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46A54" w:rsidRPr="001C56F7" w:rsidRDefault="00D46A54" w:rsidP="00B46D58">
      <w:pPr>
        <w:pStyle w:val="BodyTextIndent"/>
        <w:widowControl w:val="0"/>
        <w:spacing w:after="160" w:line="240" w:lineRule="auto"/>
        <w:ind w:firstLine="0"/>
        <w:jc w:val="center"/>
        <w:rPr>
          <w:rFonts w:ascii="GHEA Grapalat" w:hAnsi="GHEA Grapalat"/>
          <w:b/>
          <w:i w:val="0"/>
          <w:sz w:val="24"/>
          <w:szCs w:val="24"/>
          <w:lang w:val="en-US"/>
        </w:rPr>
      </w:pPr>
    </w:p>
    <w:p w:rsidR="00642EFE" w:rsidRPr="005474D1" w:rsidRDefault="00642EFE" w:rsidP="00B46D58">
      <w:pPr>
        <w:pStyle w:val="BodyTextIndent"/>
        <w:widowControl w:val="0"/>
        <w:spacing w:after="160" w:line="240" w:lineRule="auto"/>
        <w:ind w:firstLine="0"/>
        <w:jc w:val="center"/>
        <w:rPr>
          <w:rFonts w:ascii="GHEA Grapalat" w:hAnsi="GHEA Grapalat"/>
          <w:b/>
          <w:i w:val="0"/>
        </w:rPr>
      </w:pPr>
      <w:r w:rsidRPr="005474D1">
        <w:rPr>
          <w:rFonts w:ascii="GHEA Grapalat" w:hAnsi="GHEA Grapalat"/>
          <w:b/>
          <w:i w:val="0"/>
        </w:rPr>
        <w:t>ОБЪЯВЛЕНИЕ</w:t>
      </w:r>
    </w:p>
    <w:p w:rsidR="00642EFE" w:rsidRPr="005474D1" w:rsidRDefault="00642EFE" w:rsidP="00F56837">
      <w:pPr>
        <w:pStyle w:val="BodyTextIndent"/>
        <w:widowControl w:val="0"/>
        <w:spacing w:after="160" w:line="240" w:lineRule="auto"/>
        <w:ind w:firstLine="0"/>
        <w:jc w:val="center"/>
        <w:rPr>
          <w:rFonts w:ascii="GHEA Grapalat" w:hAnsi="GHEA Grapalat"/>
          <w:b/>
          <w:i w:val="0"/>
        </w:rPr>
      </w:pPr>
      <w:r w:rsidRPr="005474D1">
        <w:rPr>
          <w:rFonts w:ascii="GHEA Grapalat" w:hAnsi="GHEA Grapalat"/>
          <w:b/>
          <w:i w:val="0"/>
        </w:rPr>
        <w:t xml:space="preserve">ОБ </w:t>
      </w:r>
      <w:r w:rsidR="00BC5174" w:rsidRPr="005474D1">
        <w:rPr>
          <w:rFonts w:ascii="GHEA Grapalat" w:hAnsi="GHEA Grapalat"/>
          <w:b/>
          <w:i w:val="0"/>
        </w:rPr>
        <w:t xml:space="preserve">   </w:t>
      </w:r>
      <w:r w:rsidR="00683C7F" w:rsidRPr="005474D1">
        <w:rPr>
          <w:rFonts w:ascii="GHEA Grapalat" w:hAnsi="GHEA Grapalat"/>
          <w:b/>
          <w:i w:val="0"/>
        </w:rPr>
        <w:t xml:space="preserve">ЗАПРОСЕ   КОТИРОВОК  </w:t>
      </w:r>
      <w:r w:rsidR="00683C7F" w:rsidRPr="005474D1">
        <w:rPr>
          <w:rFonts w:ascii="GHEA Grapalat" w:hAnsi="GHEA Grapalat"/>
          <w:b/>
        </w:rPr>
        <w:t xml:space="preserve"> </w:t>
      </w:r>
    </w:p>
    <w:p w:rsidR="00F56837" w:rsidRPr="005474D1" w:rsidRDefault="00642EFE" w:rsidP="00F56837">
      <w:pPr>
        <w:pStyle w:val="BodyTextIndent"/>
        <w:widowControl w:val="0"/>
        <w:spacing w:line="240" w:lineRule="auto"/>
        <w:ind w:firstLine="0"/>
        <w:jc w:val="center"/>
        <w:rPr>
          <w:rFonts w:ascii="GHEA Grapalat" w:hAnsi="GHEA Grapalat"/>
        </w:rPr>
      </w:pPr>
      <w:r w:rsidRPr="005474D1">
        <w:rPr>
          <w:rFonts w:ascii="GHEA Grapalat" w:hAnsi="GHEA Grapalat"/>
        </w:rPr>
        <w:t xml:space="preserve">Настоящий текст объявления утвержден Решением </w:t>
      </w:r>
    </w:p>
    <w:p w:rsidR="00F56837" w:rsidRPr="005474D1" w:rsidRDefault="00417E48" w:rsidP="00F56837">
      <w:pPr>
        <w:pStyle w:val="BodyTextIndent"/>
        <w:widowControl w:val="0"/>
        <w:spacing w:line="240" w:lineRule="auto"/>
        <w:ind w:firstLine="0"/>
        <w:jc w:val="center"/>
        <w:rPr>
          <w:rFonts w:ascii="GHEA Grapalat" w:hAnsi="GHEA Grapalat"/>
        </w:rPr>
      </w:pPr>
      <w:r w:rsidRPr="005474D1">
        <w:rPr>
          <w:rFonts w:ascii="GHEA Grapalat" w:hAnsi="GHEA Grapalat"/>
        </w:rPr>
        <w:t xml:space="preserve">Оценочной </w:t>
      </w:r>
      <w:r w:rsidR="00642EFE" w:rsidRPr="005474D1">
        <w:rPr>
          <w:rFonts w:ascii="GHEA Grapalat" w:hAnsi="GHEA Grapalat"/>
        </w:rPr>
        <w:t>Комиссии от "</w:t>
      </w:r>
      <w:r w:rsidR="00ED6254" w:rsidRPr="005474D1">
        <w:rPr>
          <w:rFonts w:ascii="GHEA Grapalat" w:hAnsi="GHEA Grapalat"/>
        </w:rPr>
        <w:t>04</w:t>
      </w:r>
      <w:r w:rsidR="00697F7B" w:rsidRPr="005474D1">
        <w:rPr>
          <w:rFonts w:ascii="GHEA Grapalat" w:hAnsi="GHEA Grapalat"/>
        </w:rPr>
        <w:t>" "дека</w:t>
      </w:r>
      <w:r w:rsidR="00683C7F" w:rsidRPr="005474D1">
        <w:rPr>
          <w:rFonts w:ascii="GHEA Grapalat" w:hAnsi="GHEA Grapalat"/>
        </w:rPr>
        <w:t>бря</w:t>
      </w:r>
      <w:r w:rsidR="00642EFE" w:rsidRPr="005474D1">
        <w:rPr>
          <w:rFonts w:ascii="GHEA Grapalat" w:hAnsi="GHEA Grapalat"/>
        </w:rPr>
        <w:t>" 20</w:t>
      </w:r>
      <w:r w:rsidR="00683C7F" w:rsidRPr="005474D1">
        <w:rPr>
          <w:rFonts w:ascii="GHEA Grapalat" w:hAnsi="GHEA Grapalat"/>
        </w:rPr>
        <w:t>19</w:t>
      </w:r>
      <w:r w:rsidR="00AA7117" w:rsidRPr="005474D1">
        <w:rPr>
          <w:rFonts w:ascii="GHEA Grapalat" w:hAnsi="GHEA Grapalat"/>
        </w:rPr>
        <w:t xml:space="preserve"> </w:t>
      </w:r>
      <w:r w:rsidR="00642EFE" w:rsidRPr="005474D1">
        <w:rPr>
          <w:rFonts w:ascii="GHEA Grapalat" w:hAnsi="GHEA Grapalat"/>
        </w:rPr>
        <w:t>года "</w:t>
      </w:r>
      <w:r w:rsidR="00683C7F" w:rsidRPr="005474D1">
        <w:rPr>
          <w:rFonts w:ascii="GHEA Grapalat" w:hAnsi="GHEA Grapalat"/>
        </w:rPr>
        <w:t>1</w:t>
      </w:r>
      <w:r w:rsidR="00642EFE" w:rsidRPr="005474D1">
        <w:rPr>
          <w:rFonts w:ascii="GHEA Grapalat" w:hAnsi="GHEA Grapalat"/>
        </w:rPr>
        <w:t xml:space="preserve">" </w:t>
      </w:r>
    </w:p>
    <w:p w:rsidR="00683C7F" w:rsidRPr="005474D1" w:rsidRDefault="0006703E" w:rsidP="00683C7F">
      <w:pPr>
        <w:pStyle w:val="BodyTextIndent"/>
        <w:spacing w:after="160" w:line="240" w:lineRule="auto"/>
        <w:jc w:val="center"/>
        <w:rPr>
          <w:rFonts w:ascii="GHEA Grapalat" w:hAnsi="GHEA Grapalat"/>
          <w:b/>
          <w:lang w:eastAsia="en-US" w:bidi="ar-SA"/>
        </w:rPr>
      </w:pPr>
      <w:r w:rsidRPr="005474D1">
        <w:rPr>
          <w:rFonts w:ascii="GHEA Grapalat" w:hAnsi="GHEA Grapalat"/>
        </w:rPr>
        <w:t xml:space="preserve">Код </w:t>
      </w:r>
      <w:r w:rsidR="00417E48" w:rsidRPr="005474D1">
        <w:rPr>
          <w:rFonts w:ascii="GHEA Grapalat" w:hAnsi="GHEA Grapalat"/>
        </w:rPr>
        <w:t>процедуры</w:t>
      </w:r>
      <w:r w:rsidRPr="005474D1">
        <w:rPr>
          <w:rFonts w:ascii="GHEA Grapalat" w:hAnsi="GHEA Grapalat"/>
        </w:rPr>
        <w:t xml:space="preserve"> </w:t>
      </w:r>
      <w:r w:rsidR="00642EFE" w:rsidRPr="005474D1">
        <w:rPr>
          <w:rFonts w:ascii="GHEA Grapalat" w:hAnsi="GHEA Grapalat"/>
        </w:rPr>
        <w:t xml:space="preserve"> </w:t>
      </w:r>
      <w:r w:rsidR="00683C7F" w:rsidRPr="005474D1">
        <w:rPr>
          <w:rFonts w:ascii="GHEA Grapalat" w:hAnsi="GHEA Grapalat"/>
          <w:b/>
          <w:lang w:eastAsia="en-US" w:bidi="ar-SA"/>
        </w:rPr>
        <w:t>А</w:t>
      </w:r>
      <w:r w:rsidR="00E545CE" w:rsidRPr="005474D1">
        <w:rPr>
          <w:rFonts w:ascii="GHEA Grapalat" w:hAnsi="GHEA Grapalat"/>
          <w:b/>
          <w:lang w:val="en-US" w:eastAsia="en-US" w:bidi="ar-SA"/>
        </w:rPr>
        <w:t>M</w:t>
      </w:r>
      <w:r w:rsidR="00D43D51" w:rsidRPr="005474D1">
        <w:rPr>
          <w:rFonts w:ascii="GHEA Grapalat" w:hAnsi="GHEA Grapalat"/>
          <w:b/>
          <w:lang w:eastAsia="en-US" w:bidi="ar-SA"/>
        </w:rPr>
        <w:t>M</w:t>
      </w:r>
      <w:r w:rsidR="00683C7F" w:rsidRPr="005474D1">
        <w:rPr>
          <w:rFonts w:ascii="GHEA Grapalat" w:hAnsi="GHEA Grapalat"/>
          <w:b/>
          <w:lang w:val="en-US" w:eastAsia="en-US" w:bidi="ar-SA"/>
        </w:rPr>
        <w:t>HMD</w:t>
      </w:r>
      <w:r w:rsidR="00683C7F" w:rsidRPr="005474D1">
        <w:rPr>
          <w:rFonts w:ascii="GHEA Grapalat" w:hAnsi="GHEA Grapalat"/>
          <w:b/>
          <w:lang w:eastAsia="en-US" w:bidi="ar-SA"/>
        </w:rPr>
        <w:t>-</w:t>
      </w:r>
      <w:r w:rsidR="00683C7F" w:rsidRPr="005474D1">
        <w:rPr>
          <w:rFonts w:ascii="GHEA Grapalat" w:hAnsi="GHEA Grapalat"/>
          <w:b/>
          <w:lang w:val="en-AU" w:eastAsia="en-US" w:bidi="ar-SA"/>
        </w:rPr>
        <w:t>GHAPDZB</w:t>
      </w:r>
      <w:r w:rsidR="00683C7F" w:rsidRPr="005474D1">
        <w:rPr>
          <w:rFonts w:ascii="GHEA Grapalat" w:hAnsi="GHEA Grapalat"/>
          <w:b/>
          <w:lang w:eastAsia="en-US" w:bidi="ar-SA"/>
        </w:rPr>
        <w:t>-19/02</w:t>
      </w:r>
    </w:p>
    <w:p w:rsidR="00F56837" w:rsidRPr="005474D1" w:rsidRDefault="00F56837" w:rsidP="00683C7F">
      <w:pPr>
        <w:pStyle w:val="BodyTextIndent"/>
        <w:widowControl w:val="0"/>
        <w:spacing w:line="240" w:lineRule="auto"/>
        <w:ind w:firstLine="0"/>
        <w:jc w:val="left"/>
        <w:rPr>
          <w:rFonts w:ascii="GHEA Grapalat" w:hAnsi="GHEA Grapalat"/>
          <w:sz w:val="22"/>
          <w:szCs w:val="22"/>
        </w:rPr>
      </w:pPr>
    </w:p>
    <w:p w:rsidR="00642EFE" w:rsidRPr="005474D1" w:rsidRDefault="00F56837" w:rsidP="00F56837">
      <w:pPr>
        <w:pStyle w:val="BodyTextIndent"/>
        <w:widowControl w:val="0"/>
        <w:spacing w:line="240" w:lineRule="auto"/>
        <w:ind w:firstLine="0"/>
        <w:jc w:val="left"/>
        <w:rPr>
          <w:rFonts w:ascii="GHEA Grapalat" w:hAnsi="GHEA Grapalat"/>
        </w:rPr>
      </w:pPr>
      <w:r w:rsidRPr="005474D1">
        <w:rPr>
          <w:rFonts w:ascii="GHEA Grapalat" w:hAnsi="GHEA Grapalat"/>
        </w:rPr>
        <w:t xml:space="preserve">             </w:t>
      </w:r>
      <w:r w:rsidR="00642EFE" w:rsidRPr="005474D1">
        <w:rPr>
          <w:rFonts w:ascii="GHEA Grapalat" w:hAnsi="GHEA Grapalat"/>
        </w:rPr>
        <w:t xml:space="preserve">Заказчик </w:t>
      </w:r>
      <w:r w:rsidR="00683C7F" w:rsidRPr="005474D1">
        <w:rPr>
          <w:rFonts w:ascii="GHEA Grapalat" w:hAnsi="GHEA Grapalat"/>
          <w:lang w:eastAsia="en-US" w:bidi="ar-SA"/>
        </w:rPr>
        <w:t>Сре</w:t>
      </w:r>
      <w:r w:rsidR="00100C01" w:rsidRPr="005474D1">
        <w:rPr>
          <w:rFonts w:ascii="GHEA Grapalat" w:hAnsi="GHEA Grapalat"/>
          <w:lang w:eastAsia="en-US" w:bidi="ar-SA"/>
        </w:rPr>
        <w:t xml:space="preserve">дняя школа  </w:t>
      </w:r>
      <w:r w:rsidR="00D43D51" w:rsidRPr="005474D1">
        <w:rPr>
          <w:rFonts w:ascii="GHEA Grapalat" w:hAnsi="GHEA Grapalat"/>
          <w:lang w:eastAsia="en-US" w:bidi="ar-SA"/>
        </w:rPr>
        <w:t>Мргавана</w:t>
      </w:r>
      <w:r w:rsidR="0084319F" w:rsidRPr="005474D1">
        <w:rPr>
          <w:rFonts w:ascii="GHEA Grapalat" w:hAnsi="GHEA Grapalat"/>
          <w:lang w:eastAsia="en-US" w:bidi="ar-SA"/>
        </w:rPr>
        <w:t xml:space="preserve"> </w:t>
      </w:r>
      <w:r w:rsidR="00100C01" w:rsidRPr="005474D1">
        <w:rPr>
          <w:rFonts w:ascii="GHEA Grapalat" w:hAnsi="GHEA Grapalat"/>
          <w:lang w:eastAsia="en-US" w:bidi="ar-SA"/>
        </w:rPr>
        <w:t>» ГНКО Араратского область</w:t>
      </w:r>
      <w:r w:rsidR="00683C7F" w:rsidRPr="005474D1">
        <w:rPr>
          <w:rFonts w:ascii="GHEA Grapalat" w:hAnsi="GHEA Grapalat"/>
          <w:lang w:eastAsia="en-US" w:bidi="ar-SA"/>
        </w:rPr>
        <w:t>,</w:t>
      </w:r>
      <w:r w:rsidRPr="005474D1">
        <w:rPr>
          <w:rFonts w:ascii="GHEA Grapalat" w:hAnsi="GHEA Grapalat"/>
          <w:lang w:eastAsia="en-US" w:bidi="ar-SA"/>
        </w:rPr>
        <w:t xml:space="preserve">  </w:t>
      </w:r>
      <w:r w:rsidR="00683C7F" w:rsidRPr="005474D1">
        <w:rPr>
          <w:rFonts w:ascii="GHEA Grapalat" w:hAnsi="GHEA Grapalat"/>
          <w:lang w:eastAsia="en-US" w:bidi="ar-SA"/>
        </w:rPr>
        <w:t>РА</w:t>
      </w:r>
      <w:r w:rsidR="00642EFE" w:rsidRPr="005474D1">
        <w:rPr>
          <w:rFonts w:ascii="GHEA Grapalat" w:hAnsi="GHEA Grapalat"/>
        </w:rPr>
        <w:t>, находящийся по адресу:</w:t>
      </w:r>
      <w:r w:rsidR="00100C01" w:rsidRPr="005474D1">
        <w:rPr>
          <w:rFonts w:ascii="GHEA Grapalat" w:hAnsi="GHEA Grapalat"/>
          <w:lang w:eastAsia="en-US" w:bidi="ar-SA"/>
        </w:rPr>
        <w:t xml:space="preserve"> Араратском  областе </w:t>
      </w:r>
      <w:r w:rsidR="00683C7F" w:rsidRPr="005474D1">
        <w:rPr>
          <w:rFonts w:ascii="GHEA Grapalat" w:hAnsi="GHEA Grapalat"/>
          <w:lang w:eastAsia="en-US" w:bidi="ar-SA"/>
        </w:rPr>
        <w:t xml:space="preserve"> РА, о. </w:t>
      </w:r>
      <w:r w:rsidR="00D43D51" w:rsidRPr="005474D1">
        <w:rPr>
          <w:rFonts w:ascii="GHEA Grapalat" w:hAnsi="GHEA Grapalat"/>
          <w:lang w:eastAsia="en-US" w:bidi="ar-SA"/>
        </w:rPr>
        <w:t>Мргава</w:t>
      </w:r>
      <w:r w:rsidR="00E545CE" w:rsidRPr="005474D1">
        <w:rPr>
          <w:rFonts w:ascii="GHEA Grapalat" w:hAnsi="GHEA Grapalat"/>
          <w:lang w:eastAsia="en-US" w:bidi="ar-SA"/>
        </w:rPr>
        <w:t>н</w:t>
      </w:r>
      <w:r w:rsidR="00100C01" w:rsidRPr="005474D1">
        <w:rPr>
          <w:rFonts w:ascii="GHEA Grapalat" w:hAnsi="GHEA Grapalat"/>
          <w:lang w:eastAsia="en-US" w:bidi="ar-SA"/>
        </w:rPr>
        <w:t xml:space="preserve"> </w:t>
      </w:r>
      <w:r w:rsidR="00683C7F" w:rsidRPr="005474D1">
        <w:rPr>
          <w:rFonts w:ascii="GHEA Grapalat" w:hAnsi="GHEA Grapalat"/>
          <w:lang w:eastAsia="en-US" w:bidi="ar-SA"/>
        </w:rPr>
        <w:t xml:space="preserve"> улица </w:t>
      </w:r>
      <w:r w:rsidR="00E545CE" w:rsidRPr="005474D1">
        <w:rPr>
          <w:rFonts w:ascii="GHEA Grapalat" w:hAnsi="GHEA Grapalat"/>
          <w:lang w:eastAsia="en-US" w:bidi="ar-SA"/>
        </w:rPr>
        <w:t xml:space="preserve"> </w:t>
      </w:r>
      <w:r w:rsidR="00D43D51" w:rsidRPr="005474D1">
        <w:rPr>
          <w:rFonts w:ascii="GHEA Grapalat" w:hAnsi="GHEA Grapalat"/>
          <w:lang w:eastAsia="en-US" w:bidi="ar-SA"/>
        </w:rPr>
        <w:t>Исаакян 45/</w:t>
      </w:r>
      <w:r w:rsidR="0084319F" w:rsidRPr="005474D1">
        <w:rPr>
          <w:rFonts w:ascii="GHEA Grapalat" w:hAnsi="GHEA Grapalat"/>
          <w:lang w:eastAsia="en-US" w:bidi="ar-SA"/>
        </w:rPr>
        <w:t>1</w:t>
      </w:r>
      <w:r w:rsidR="00E545CE" w:rsidRPr="005474D1">
        <w:rPr>
          <w:rFonts w:ascii="GHEA Grapalat" w:hAnsi="GHEA Grapalat"/>
          <w:lang w:eastAsia="en-US" w:bidi="ar-SA"/>
        </w:rPr>
        <w:t xml:space="preserve"> </w:t>
      </w:r>
      <w:r w:rsidR="00683C7F" w:rsidRPr="005474D1">
        <w:rPr>
          <w:rFonts w:ascii="GHEA Grapalat" w:hAnsi="GHEA Grapalat"/>
          <w:lang w:eastAsia="en-US" w:bidi="ar-SA"/>
        </w:rPr>
        <w:t xml:space="preserve"> </w:t>
      </w:r>
      <w:r w:rsidR="00642EFE" w:rsidRPr="005474D1">
        <w:rPr>
          <w:rFonts w:ascii="GHEA Grapalat" w:hAnsi="GHEA Grapalat"/>
        </w:rPr>
        <w:t xml:space="preserve">объявляет </w:t>
      </w:r>
      <w:r w:rsidR="001E65D1" w:rsidRPr="005474D1">
        <w:rPr>
          <w:rFonts w:ascii="GHEA Grapalat" w:hAnsi="GHEA Grapalat"/>
        </w:rPr>
        <w:t xml:space="preserve">запросе катировок </w:t>
      </w:r>
      <w:r w:rsidR="00642EFE" w:rsidRPr="005474D1">
        <w:rPr>
          <w:rFonts w:ascii="GHEA Grapalat" w:hAnsi="GHEA Grapalat"/>
        </w:rPr>
        <w:t>конкурс, который проводится одним этапом</w:t>
      </w:r>
      <w:r w:rsidR="0050550F" w:rsidRPr="005474D1">
        <w:rPr>
          <w:rFonts w:ascii="GHEA Grapalat" w:hAnsi="GHEA Grapalat"/>
        </w:rPr>
        <w:t>.</w:t>
      </w:r>
    </w:p>
    <w:p w:rsidR="00341A74" w:rsidRPr="005474D1" w:rsidRDefault="00A20B69" w:rsidP="00F56837">
      <w:pPr>
        <w:pStyle w:val="BodyTextIndent"/>
        <w:widowControl w:val="0"/>
        <w:spacing w:line="240" w:lineRule="auto"/>
        <w:ind w:firstLine="567"/>
        <w:rPr>
          <w:rFonts w:ascii="GHEA Grapalat" w:hAnsi="GHEA Grapalat"/>
          <w:spacing w:val="6"/>
        </w:rPr>
      </w:pPr>
      <w:r w:rsidRPr="005474D1">
        <w:rPr>
          <w:rFonts w:ascii="GHEA Grapalat" w:hAnsi="GHEA Grapalat"/>
        </w:rPr>
        <w:t xml:space="preserve">Участнику, отобранному по итогам </w:t>
      </w:r>
      <w:r w:rsidR="0041023E" w:rsidRPr="005474D1">
        <w:rPr>
          <w:rFonts w:ascii="GHEA Grapalat" w:hAnsi="GHEA Grapalat"/>
        </w:rPr>
        <w:t>настоящей процедуры</w:t>
      </w:r>
      <w:r w:rsidRPr="005474D1">
        <w:rPr>
          <w:rFonts w:ascii="GHEA Grapalat" w:hAnsi="GHEA Grapalat"/>
        </w:rPr>
        <w:t>, в</w:t>
      </w:r>
      <w:r w:rsidR="00782D60" w:rsidRPr="005474D1">
        <w:rPr>
          <w:rFonts w:ascii="Courier New" w:hAnsi="Courier New" w:cs="Courier New"/>
          <w:lang w:val="en-US"/>
        </w:rPr>
        <w:t> </w:t>
      </w:r>
      <w:r w:rsidRPr="005474D1">
        <w:rPr>
          <w:rFonts w:ascii="GHEA Grapalat" w:hAnsi="GHEA Grapalat"/>
          <w:spacing w:val="6"/>
        </w:rPr>
        <w:t>установленном</w:t>
      </w:r>
      <w:r w:rsidR="00782D60" w:rsidRPr="005474D1">
        <w:rPr>
          <w:rFonts w:ascii="Courier New" w:hAnsi="Courier New" w:cs="Courier New"/>
          <w:spacing w:val="6"/>
          <w:lang w:val="en-US"/>
        </w:rPr>
        <w:t> </w:t>
      </w:r>
      <w:r w:rsidRPr="005474D1">
        <w:rPr>
          <w:rFonts w:ascii="GHEA Grapalat" w:hAnsi="GHEA Grapalat"/>
          <w:spacing w:val="6"/>
        </w:rPr>
        <w:t xml:space="preserve">порядке будет предложено заключить договор </w:t>
      </w:r>
      <w:r w:rsidR="001E65D1" w:rsidRPr="005474D1">
        <w:rPr>
          <w:rFonts w:ascii="GHEA Grapalat" w:hAnsi="GHEA Grapalat"/>
          <w:spacing w:val="6"/>
        </w:rPr>
        <w:t>по</w:t>
      </w:r>
      <w:r w:rsidRPr="005474D1">
        <w:rPr>
          <w:rFonts w:ascii="GHEA Grapalat" w:hAnsi="GHEA Grapalat"/>
          <w:spacing w:val="6"/>
        </w:rPr>
        <w:t xml:space="preserve"> поставку </w:t>
      </w:r>
      <w:r w:rsidR="00683C7F" w:rsidRPr="005474D1">
        <w:rPr>
          <w:rFonts w:ascii="GHEA Grapalat" w:hAnsi="GHEA Grapalat"/>
          <w:lang w:eastAsia="en-US" w:bidi="ar-SA"/>
        </w:rPr>
        <w:t xml:space="preserve"> продуктов питания </w:t>
      </w:r>
      <w:r w:rsidR="00782D60" w:rsidRPr="005474D1">
        <w:rPr>
          <w:rFonts w:ascii="GHEA Grapalat" w:hAnsi="GHEA Grapalat"/>
        </w:rPr>
        <w:t xml:space="preserve"> (далее — договор).</w:t>
      </w:r>
    </w:p>
    <w:p w:rsidR="00357D48" w:rsidRPr="005474D1" w:rsidRDefault="00A20B69" w:rsidP="00F56837">
      <w:pPr>
        <w:pStyle w:val="BodyTextIndent"/>
        <w:widowControl w:val="0"/>
        <w:spacing w:line="240" w:lineRule="auto"/>
        <w:ind w:firstLine="567"/>
        <w:rPr>
          <w:rFonts w:ascii="GHEA Grapalat" w:hAnsi="GHEA Grapalat"/>
        </w:rPr>
      </w:pPr>
      <w:r w:rsidRPr="005474D1">
        <w:rPr>
          <w:rFonts w:ascii="GHEA Grapalat" w:hAnsi="GHEA Grapalat"/>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000C6BA1" w:rsidRPr="005474D1">
        <w:rPr>
          <w:rFonts w:ascii="Courier New" w:hAnsi="Courier New" w:cs="Courier New"/>
          <w:lang w:val="en-US"/>
        </w:rPr>
        <w:t> </w:t>
      </w:r>
      <w:r w:rsidR="00F95E94" w:rsidRPr="005474D1">
        <w:rPr>
          <w:rFonts w:ascii="GHEA Grapalat" w:hAnsi="GHEA Grapalat"/>
        </w:rPr>
        <w:t>настоящей процедуре</w:t>
      </w:r>
      <w:r w:rsidRPr="005474D1">
        <w:rPr>
          <w:rFonts w:ascii="GHEA Grapalat" w:hAnsi="GHEA Grapalat"/>
        </w:rPr>
        <w:t>.</w:t>
      </w:r>
    </w:p>
    <w:p w:rsidR="001E6506" w:rsidRPr="005474D1" w:rsidRDefault="00052084" w:rsidP="00F56837">
      <w:pPr>
        <w:pStyle w:val="BodyTextIndent"/>
        <w:widowControl w:val="0"/>
        <w:spacing w:line="240" w:lineRule="auto"/>
        <w:ind w:firstLine="567"/>
        <w:rPr>
          <w:rFonts w:ascii="GHEA Grapalat" w:hAnsi="GHEA Grapalat"/>
        </w:rPr>
      </w:pPr>
      <w:r w:rsidRPr="005474D1">
        <w:rPr>
          <w:rFonts w:ascii="GHEA Grapalat" w:hAnsi="GHEA Grapalat"/>
        </w:rPr>
        <w:t xml:space="preserve">Условия </w:t>
      </w:r>
      <w:r w:rsidR="00677658" w:rsidRPr="005474D1">
        <w:rPr>
          <w:rFonts w:ascii="GHEA Grapalat" w:hAnsi="GHEA Grapalat"/>
        </w:rPr>
        <w:t xml:space="preserve">предъявляемые </w:t>
      </w:r>
      <w:r w:rsidR="00FD0B1A" w:rsidRPr="005474D1">
        <w:rPr>
          <w:rFonts w:ascii="GHEA Grapalat" w:hAnsi="GHEA Grapalat"/>
        </w:rPr>
        <w:t xml:space="preserve">к </w:t>
      </w:r>
      <w:r w:rsidR="00677658" w:rsidRPr="005474D1">
        <w:rPr>
          <w:rFonts w:ascii="GHEA Grapalat" w:hAnsi="GHEA Grapalat"/>
        </w:rPr>
        <w:t xml:space="preserve">лицам, не имеющим права на участие в </w:t>
      </w:r>
      <w:r w:rsidRPr="005474D1">
        <w:rPr>
          <w:rFonts w:ascii="GHEA Grapalat" w:hAnsi="GHEA Grapalat"/>
        </w:rPr>
        <w:t xml:space="preserve"> данной </w:t>
      </w:r>
      <w:r w:rsidR="006F297B" w:rsidRPr="005474D1">
        <w:rPr>
          <w:rFonts w:ascii="GHEA Grapalat" w:hAnsi="GHEA Grapalat"/>
        </w:rPr>
        <w:t>процедуре</w:t>
      </w:r>
      <w:r w:rsidR="00677658" w:rsidRPr="005474D1">
        <w:rPr>
          <w:rFonts w:ascii="GHEA Grapalat" w:hAnsi="GHEA Grapalat"/>
        </w:rPr>
        <w:t>, а также участникам, установлены приглашением на настоящую процедуру.</w:t>
      </w:r>
      <w:r w:rsidRPr="005474D1" w:rsidDel="00052084">
        <w:rPr>
          <w:rFonts w:ascii="GHEA Grapalat" w:hAnsi="GHEA Grapalat"/>
        </w:rPr>
        <w:t xml:space="preserve"> </w:t>
      </w:r>
    </w:p>
    <w:p w:rsidR="00F56837" w:rsidRPr="005474D1" w:rsidRDefault="00EE73A8" w:rsidP="00F56837">
      <w:pPr>
        <w:pStyle w:val="BodyTextIndent"/>
        <w:widowControl w:val="0"/>
        <w:spacing w:line="240" w:lineRule="auto"/>
        <w:ind w:firstLine="567"/>
        <w:rPr>
          <w:rFonts w:ascii="GHEA Grapalat" w:hAnsi="GHEA Grapalat"/>
        </w:rPr>
      </w:pPr>
      <w:r w:rsidRPr="005474D1">
        <w:rPr>
          <w:rFonts w:ascii="GHEA Grapalat" w:hAnsi="GHEA Grapalat"/>
        </w:rPr>
        <w:t xml:space="preserve">Отобранный участник определяется из числа участников, подавших заявки, оцененные </w:t>
      </w:r>
      <w:r w:rsidR="007442CF" w:rsidRPr="005474D1">
        <w:rPr>
          <w:rFonts w:ascii="GHEA Grapalat" w:hAnsi="GHEA Grapalat"/>
        </w:rPr>
        <w:t>удовлетворительно</w:t>
      </w:r>
      <w:r w:rsidR="007442CF" w:rsidRPr="005474D1">
        <w:rPr>
          <w:rFonts w:ascii="GHEA Grapalat" w:hAnsi="GHEA Grapalat"/>
          <w:lang w:val="hy-AM"/>
        </w:rPr>
        <w:t xml:space="preserve"> </w:t>
      </w:r>
      <w:r w:rsidR="007442CF" w:rsidRPr="005474D1">
        <w:rPr>
          <w:rFonts w:ascii="GHEA Grapalat" w:hAnsi="GHEA Grapalat"/>
        </w:rPr>
        <w:t xml:space="preserve">по </w:t>
      </w:r>
      <w:r w:rsidR="00830445" w:rsidRPr="005474D1">
        <w:rPr>
          <w:rFonts w:ascii="GHEA Grapalat" w:hAnsi="GHEA Grapalat"/>
        </w:rPr>
        <w:t xml:space="preserve">неценовым </w:t>
      </w:r>
      <w:r w:rsidR="007442CF" w:rsidRPr="005474D1">
        <w:rPr>
          <w:rFonts w:ascii="GHEA Grapalat" w:hAnsi="GHEA Grapalat"/>
        </w:rPr>
        <w:t>условиям</w:t>
      </w:r>
      <w:r w:rsidRPr="005474D1">
        <w:rPr>
          <w:rFonts w:ascii="GHEA Grapalat" w:hAnsi="GHEA Grapalat"/>
        </w:rPr>
        <w:t>, по принципу предпочтения, отдаваемого участнику, представившему м</w:t>
      </w:r>
      <w:r w:rsidR="003F762C" w:rsidRPr="005474D1">
        <w:rPr>
          <w:rFonts w:ascii="GHEA Grapalat" w:hAnsi="GHEA Grapalat"/>
        </w:rPr>
        <w:t>инимальное ценовое предложение.</w:t>
      </w:r>
    </w:p>
    <w:p w:rsidR="007E15A7" w:rsidRPr="005474D1" w:rsidRDefault="00677658" w:rsidP="00F56837">
      <w:pPr>
        <w:pStyle w:val="BodyTextIndent"/>
        <w:widowControl w:val="0"/>
        <w:spacing w:line="240" w:lineRule="auto"/>
        <w:ind w:firstLine="567"/>
        <w:rPr>
          <w:rFonts w:ascii="GHEA Grapalat" w:hAnsi="GHEA Grapalat"/>
        </w:rPr>
      </w:pPr>
      <w:r w:rsidRPr="005474D1">
        <w:rPr>
          <w:rFonts w:ascii="GHEA Grapalat" w:hAnsi="GHEA Grapalat"/>
        </w:rPr>
        <w:t xml:space="preserve">Для получения приглашения на </w:t>
      </w:r>
      <w:r w:rsidR="00830445" w:rsidRPr="005474D1">
        <w:rPr>
          <w:rFonts w:ascii="GHEA Grapalat" w:hAnsi="GHEA Grapalat"/>
        </w:rPr>
        <w:t xml:space="preserve">процедуру </w:t>
      </w:r>
      <w:r w:rsidRPr="005474D1">
        <w:rPr>
          <w:rFonts w:ascii="GHEA Grapalat" w:hAnsi="GHEA Grapalat"/>
        </w:rPr>
        <w:t xml:space="preserve">в бумажной форме необходимо обратиться к заказчику до </w:t>
      </w:r>
      <w:r w:rsidR="00683C7F" w:rsidRPr="005474D1">
        <w:rPr>
          <w:rFonts w:ascii="GHEA Grapalat" w:hAnsi="GHEA Grapalat"/>
        </w:rPr>
        <w:t>1</w:t>
      </w:r>
      <w:r w:rsidR="00D43D51" w:rsidRPr="005474D1">
        <w:rPr>
          <w:rFonts w:ascii="GHEA Grapalat" w:hAnsi="GHEA Grapalat"/>
        </w:rPr>
        <w:t>1</w:t>
      </w:r>
      <w:r w:rsidR="00683C7F" w:rsidRPr="005474D1">
        <w:rPr>
          <w:rFonts w:ascii="GHEA Grapalat" w:hAnsi="GHEA Grapalat"/>
        </w:rPr>
        <w:t>:00</w:t>
      </w:r>
      <w:r w:rsidRPr="005474D1">
        <w:rPr>
          <w:rFonts w:ascii="GHEA Grapalat" w:hAnsi="GHEA Grapalat"/>
        </w:rPr>
        <w:t xml:space="preserve"> часов</w:t>
      </w:r>
      <w:r w:rsidR="00971F4A" w:rsidRPr="005474D1">
        <w:rPr>
          <w:rFonts w:ascii="GHEA Grapalat" w:hAnsi="GHEA Grapalat"/>
        </w:rPr>
        <w:t xml:space="preserve"> </w:t>
      </w:r>
      <w:r w:rsidR="00683C7F" w:rsidRPr="005474D1">
        <w:rPr>
          <w:rFonts w:ascii="GHEA Grapalat" w:hAnsi="GHEA Grapalat"/>
        </w:rPr>
        <w:t>7</w:t>
      </w:r>
      <w:r w:rsidRPr="005474D1">
        <w:rPr>
          <w:rFonts w:ascii="GHEA Grapalat" w:hAnsi="GHEA Grapalat"/>
        </w:rPr>
        <w:t>-го дня со дня опубликования настоящего объявления. При этом для получения приглашения в бумажной форме заказчику должно быть представлено письменное заявление. Заказчик</w:t>
      </w:r>
      <w:r w:rsidR="001B32D9" w:rsidRPr="005474D1">
        <w:rPr>
          <w:rFonts w:ascii="Courier New" w:hAnsi="Courier New" w:cs="Courier New"/>
          <w:lang w:val="en-US"/>
        </w:rPr>
        <w:t> </w:t>
      </w:r>
      <w:r w:rsidRPr="005474D1">
        <w:rPr>
          <w:rFonts w:ascii="GHEA Grapalat" w:hAnsi="GHEA Grapalat"/>
        </w:rPr>
        <w:t>обеспечивает бесплатное предоставление приглашения в бумажной форме в первый рабочий день, следующий за получением такого требования.</w:t>
      </w:r>
    </w:p>
    <w:p w:rsidR="0067579A" w:rsidRPr="005474D1" w:rsidRDefault="00357D48" w:rsidP="00F56837">
      <w:pPr>
        <w:pStyle w:val="BodyTextIndent"/>
        <w:widowControl w:val="0"/>
        <w:spacing w:line="240" w:lineRule="auto"/>
        <w:ind w:firstLine="567"/>
        <w:rPr>
          <w:rFonts w:ascii="GHEA Grapalat" w:hAnsi="GHEA Grapalat"/>
          <w:spacing w:val="-6"/>
        </w:rPr>
      </w:pPr>
      <w:r w:rsidRPr="005474D1">
        <w:rPr>
          <w:rFonts w:ascii="GHEA Grapalat" w:hAnsi="GHEA Grapalat"/>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001E06D6" w:rsidRPr="005474D1">
        <w:rPr>
          <w:rFonts w:ascii="Courier New" w:hAnsi="Courier New" w:cs="Courier New"/>
          <w:spacing w:val="-6"/>
          <w:lang w:val="en-US"/>
        </w:rPr>
        <w:t> </w:t>
      </w:r>
      <w:r w:rsidRPr="005474D1">
        <w:rPr>
          <w:rFonts w:ascii="GHEA Grapalat" w:hAnsi="GHEA Grapalat"/>
          <w:spacing w:val="-6"/>
        </w:rPr>
        <w:t xml:space="preserve">электронной форме в течение рабочего дня, следующего за днем получения заявления. </w:t>
      </w:r>
    </w:p>
    <w:p w:rsidR="00F56837" w:rsidRPr="005474D1" w:rsidRDefault="00363E98" w:rsidP="00F56837">
      <w:pPr>
        <w:pStyle w:val="BodyTextIndent"/>
        <w:widowControl w:val="0"/>
        <w:spacing w:line="240" w:lineRule="auto"/>
        <w:ind w:firstLine="567"/>
        <w:rPr>
          <w:rFonts w:ascii="GHEA Grapalat" w:hAnsi="GHEA Grapalat"/>
        </w:rPr>
      </w:pPr>
      <w:r w:rsidRPr="005474D1">
        <w:rPr>
          <w:rFonts w:ascii="GHEA Grapalat" w:hAnsi="GHEA Grapalat"/>
        </w:rPr>
        <w:t>Неполучение приглашения не ограничивает права участника на участие в</w:t>
      </w:r>
      <w:r w:rsidR="001E06D6" w:rsidRPr="005474D1">
        <w:rPr>
          <w:rFonts w:ascii="Courier New" w:hAnsi="Courier New" w:cs="Courier New"/>
          <w:lang w:val="en-US"/>
        </w:rPr>
        <w:t> </w:t>
      </w:r>
      <w:r w:rsidR="001B32D9" w:rsidRPr="005474D1">
        <w:rPr>
          <w:rFonts w:ascii="GHEA Grapalat" w:hAnsi="GHEA Grapalat"/>
        </w:rPr>
        <w:t>настоящей процедуре.</w:t>
      </w:r>
    </w:p>
    <w:p w:rsidR="003F6ED1" w:rsidRPr="005474D1" w:rsidRDefault="00F56837" w:rsidP="00F56837">
      <w:pPr>
        <w:pStyle w:val="BodyTextIndent"/>
        <w:widowControl w:val="0"/>
        <w:spacing w:line="240" w:lineRule="auto"/>
        <w:ind w:firstLine="0"/>
        <w:rPr>
          <w:rFonts w:ascii="GHEA Grapalat" w:hAnsi="GHEA Grapalat"/>
        </w:rPr>
      </w:pPr>
      <w:r w:rsidRPr="005474D1">
        <w:rPr>
          <w:rFonts w:ascii="GHEA Grapalat" w:hAnsi="GHEA Grapalat"/>
        </w:rPr>
        <w:t xml:space="preserve">    </w:t>
      </w:r>
      <w:r w:rsidR="003F6ED1" w:rsidRPr="005474D1">
        <w:rPr>
          <w:rFonts w:ascii="GHEA Grapalat" w:hAnsi="GHEA Grapalat"/>
        </w:rPr>
        <w:t xml:space="preserve">Заявки на на </w:t>
      </w:r>
      <w:r w:rsidR="001E65D1" w:rsidRPr="005474D1">
        <w:rPr>
          <w:rFonts w:ascii="GHEA Grapalat" w:hAnsi="GHEA Grapalat"/>
        </w:rPr>
        <w:t>запросе катировок</w:t>
      </w:r>
      <w:r w:rsidR="003F6ED1" w:rsidRPr="005474D1">
        <w:rPr>
          <w:rFonts w:ascii="GHEA Grapalat" w:hAnsi="GHEA Grapalat"/>
        </w:rPr>
        <w:t xml:space="preserve"> необходимо подавать по адресу</w:t>
      </w:r>
      <w:r w:rsidR="003F6ED1" w:rsidRPr="005474D1">
        <w:rPr>
          <w:rFonts w:ascii="GHEA Grapalat" w:hAnsi="GHEA Grapalat"/>
          <w:spacing w:val="6"/>
        </w:rPr>
        <w:t xml:space="preserve"> </w:t>
      </w:r>
      <w:r w:rsidR="0084319F" w:rsidRPr="005474D1">
        <w:rPr>
          <w:rFonts w:ascii="GHEA Grapalat" w:hAnsi="GHEA Grapalat"/>
          <w:lang w:eastAsia="en-US" w:bidi="ar-SA"/>
        </w:rPr>
        <w:t xml:space="preserve">Средняя школа  </w:t>
      </w:r>
      <w:r w:rsidR="00D43D51" w:rsidRPr="005474D1">
        <w:rPr>
          <w:rFonts w:ascii="GHEA Grapalat" w:hAnsi="GHEA Grapalat"/>
          <w:lang w:eastAsia="en-US" w:bidi="ar-SA"/>
        </w:rPr>
        <w:t>Мргавана</w:t>
      </w:r>
      <w:r w:rsidR="0084319F" w:rsidRPr="005474D1">
        <w:rPr>
          <w:rFonts w:ascii="GHEA Grapalat" w:hAnsi="GHEA Grapalat"/>
          <w:lang w:eastAsia="en-US" w:bidi="ar-SA"/>
        </w:rPr>
        <w:t xml:space="preserve">» ГНКО </w:t>
      </w:r>
      <w:r w:rsidR="00E545CE" w:rsidRPr="005474D1">
        <w:rPr>
          <w:rFonts w:ascii="GHEA Grapalat" w:hAnsi="GHEA Grapalat"/>
          <w:lang w:eastAsia="en-US" w:bidi="ar-SA"/>
        </w:rPr>
        <w:t>Араратского область,  РА</w:t>
      </w:r>
      <w:r w:rsidR="00E545CE" w:rsidRPr="005474D1">
        <w:rPr>
          <w:rFonts w:ascii="GHEA Grapalat" w:hAnsi="GHEA Grapalat"/>
        </w:rPr>
        <w:t xml:space="preserve">, </w:t>
      </w:r>
      <w:r w:rsidR="001D6B5F" w:rsidRPr="005474D1">
        <w:rPr>
          <w:rFonts w:ascii="GHEA Grapalat" w:hAnsi="GHEA Grapalat"/>
          <w:lang w:eastAsia="en-US" w:bidi="ar-SA"/>
        </w:rPr>
        <w:t xml:space="preserve"> </w:t>
      </w:r>
      <w:r w:rsidR="00683C7F" w:rsidRPr="005474D1">
        <w:rPr>
          <w:rFonts w:ascii="GHEA Grapalat" w:hAnsi="GHEA Grapalat"/>
          <w:lang w:eastAsia="en-US" w:bidi="ar-SA"/>
        </w:rPr>
        <w:t xml:space="preserve">улица </w:t>
      </w:r>
      <w:r w:rsidR="00D43D51" w:rsidRPr="005474D1">
        <w:rPr>
          <w:rFonts w:ascii="GHEA Grapalat" w:hAnsi="GHEA Grapalat"/>
          <w:lang w:eastAsia="en-US" w:bidi="ar-SA"/>
        </w:rPr>
        <w:t>Исаакян 45/</w:t>
      </w:r>
      <w:r w:rsidR="0084319F" w:rsidRPr="005474D1">
        <w:rPr>
          <w:rFonts w:ascii="GHEA Grapalat" w:hAnsi="GHEA Grapalat"/>
          <w:lang w:eastAsia="en-US" w:bidi="ar-SA"/>
        </w:rPr>
        <w:t>1</w:t>
      </w:r>
      <w:r w:rsidR="00100C01" w:rsidRPr="005474D1">
        <w:rPr>
          <w:rFonts w:ascii="GHEA Grapalat" w:hAnsi="GHEA Grapalat"/>
          <w:lang w:eastAsia="en-US" w:bidi="ar-SA"/>
        </w:rPr>
        <w:t xml:space="preserve"> </w:t>
      </w:r>
      <w:r w:rsidR="00683C7F" w:rsidRPr="005474D1">
        <w:rPr>
          <w:rFonts w:ascii="GHEA Grapalat" w:hAnsi="GHEA Grapalat"/>
          <w:lang w:eastAsia="en-US" w:bidi="ar-SA"/>
        </w:rPr>
        <w:t xml:space="preserve"> </w:t>
      </w:r>
      <w:r w:rsidR="003F6ED1" w:rsidRPr="005474D1">
        <w:rPr>
          <w:rFonts w:ascii="GHEA Grapalat" w:hAnsi="GHEA Grapalat"/>
        </w:rPr>
        <w:t xml:space="preserve">в документарной форме, до </w:t>
      </w:r>
      <w:r w:rsidR="00683C7F" w:rsidRPr="005474D1">
        <w:rPr>
          <w:rFonts w:ascii="GHEA Grapalat" w:hAnsi="GHEA Grapalat"/>
        </w:rPr>
        <w:t>1</w:t>
      </w:r>
      <w:r w:rsidR="00D43D51" w:rsidRPr="005474D1">
        <w:rPr>
          <w:rFonts w:ascii="GHEA Grapalat" w:hAnsi="GHEA Grapalat"/>
        </w:rPr>
        <w:t>1</w:t>
      </w:r>
      <w:r w:rsidR="00683C7F" w:rsidRPr="005474D1">
        <w:rPr>
          <w:rFonts w:ascii="GHEA Grapalat" w:hAnsi="GHEA Grapalat"/>
        </w:rPr>
        <w:t xml:space="preserve">:00 </w:t>
      </w:r>
      <w:r w:rsidR="003F6ED1" w:rsidRPr="005474D1">
        <w:rPr>
          <w:rFonts w:ascii="GHEA Grapalat" w:hAnsi="GHEA Grapalat"/>
        </w:rPr>
        <w:t xml:space="preserve">часов </w:t>
      </w:r>
      <w:r w:rsidR="00683C7F" w:rsidRPr="005474D1">
        <w:rPr>
          <w:rFonts w:ascii="GHEA Grapalat" w:hAnsi="GHEA Grapalat"/>
        </w:rPr>
        <w:t>7</w:t>
      </w:r>
      <w:r w:rsidR="003F6ED1" w:rsidRPr="005474D1">
        <w:rPr>
          <w:rFonts w:ascii="GHEA Grapalat" w:hAnsi="GHEA Grapalat"/>
        </w:rPr>
        <w:t>-го дня со дня опубликования настоящего объявления. Кроме армянского языка заявки могут быть поданы также на английском или русском языке.</w:t>
      </w:r>
    </w:p>
    <w:p w:rsidR="003F6ED1" w:rsidRPr="005474D1" w:rsidRDefault="003F6ED1" w:rsidP="00F56837">
      <w:pPr>
        <w:pStyle w:val="BodyTextIndent"/>
        <w:widowControl w:val="0"/>
        <w:spacing w:line="240" w:lineRule="auto"/>
        <w:ind w:firstLine="567"/>
        <w:rPr>
          <w:rFonts w:ascii="GHEA Grapalat" w:hAnsi="GHEA Grapalat"/>
        </w:rPr>
      </w:pPr>
      <w:r w:rsidRPr="005474D1">
        <w:rPr>
          <w:rFonts w:ascii="GHEA Grapalat" w:hAnsi="GHEA Grapalat"/>
        </w:rPr>
        <w:t xml:space="preserve">Вскрытие заявок будет проводиться по адресу </w:t>
      </w:r>
      <w:r w:rsidR="00D43D51" w:rsidRPr="005474D1">
        <w:rPr>
          <w:rFonts w:ascii="GHEA Grapalat" w:hAnsi="GHEA Grapalat"/>
          <w:lang w:eastAsia="en-US" w:bidi="ar-SA"/>
        </w:rPr>
        <w:t>Средняя школа  Мргавана» ГНКО Араратского область,  РА</w:t>
      </w:r>
      <w:r w:rsidR="00D43D51" w:rsidRPr="005474D1">
        <w:rPr>
          <w:rFonts w:ascii="GHEA Grapalat" w:hAnsi="GHEA Grapalat"/>
        </w:rPr>
        <w:t xml:space="preserve">, </w:t>
      </w:r>
      <w:r w:rsidR="00D43D51" w:rsidRPr="005474D1">
        <w:rPr>
          <w:rFonts w:ascii="GHEA Grapalat" w:hAnsi="GHEA Grapalat"/>
          <w:lang w:eastAsia="en-US" w:bidi="ar-SA"/>
        </w:rPr>
        <w:t xml:space="preserve"> улица Исаакян 45/1</w:t>
      </w:r>
      <w:r w:rsidRPr="005474D1">
        <w:rPr>
          <w:rFonts w:ascii="GHEA Grapalat" w:hAnsi="GHEA Grapalat"/>
        </w:rPr>
        <w:t xml:space="preserve">в </w:t>
      </w:r>
      <w:r w:rsidR="00683C7F" w:rsidRPr="005474D1">
        <w:rPr>
          <w:rFonts w:ascii="GHEA Grapalat" w:hAnsi="GHEA Grapalat"/>
        </w:rPr>
        <w:t>1</w:t>
      </w:r>
      <w:r w:rsidR="00D43D51" w:rsidRPr="005474D1">
        <w:rPr>
          <w:rFonts w:ascii="GHEA Grapalat" w:hAnsi="GHEA Grapalat"/>
        </w:rPr>
        <w:t>1</w:t>
      </w:r>
      <w:r w:rsidR="00683C7F" w:rsidRPr="005474D1">
        <w:rPr>
          <w:rFonts w:ascii="GHEA Grapalat" w:hAnsi="GHEA Grapalat"/>
        </w:rPr>
        <w:t>:00</w:t>
      </w:r>
      <w:r w:rsidRPr="005474D1">
        <w:rPr>
          <w:rFonts w:ascii="GHEA Grapalat" w:hAnsi="GHEA Grapalat"/>
        </w:rPr>
        <w:t xml:space="preserve"> часов "</w:t>
      </w:r>
      <w:r w:rsidR="00D43D51" w:rsidRPr="005474D1">
        <w:rPr>
          <w:rFonts w:ascii="GHEA Grapalat" w:hAnsi="GHEA Grapalat"/>
        </w:rPr>
        <w:t>16</w:t>
      </w:r>
      <w:r w:rsidR="00683C7F" w:rsidRPr="005474D1">
        <w:rPr>
          <w:rFonts w:ascii="GHEA Grapalat" w:hAnsi="GHEA Grapalat"/>
        </w:rPr>
        <w:t>" "декабря" "2019</w:t>
      </w:r>
      <w:r w:rsidRPr="005474D1">
        <w:rPr>
          <w:rFonts w:ascii="GHEA Grapalat" w:hAnsi="GHEA Grapalat"/>
        </w:rPr>
        <w:t>"</w:t>
      </w:r>
      <w:r w:rsidR="00683C7F" w:rsidRPr="005474D1">
        <w:rPr>
          <w:rFonts w:ascii="GHEA Grapalat" w:hAnsi="GHEA Grapalat"/>
        </w:rPr>
        <w:t>году</w:t>
      </w:r>
      <w:r w:rsidRPr="005474D1">
        <w:rPr>
          <w:rFonts w:ascii="GHEA Grapalat" w:hAnsi="GHEA Grapalat"/>
        </w:rPr>
        <w:t>.</w:t>
      </w:r>
    </w:p>
    <w:p w:rsidR="00BE1C5E" w:rsidRPr="005474D1" w:rsidRDefault="001305C6" w:rsidP="00F56837">
      <w:pPr>
        <w:pStyle w:val="BodyTextIndent"/>
        <w:widowControl w:val="0"/>
        <w:spacing w:line="240" w:lineRule="auto"/>
        <w:ind w:firstLine="567"/>
        <w:rPr>
          <w:rFonts w:ascii="GHEA Grapalat" w:hAnsi="GHEA Grapalat"/>
        </w:rPr>
      </w:pPr>
      <w:r w:rsidRPr="005474D1">
        <w:rPr>
          <w:rFonts w:ascii="GHEA Grapalat" w:hAnsi="GHEA Grapalat"/>
        </w:rPr>
        <w:t xml:space="preserve">Жалобы относительно настоящей процедуры должны быть поданы </w:t>
      </w:r>
      <w:r w:rsidR="004B4B72" w:rsidRPr="005474D1">
        <w:rPr>
          <w:rFonts w:ascii="GHEA Grapalat" w:hAnsi="GHEA Grapalat"/>
        </w:rPr>
        <w:t>л</w:t>
      </w:r>
      <w:r w:rsidR="00D746A9" w:rsidRPr="005474D1">
        <w:rPr>
          <w:rFonts w:ascii="GHEA Grapalat" w:hAnsi="GHEA Grapalat"/>
        </w:rPr>
        <w:t>ицу</w:t>
      </w:r>
      <w:r w:rsidRPr="005474D1">
        <w:rPr>
          <w:rFonts w:ascii="GHEA Grapalat" w:hAnsi="GHEA Grapalat"/>
        </w:rPr>
        <w:t xml:space="preserve">, </w:t>
      </w:r>
      <w:r w:rsidR="00D746A9" w:rsidRPr="005474D1">
        <w:rPr>
          <w:rFonts w:ascii="GHEA Grapalat" w:hAnsi="GHEA Grapalat"/>
        </w:rPr>
        <w:t>рассматривающее связанные с закупками жалобы</w:t>
      </w:r>
      <w:r w:rsidR="00032D7E" w:rsidRPr="005474D1">
        <w:rPr>
          <w:rFonts w:ascii="GHEA Grapalat" w:hAnsi="GHEA Grapalat"/>
        </w:rPr>
        <w:t>,</w:t>
      </w:r>
      <w:r w:rsidR="00D746A9" w:rsidRPr="005474D1" w:rsidDel="00D746A9">
        <w:rPr>
          <w:rFonts w:ascii="GHEA Grapalat" w:hAnsi="GHEA Grapalat"/>
        </w:rPr>
        <w:t xml:space="preserve"> </w:t>
      </w:r>
      <w:r w:rsidRPr="005474D1">
        <w:rPr>
          <w:rFonts w:ascii="GHEA Grapalat" w:hAnsi="GHEA Grapalat"/>
        </w:rPr>
        <w:t>по адресу: ул. Мелик-Адамяна 1, Ереван. Обжалование осуществляется в порядке, установленном приглашением на</w:t>
      </w:r>
      <w:r w:rsidR="00790715" w:rsidRPr="005474D1">
        <w:rPr>
          <w:rFonts w:ascii="Courier New" w:hAnsi="Courier New" w:cs="Courier New"/>
          <w:lang w:val="en-US"/>
        </w:rPr>
        <w:t> </w:t>
      </w:r>
      <w:r w:rsidRPr="005474D1">
        <w:rPr>
          <w:rFonts w:ascii="GHEA Grapalat" w:hAnsi="GHEA Grapalat"/>
        </w:rPr>
        <w:t>настоящий конкурс. Для подачи жалобы требуется плата в размере 30</w:t>
      </w:r>
      <w:r w:rsidR="00790715" w:rsidRPr="005474D1">
        <w:rPr>
          <w:rFonts w:ascii="Courier New" w:hAnsi="Courier New" w:cs="Courier New"/>
          <w:lang w:val="en-US"/>
        </w:rPr>
        <w:t> </w:t>
      </w:r>
      <w:r w:rsidRPr="005474D1">
        <w:rPr>
          <w:rFonts w:ascii="GHEA Grapalat" w:hAnsi="GHEA Grapalat"/>
        </w:rPr>
        <w:t>000</w:t>
      </w:r>
      <w:r w:rsidR="00790715" w:rsidRPr="005474D1">
        <w:rPr>
          <w:rFonts w:ascii="Courier New" w:hAnsi="Courier New" w:cs="Courier New"/>
          <w:lang w:val="en-US"/>
        </w:rPr>
        <w:t> </w:t>
      </w:r>
      <w:r w:rsidRPr="005474D1">
        <w:rPr>
          <w:rFonts w:ascii="GHEA Grapalat" w:hAnsi="GHEA Grapalat"/>
        </w:rPr>
        <w:t>(тридцать тысяч) драмов РА, которая должна быть перечислена на</w:t>
      </w:r>
      <w:r w:rsidR="007A6841" w:rsidRPr="005474D1">
        <w:rPr>
          <w:rFonts w:ascii="Courier New" w:hAnsi="Courier New" w:cs="Courier New"/>
          <w:lang w:val="en-US"/>
        </w:rPr>
        <w:t> </w:t>
      </w:r>
      <w:r w:rsidRPr="005474D1">
        <w:rPr>
          <w:rFonts w:ascii="GHEA Grapalat" w:hAnsi="GHEA Grapalat"/>
        </w:rPr>
        <w:t>казначейский счет № 900008000482, открытый на имя Министерст</w:t>
      </w:r>
      <w:r w:rsidR="001B32D9" w:rsidRPr="005474D1">
        <w:rPr>
          <w:rFonts w:ascii="GHEA Grapalat" w:hAnsi="GHEA Grapalat"/>
        </w:rPr>
        <w:t>ва финансов Республики Армения.</w:t>
      </w:r>
    </w:p>
    <w:p w:rsidR="009F18D0" w:rsidRPr="005474D1" w:rsidRDefault="00754697" w:rsidP="00F56837">
      <w:pPr>
        <w:pStyle w:val="BodyTextIndent"/>
        <w:widowControl w:val="0"/>
        <w:spacing w:line="240" w:lineRule="auto"/>
        <w:ind w:firstLine="567"/>
        <w:rPr>
          <w:rFonts w:ascii="GHEA Grapalat" w:hAnsi="GHEA Grapalat"/>
        </w:rPr>
      </w:pPr>
      <w:r w:rsidRPr="005474D1">
        <w:rPr>
          <w:rFonts w:ascii="GHEA Grapalat" w:hAnsi="GHEA Grapalat"/>
        </w:rPr>
        <w:t>Для получения дополнительной информации, связанной с настоящим</w:t>
      </w:r>
      <w:r w:rsidR="00D5443D" w:rsidRPr="005474D1">
        <w:rPr>
          <w:rFonts w:ascii="Courier New" w:hAnsi="Courier New" w:cs="Courier New"/>
          <w:lang w:val="en-US"/>
        </w:rPr>
        <w:t> </w:t>
      </w:r>
      <w:r w:rsidRPr="005474D1">
        <w:rPr>
          <w:rFonts w:ascii="GHEA Grapalat" w:hAnsi="GHEA Grapalat"/>
        </w:rPr>
        <w:t>объявлением, можете обратиться к секретарю Оценочной комиссии</w:t>
      </w:r>
      <w:r w:rsidR="00BE1C5E" w:rsidRPr="005474D1">
        <w:rPr>
          <w:rFonts w:ascii="GHEA Grapalat" w:hAnsi="GHEA Grapalat"/>
        </w:rPr>
        <w:t xml:space="preserve"> </w:t>
      </w:r>
      <w:r w:rsidR="00683C7F" w:rsidRPr="005474D1">
        <w:rPr>
          <w:rFonts w:ascii="GHEA Grapalat" w:hAnsi="GHEA Grapalat"/>
        </w:rPr>
        <w:t>Г.Оганнисяну</w:t>
      </w:r>
    </w:p>
    <w:p w:rsidR="00F56837" w:rsidRPr="005474D1" w:rsidRDefault="00F56837" w:rsidP="00F56837">
      <w:pPr>
        <w:ind w:firstLine="720"/>
        <w:jc w:val="center"/>
        <w:rPr>
          <w:rFonts w:ascii="GHEA Grapalat" w:hAnsi="GHEA Grapalat"/>
          <w:i/>
          <w:sz w:val="20"/>
          <w:szCs w:val="20"/>
          <w:lang w:eastAsia="en-US" w:bidi="ar-SA"/>
        </w:rPr>
      </w:pPr>
    </w:p>
    <w:p w:rsidR="00683C7F" w:rsidRPr="005474D1" w:rsidRDefault="00683C7F" w:rsidP="00F56837">
      <w:pPr>
        <w:ind w:firstLine="720"/>
        <w:jc w:val="center"/>
        <w:rPr>
          <w:rFonts w:ascii="GHEA Grapalat" w:hAnsi="GHEA Grapalat"/>
          <w:i/>
          <w:sz w:val="20"/>
          <w:szCs w:val="20"/>
          <w:lang w:eastAsia="en-US" w:bidi="ar-SA"/>
        </w:rPr>
      </w:pPr>
      <w:r w:rsidRPr="005474D1">
        <w:rPr>
          <w:rFonts w:ascii="GHEA Grapalat" w:hAnsi="GHEA Grapalat"/>
          <w:i/>
          <w:sz w:val="20"/>
          <w:szCs w:val="20"/>
          <w:lang w:eastAsia="en-US" w:bidi="ar-SA"/>
        </w:rPr>
        <w:t>Телефон 093  58-31-37</w:t>
      </w:r>
    </w:p>
    <w:p w:rsidR="00683C7F" w:rsidRPr="005474D1" w:rsidRDefault="00100C01" w:rsidP="00F56837">
      <w:pPr>
        <w:ind w:firstLine="720"/>
        <w:jc w:val="center"/>
        <w:rPr>
          <w:rFonts w:ascii="GHEA Grapalat" w:hAnsi="GHEA Grapalat"/>
          <w:i/>
          <w:sz w:val="20"/>
          <w:szCs w:val="20"/>
          <w:lang w:eastAsia="en-US" w:bidi="ar-SA"/>
        </w:rPr>
      </w:pPr>
      <w:r w:rsidRPr="005474D1">
        <w:rPr>
          <w:rFonts w:ascii="GHEA Grapalat" w:hAnsi="GHEA Grapalat"/>
          <w:i/>
          <w:sz w:val="20"/>
          <w:szCs w:val="20"/>
          <w:lang w:eastAsia="en-US" w:bidi="ar-SA"/>
        </w:rPr>
        <w:t xml:space="preserve">Эл. Почта </w:t>
      </w:r>
      <w:r w:rsidRPr="005474D1">
        <w:rPr>
          <w:rFonts w:ascii="GHEA Grapalat" w:hAnsi="GHEA Grapalat"/>
          <w:i/>
          <w:sz w:val="20"/>
          <w:szCs w:val="20"/>
          <w:lang w:val="en-US" w:eastAsia="en-US" w:bidi="ar-SA"/>
        </w:rPr>
        <w:t>mail</w:t>
      </w:r>
      <w:r w:rsidRPr="005474D1">
        <w:rPr>
          <w:rFonts w:ascii="GHEA Grapalat" w:hAnsi="GHEA Grapalat"/>
          <w:i/>
          <w:sz w:val="20"/>
          <w:szCs w:val="20"/>
          <w:lang w:eastAsia="en-US" w:bidi="ar-SA"/>
        </w:rPr>
        <w:t xml:space="preserve">:  </w:t>
      </w:r>
      <w:r w:rsidR="00D43D51" w:rsidRPr="005474D1">
        <w:rPr>
          <w:rFonts w:ascii="GHEA Grapalat" w:hAnsi="GHEA Grapalat"/>
          <w:i/>
          <w:sz w:val="20"/>
          <w:szCs w:val="20"/>
          <w:lang w:eastAsia="en-US" w:bidi="ar-SA"/>
        </w:rPr>
        <w:t>mrgava</w:t>
      </w:r>
      <w:r w:rsidR="00E545CE" w:rsidRPr="005474D1">
        <w:rPr>
          <w:rFonts w:ascii="GHEA Grapalat" w:hAnsi="GHEA Grapalat"/>
          <w:i/>
          <w:sz w:val="20"/>
          <w:szCs w:val="20"/>
          <w:lang w:val="en-US" w:eastAsia="en-US" w:bidi="ar-SA"/>
        </w:rPr>
        <w:t>n</w:t>
      </w:r>
      <w:r w:rsidR="00683C7F" w:rsidRPr="005474D1">
        <w:rPr>
          <w:rFonts w:ascii="GHEA Grapalat" w:hAnsi="GHEA Grapalat"/>
          <w:i/>
          <w:sz w:val="20"/>
          <w:szCs w:val="20"/>
          <w:lang w:eastAsia="en-US" w:bidi="ar-SA"/>
        </w:rPr>
        <w:t>@</w:t>
      </w:r>
      <w:r w:rsidR="00683C7F" w:rsidRPr="005474D1">
        <w:rPr>
          <w:rFonts w:ascii="GHEA Grapalat" w:hAnsi="GHEA Grapalat"/>
          <w:i/>
          <w:sz w:val="20"/>
          <w:szCs w:val="20"/>
          <w:lang w:val="en-US" w:eastAsia="en-US" w:bidi="ar-SA"/>
        </w:rPr>
        <w:t>schools</w:t>
      </w:r>
      <w:r w:rsidR="00683C7F" w:rsidRPr="005474D1">
        <w:rPr>
          <w:rFonts w:ascii="GHEA Grapalat" w:hAnsi="GHEA Grapalat"/>
          <w:i/>
          <w:sz w:val="20"/>
          <w:szCs w:val="20"/>
          <w:lang w:eastAsia="en-US" w:bidi="ar-SA"/>
        </w:rPr>
        <w:t>.</w:t>
      </w:r>
      <w:r w:rsidR="00683C7F" w:rsidRPr="005474D1">
        <w:rPr>
          <w:rFonts w:ascii="GHEA Grapalat" w:hAnsi="GHEA Grapalat"/>
          <w:i/>
          <w:sz w:val="20"/>
          <w:szCs w:val="20"/>
          <w:lang w:val="en-US" w:eastAsia="en-US" w:bidi="ar-SA"/>
        </w:rPr>
        <w:t>am</w:t>
      </w:r>
    </w:p>
    <w:p w:rsidR="00683C7F" w:rsidRPr="005474D1" w:rsidRDefault="00100C01" w:rsidP="00F56837">
      <w:pPr>
        <w:jc w:val="center"/>
        <w:rPr>
          <w:rFonts w:ascii="GHEA Grapalat" w:hAnsi="GHEA Grapalat"/>
          <w:i/>
          <w:sz w:val="20"/>
          <w:szCs w:val="20"/>
          <w:lang w:eastAsia="en-US" w:bidi="ar-SA"/>
        </w:rPr>
      </w:pPr>
      <w:r w:rsidRPr="005474D1">
        <w:rPr>
          <w:rFonts w:ascii="GHEA Grapalat" w:hAnsi="GHEA Grapalat"/>
          <w:i/>
          <w:sz w:val="20"/>
          <w:szCs w:val="20"/>
          <w:lang w:eastAsia="en-US" w:bidi="ar-SA"/>
        </w:rPr>
        <w:t xml:space="preserve">Клиент </w:t>
      </w:r>
      <w:r w:rsidR="0084319F" w:rsidRPr="005474D1">
        <w:rPr>
          <w:rFonts w:ascii="GHEA Grapalat" w:hAnsi="GHEA Grapalat"/>
          <w:i/>
          <w:sz w:val="20"/>
          <w:szCs w:val="20"/>
          <w:lang w:eastAsia="en-US" w:bidi="ar-SA"/>
        </w:rPr>
        <w:t>Средняя</w:t>
      </w:r>
      <w:r w:rsidR="00D43D51" w:rsidRPr="005474D1">
        <w:rPr>
          <w:rFonts w:ascii="GHEA Grapalat" w:hAnsi="GHEA Grapalat"/>
          <w:i/>
          <w:sz w:val="20"/>
          <w:szCs w:val="20"/>
          <w:lang w:eastAsia="en-US" w:bidi="ar-SA"/>
        </w:rPr>
        <w:t xml:space="preserve"> школа  Мргавана</w:t>
      </w:r>
      <w:r w:rsidR="0084319F" w:rsidRPr="005474D1">
        <w:rPr>
          <w:rFonts w:ascii="GHEA Grapalat" w:hAnsi="GHEA Grapalat"/>
          <w:i/>
          <w:sz w:val="20"/>
          <w:szCs w:val="20"/>
          <w:lang w:eastAsia="en-US" w:bidi="ar-SA"/>
        </w:rPr>
        <w:t xml:space="preserve"> » ГНКО</w:t>
      </w:r>
    </w:p>
    <w:p w:rsidR="00D746CA" w:rsidRPr="005474D1" w:rsidRDefault="00D746CA" w:rsidP="00BC5174">
      <w:pPr>
        <w:pStyle w:val="BodyTextIndent"/>
        <w:widowControl w:val="0"/>
        <w:spacing w:line="240" w:lineRule="auto"/>
        <w:ind w:left="3969" w:firstLine="0"/>
        <w:jc w:val="right"/>
        <w:rPr>
          <w:rFonts w:ascii="GHEA Grapalat" w:hAnsi="GHEA Grapalat" w:cs="Sylfaen"/>
          <w:b/>
          <w:sz w:val="22"/>
          <w:szCs w:val="22"/>
        </w:rPr>
      </w:pPr>
    </w:p>
    <w:p w:rsidR="00092AC5" w:rsidRPr="005474D1" w:rsidRDefault="00092AC5" w:rsidP="00BC5174">
      <w:pPr>
        <w:pStyle w:val="BodyTextIndent"/>
        <w:widowControl w:val="0"/>
        <w:spacing w:line="240" w:lineRule="auto"/>
        <w:ind w:left="3969" w:firstLine="0"/>
        <w:jc w:val="right"/>
        <w:rPr>
          <w:rFonts w:ascii="GHEA Grapalat" w:hAnsi="GHEA Grapalat"/>
          <w:b/>
          <w:sz w:val="22"/>
          <w:szCs w:val="22"/>
        </w:rPr>
      </w:pPr>
    </w:p>
    <w:p w:rsidR="00092AC5" w:rsidRPr="005474D1" w:rsidRDefault="00092AC5" w:rsidP="00BC5174">
      <w:pPr>
        <w:pStyle w:val="BodyTextIndent"/>
        <w:widowControl w:val="0"/>
        <w:spacing w:line="240" w:lineRule="auto"/>
        <w:ind w:left="3969" w:firstLine="0"/>
        <w:jc w:val="right"/>
        <w:rPr>
          <w:rFonts w:ascii="GHEA Grapalat" w:hAnsi="GHEA Grapalat"/>
          <w:b/>
          <w:sz w:val="22"/>
          <w:szCs w:val="22"/>
        </w:rPr>
      </w:pPr>
    </w:p>
    <w:p w:rsidR="00092AC5" w:rsidRPr="005474D1" w:rsidRDefault="00092AC5" w:rsidP="00BC5174">
      <w:pPr>
        <w:pStyle w:val="BodyTextIndent"/>
        <w:widowControl w:val="0"/>
        <w:spacing w:line="240" w:lineRule="auto"/>
        <w:ind w:left="3969" w:firstLine="0"/>
        <w:jc w:val="right"/>
        <w:rPr>
          <w:rFonts w:ascii="GHEA Grapalat" w:hAnsi="GHEA Grapalat"/>
          <w:b/>
          <w:sz w:val="22"/>
          <w:szCs w:val="22"/>
        </w:rPr>
      </w:pPr>
    </w:p>
    <w:p w:rsidR="008A7430" w:rsidRPr="005474D1" w:rsidRDefault="008A7430" w:rsidP="00BC5174">
      <w:pPr>
        <w:pStyle w:val="BodyTextIndent"/>
        <w:widowControl w:val="0"/>
        <w:spacing w:line="240" w:lineRule="auto"/>
        <w:ind w:left="3969" w:firstLine="0"/>
        <w:jc w:val="right"/>
        <w:rPr>
          <w:rFonts w:ascii="GHEA Grapalat" w:hAnsi="GHEA Grapalat"/>
          <w:b/>
          <w:sz w:val="22"/>
          <w:szCs w:val="22"/>
        </w:rPr>
      </w:pPr>
    </w:p>
    <w:p w:rsidR="008A7430" w:rsidRPr="005474D1" w:rsidRDefault="008A7430" w:rsidP="00BC5174">
      <w:pPr>
        <w:pStyle w:val="BodyTextIndent"/>
        <w:widowControl w:val="0"/>
        <w:spacing w:line="240" w:lineRule="auto"/>
        <w:ind w:left="3969" w:firstLine="0"/>
        <w:jc w:val="right"/>
        <w:rPr>
          <w:rFonts w:ascii="GHEA Grapalat" w:hAnsi="GHEA Grapalat"/>
          <w:b/>
          <w:sz w:val="22"/>
          <w:szCs w:val="22"/>
        </w:rPr>
      </w:pPr>
    </w:p>
    <w:p w:rsidR="008A7430" w:rsidRPr="005474D1" w:rsidRDefault="008A7430" w:rsidP="001D6B5F">
      <w:pPr>
        <w:pStyle w:val="BodyTextIndent"/>
        <w:widowControl w:val="0"/>
        <w:spacing w:line="240" w:lineRule="auto"/>
        <w:ind w:firstLine="0"/>
        <w:rPr>
          <w:rFonts w:ascii="GHEA Grapalat" w:hAnsi="GHEA Grapalat"/>
          <w:b/>
          <w:sz w:val="22"/>
          <w:szCs w:val="22"/>
        </w:rPr>
      </w:pPr>
    </w:p>
    <w:p w:rsidR="00096865" w:rsidRPr="005474D1" w:rsidRDefault="00096865" w:rsidP="00BC5174">
      <w:pPr>
        <w:pStyle w:val="BodyTextIndent"/>
        <w:widowControl w:val="0"/>
        <w:spacing w:line="240" w:lineRule="auto"/>
        <w:ind w:left="3969" w:firstLine="0"/>
        <w:jc w:val="right"/>
        <w:rPr>
          <w:rFonts w:ascii="GHEA Grapalat" w:hAnsi="GHEA Grapalat" w:cs="Sylfaen"/>
          <w:b/>
        </w:rPr>
      </w:pPr>
      <w:r w:rsidRPr="005474D1">
        <w:rPr>
          <w:rFonts w:ascii="GHEA Grapalat" w:hAnsi="GHEA Grapalat"/>
          <w:b/>
        </w:rPr>
        <w:lastRenderedPageBreak/>
        <w:t>Утверждено</w:t>
      </w:r>
    </w:p>
    <w:p w:rsidR="00BC5174" w:rsidRPr="005474D1" w:rsidRDefault="005D7731" w:rsidP="00BC5174">
      <w:pPr>
        <w:pStyle w:val="BodyTextIndent"/>
        <w:spacing w:line="240" w:lineRule="auto"/>
        <w:jc w:val="right"/>
        <w:rPr>
          <w:rFonts w:ascii="GHEA Grapalat" w:hAnsi="GHEA Grapalat"/>
        </w:rPr>
      </w:pPr>
      <w:r w:rsidRPr="005474D1">
        <w:rPr>
          <w:rFonts w:ascii="GHEA Grapalat" w:hAnsi="GHEA Grapalat"/>
        </w:rPr>
        <w:t xml:space="preserve">Решением Оценочной комиссии </w:t>
      </w:r>
      <w:r w:rsidR="00BC5174" w:rsidRPr="005474D1">
        <w:rPr>
          <w:rFonts w:ascii="GHEA Grapalat" w:hAnsi="GHEA Grapalat"/>
        </w:rPr>
        <w:t>запросе катировок</w:t>
      </w:r>
    </w:p>
    <w:p w:rsidR="00F56837" w:rsidRPr="005474D1" w:rsidRDefault="00096865" w:rsidP="00BC5174">
      <w:pPr>
        <w:pStyle w:val="BodyTextIndent"/>
        <w:spacing w:line="240" w:lineRule="auto"/>
        <w:jc w:val="right"/>
        <w:rPr>
          <w:rFonts w:ascii="GHEA Grapalat" w:hAnsi="GHEA Grapalat"/>
          <w:b/>
          <w:lang w:eastAsia="en-US" w:bidi="ar-SA"/>
        </w:rPr>
      </w:pPr>
      <w:r w:rsidRPr="005474D1">
        <w:rPr>
          <w:rFonts w:ascii="GHEA Grapalat" w:hAnsi="GHEA Grapalat"/>
        </w:rPr>
        <w:t xml:space="preserve">под кодом </w:t>
      </w:r>
      <w:r w:rsidR="00F56837" w:rsidRPr="005474D1">
        <w:rPr>
          <w:rFonts w:ascii="GHEA Grapalat" w:hAnsi="GHEA Grapalat"/>
          <w:b/>
          <w:lang w:eastAsia="en-US" w:bidi="ar-SA"/>
        </w:rPr>
        <w:t>А</w:t>
      </w:r>
      <w:r w:rsidR="00F56837" w:rsidRPr="005474D1">
        <w:rPr>
          <w:rFonts w:ascii="GHEA Grapalat" w:hAnsi="GHEA Grapalat"/>
          <w:b/>
          <w:lang w:val="en-US" w:eastAsia="en-US" w:bidi="ar-SA"/>
        </w:rPr>
        <w:t>M</w:t>
      </w:r>
      <w:r w:rsidR="00D43D51" w:rsidRPr="005474D1">
        <w:rPr>
          <w:rFonts w:ascii="GHEA Grapalat" w:hAnsi="GHEA Grapalat"/>
          <w:b/>
          <w:lang w:eastAsia="en-US" w:bidi="ar-SA"/>
        </w:rPr>
        <w:t>M</w:t>
      </w:r>
      <w:r w:rsidR="00F56837" w:rsidRPr="005474D1">
        <w:rPr>
          <w:rFonts w:ascii="GHEA Grapalat" w:hAnsi="GHEA Grapalat"/>
          <w:b/>
          <w:lang w:val="en-US" w:eastAsia="en-US" w:bidi="ar-SA"/>
        </w:rPr>
        <w:t>HMD</w:t>
      </w:r>
      <w:r w:rsidR="00F56837" w:rsidRPr="005474D1">
        <w:rPr>
          <w:rFonts w:ascii="GHEA Grapalat" w:hAnsi="GHEA Grapalat"/>
          <w:b/>
          <w:lang w:eastAsia="en-US" w:bidi="ar-SA"/>
        </w:rPr>
        <w:t>-</w:t>
      </w:r>
      <w:r w:rsidR="00F56837" w:rsidRPr="005474D1">
        <w:rPr>
          <w:rFonts w:ascii="GHEA Grapalat" w:hAnsi="GHEA Grapalat"/>
          <w:b/>
          <w:lang w:val="en-AU" w:eastAsia="en-US" w:bidi="ar-SA"/>
        </w:rPr>
        <w:t>GHAPDZB</w:t>
      </w:r>
      <w:r w:rsidR="00F56837" w:rsidRPr="005474D1">
        <w:rPr>
          <w:rFonts w:ascii="GHEA Grapalat" w:hAnsi="GHEA Grapalat"/>
          <w:b/>
          <w:lang w:eastAsia="en-US" w:bidi="ar-SA"/>
        </w:rPr>
        <w:t>-19/02</w:t>
      </w:r>
    </w:p>
    <w:p w:rsidR="00096865" w:rsidRPr="005474D1" w:rsidRDefault="00F56837" w:rsidP="00BC5174">
      <w:pPr>
        <w:pStyle w:val="BodyText"/>
        <w:widowControl w:val="0"/>
        <w:spacing w:after="0"/>
        <w:jc w:val="right"/>
        <w:rPr>
          <w:rFonts w:ascii="GHEA Grapalat" w:hAnsi="GHEA Grapalat"/>
          <w:i/>
          <w:sz w:val="20"/>
          <w:szCs w:val="20"/>
        </w:rPr>
      </w:pPr>
      <w:r w:rsidRPr="005474D1">
        <w:rPr>
          <w:rFonts w:ascii="GHEA Grapalat" w:hAnsi="GHEA Grapalat" w:cs="Times Armenian"/>
          <w:i/>
          <w:sz w:val="20"/>
          <w:szCs w:val="20"/>
        </w:rPr>
        <w:t xml:space="preserve">                                                                                              </w:t>
      </w:r>
      <w:r w:rsidR="00A46F92" w:rsidRPr="005474D1">
        <w:rPr>
          <w:rFonts w:ascii="GHEA Grapalat" w:hAnsi="GHEA Grapalat"/>
          <w:i/>
          <w:sz w:val="20"/>
          <w:szCs w:val="20"/>
        </w:rPr>
        <w:t xml:space="preserve">№ </w:t>
      </w:r>
      <w:r w:rsidRPr="005474D1">
        <w:rPr>
          <w:rFonts w:ascii="GHEA Grapalat" w:hAnsi="GHEA Grapalat"/>
          <w:i/>
          <w:sz w:val="20"/>
          <w:szCs w:val="20"/>
        </w:rPr>
        <w:t>1</w:t>
      </w:r>
      <w:r w:rsidR="00096865" w:rsidRPr="005474D1">
        <w:rPr>
          <w:rFonts w:ascii="GHEA Grapalat" w:hAnsi="GHEA Grapalat"/>
          <w:i/>
          <w:sz w:val="20"/>
          <w:szCs w:val="20"/>
        </w:rPr>
        <w:t xml:space="preserve"> от </w:t>
      </w:r>
      <w:r w:rsidR="00D43D51" w:rsidRPr="005474D1">
        <w:rPr>
          <w:rFonts w:ascii="GHEA Grapalat" w:hAnsi="GHEA Grapalat"/>
          <w:i/>
          <w:sz w:val="20"/>
          <w:szCs w:val="20"/>
        </w:rPr>
        <w:t>6</w:t>
      </w:r>
      <w:r w:rsidR="00697F7B" w:rsidRPr="005474D1">
        <w:rPr>
          <w:rFonts w:ascii="GHEA Grapalat" w:hAnsi="GHEA Grapalat"/>
          <w:i/>
          <w:sz w:val="20"/>
          <w:szCs w:val="20"/>
        </w:rPr>
        <w:t>дека</w:t>
      </w:r>
      <w:r w:rsidRPr="005474D1">
        <w:rPr>
          <w:rFonts w:ascii="GHEA Grapalat" w:hAnsi="GHEA Grapalat"/>
          <w:i/>
          <w:sz w:val="20"/>
          <w:szCs w:val="20"/>
        </w:rPr>
        <w:t xml:space="preserve">бря </w:t>
      </w:r>
      <w:r w:rsidR="00096865" w:rsidRPr="005474D1">
        <w:rPr>
          <w:rFonts w:ascii="GHEA Grapalat" w:hAnsi="GHEA Grapalat"/>
          <w:i/>
          <w:sz w:val="20"/>
          <w:szCs w:val="20"/>
        </w:rPr>
        <w:t>20</w:t>
      </w:r>
      <w:r w:rsidRPr="005474D1">
        <w:rPr>
          <w:rFonts w:ascii="GHEA Grapalat" w:hAnsi="GHEA Grapalat"/>
          <w:i/>
          <w:sz w:val="20"/>
          <w:szCs w:val="20"/>
        </w:rPr>
        <w:t>19</w:t>
      </w:r>
      <w:r w:rsidR="009F10E4" w:rsidRPr="005474D1">
        <w:rPr>
          <w:rFonts w:ascii="GHEA Grapalat" w:hAnsi="GHEA Grapalat"/>
          <w:i/>
          <w:sz w:val="20"/>
          <w:szCs w:val="20"/>
        </w:rPr>
        <w:t xml:space="preserve"> </w:t>
      </w:r>
      <w:r w:rsidR="00096865" w:rsidRPr="005474D1">
        <w:rPr>
          <w:rFonts w:ascii="GHEA Grapalat" w:hAnsi="GHEA Grapalat"/>
          <w:i/>
          <w:sz w:val="20"/>
          <w:szCs w:val="20"/>
        </w:rPr>
        <w:t>г.</w:t>
      </w:r>
    </w:p>
    <w:p w:rsidR="00096865" w:rsidRPr="005474D1" w:rsidRDefault="00096865" w:rsidP="00B46D58">
      <w:pPr>
        <w:pStyle w:val="BodyText"/>
        <w:widowControl w:val="0"/>
        <w:spacing w:after="160"/>
        <w:ind w:right="-7" w:firstLine="567"/>
        <w:jc w:val="center"/>
        <w:rPr>
          <w:rFonts w:ascii="GHEA Grapalat" w:hAnsi="GHEA Grapalat"/>
          <w:sz w:val="20"/>
          <w:szCs w:val="20"/>
        </w:rPr>
      </w:pPr>
    </w:p>
    <w:p w:rsidR="00096865" w:rsidRPr="005474D1" w:rsidRDefault="00096865" w:rsidP="00B46D58">
      <w:pPr>
        <w:pStyle w:val="BodyText"/>
        <w:widowControl w:val="0"/>
        <w:spacing w:after="160"/>
        <w:ind w:right="-7" w:firstLine="567"/>
        <w:jc w:val="center"/>
        <w:rPr>
          <w:rFonts w:ascii="GHEA Grapalat" w:hAnsi="GHEA Grapalat"/>
        </w:rPr>
      </w:pPr>
    </w:p>
    <w:p w:rsidR="000763E5" w:rsidRPr="005474D1" w:rsidRDefault="000763E5" w:rsidP="00B46D58">
      <w:pPr>
        <w:pStyle w:val="BodyText"/>
        <w:widowControl w:val="0"/>
        <w:spacing w:after="160"/>
        <w:ind w:right="-7" w:firstLine="567"/>
        <w:jc w:val="center"/>
        <w:rPr>
          <w:rFonts w:ascii="GHEA Grapalat" w:hAnsi="GHEA Grapalat"/>
        </w:rPr>
      </w:pPr>
    </w:p>
    <w:p w:rsidR="00F56837" w:rsidRPr="005474D1" w:rsidRDefault="00A76C15" w:rsidP="00B46D58">
      <w:pPr>
        <w:pStyle w:val="BodyText"/>
        <w:widowControl w:val="0"/>
        <w:spacing w:after="160"/>
        <w:ind w:right="-7" w:firstLine="567"/>
        <w:jc w:val="center"/>
        <w:rPr>
          <w:rFonts w:ascii="GHEA Grapalat" w:hAnsi="GHEA Grapalat"/>
          <w:b/>
          <w:i/>
        </w:rPr>
      </w:pPr>
      <w:r w:rsidRPr="005474D1">
        <w:rPr>
          <w:rFonts w:ascii="GHEA Grapalat" w:hAnsi="GHEA Grapalat"/>
          <w:b/>
          <w:i/>
        </w:rPr>
        <w:t>"</w:t>
      </w:r>
      <w:r w:rsidR="00F56837" w:rsidRPr="005474D1">
        <w:rPr>
          <w:rFonts w:ascii="GHEA Grapalat" w:hAnsi="GHEA Grapalat"/>
          <w:b/>
          <w:i/>
          <w:sz w:val="22"/>
          <w:szCs w:val="22"/>
          <w:lang w:eastAsia="en-US" w:bidi="ar-SA"/>
        </w:rPr>
        <w:t xml:space="preserve"> С</w:t>
      </w:r>
      <w:r w:rsidR="00100C01" w:rsidRPr="005474D1">
        <w:rPr>
          <w:rFonts w:ascii="GHEA Grapalat" w:hAnsi="GHEA Grapalat"/>
          <w:b/>
          <w:i/>
          <w:sz w:val="22"/>
          <w:szCs w:val="22"/>
          <w:lang w:eastAsia="en-US" w:bidi="ar-SA"/>
        </w:rPr>
        <w:t xml:space="preserve">редняя школа  </w:t>
      </w:r>
      <w:r w:rsidR="00D43D51" w:rsidRPr="005474D1">
        <w:rPr>
          <w:rFonts w:ascii="GHEA Grapalat" w:hAnsi="GHEA Grapalat"/>
          <w:b/>
          <w:i/>
          <w:sz w:val="22"/>
          <w:szCs w:val="22"/>
          <w:lang w:eastAsia="en-US" w:bidi="ar-SA"/>
        </w:rPr>
        <w:t>Мргаван</w:t>
      </w:r>
      <w:r w:rsidR="0084319F" w:rsidRPr="005474D1">
        <w:rPr>
          <w:rFonts w:ascii="GHEA Grapalat" w:hAnsi="GHEA Grapalat"/>
          <w:b/>
          <w:i/>
          <w:sz w:val="22"/>
          <w:szCs w:val="22"/>
          <w:lang w:eastAsia="en-US" w:bidi="ar-SA"/>
        </w:rPr>
        <w:t>а</w:t>
      </w:r>
      <w:r w:rsidR="00F56837" w:rsidRPr="005474D1">
        <w:rPr>
          <w:rFonts w:ascii="GHEA Grapalat" w:hAnsi="GHEA Grapalat"/>
          <w:b/>
          <w:i/>
          <w:sz w:val="22"/>
          <w:szCs w:val="22"/>
          <w:lang w:eastAsia="en-US" w:bidi="ar-SA"/>
        </w:rPr>
        <w:t xml:space="preserve">» ГНКО </w:t>
      </w:r>
      <w:r w:rsidRPr="005474D1">
        <w:rPr>
          <w:rFonts w:ascii="GHEA Grapalat" w:hAnsi="GHEA Grapalat"/>
          <w:b/>
          <w:i/>
        </w:rPr>
        <w:t>"</w:t>
      </w:r>
    </w:p>
    <w:p w:rsidR="00096865" w:rsidRPr="005474D1" w:rsidRDefault="00100C01" w:rsidP="00B46D58">
      <w:pPr>
        <w:pStyle w:val="BodyText"/>
        <w:widowControl w:val="0"/>
        <w:spacing w:after="160"/>
        <w:ind w:right="-7" w:firstLine="567"/>
        <w:jc w:val="center"/>
        <w:rPr>
          <w:rFonts w:ascii="GHEA Grapalat" w:hAnsi="GHEA Grapalat"/>
          <w:b/>
        </w:rPr>
      </w:pPr>
      <w:r w:rsidRPr="005474D1">
        <w:rPr>
          <w:rFonts w:ascii="GHEA Grapalat" w:hAnsi="GHEA Grapalat"/>
          <w:b/>
          <w:i/>
        </w:rPr>
        <w:t>Араратская область</w:t>
      </w:r>
      <w:r w:rsidR="00F56837" w:rsidRPr="005474D1">
        <w:rPr>
          <w:rFonts w:ascii="GHEA Grapalat" w:hAnsi="GHEA Grapalat"/>
          <w:b/>
          <w:i/>
        </w:rPr>
        <w:t xml:space="preserve"> РА</w:t>
      </w:r>
    </w:p>
    <w:p w:rsidR="00096865" w:rsidRPr="005474D1" w:rsidRDefault="00096865" w:rsidP="00B46D58">
      <w:pPr>
        <w:pStyle w:val="BodyText"/>
        <w:widowControl w:val="0"/>
        <w:spacing w:after="160"/>
        <w:ind w:right="-7" w:firstLine="567"/>
        <w:jc w:val="center"/>
        <w:rPr>
          <w:rFonts w:ascii="GHEA Grapalat" w:hAnsi="GHEA Grapalat"/>
        </w:rPr>
      </w:pPr>
    </w:p>
    <w:p w:rsidR="000763E5" w:rsidRPr="005474D1" w:rsidRDefault="000763E5" w:rsidP="00B46D58">
      <w:pPr>
        <w:pStyle w:val="BodyText"/>
        <w:widowControl w:val="0"/>
        <w:spacing w:after="160"/>
        <w:ind w:right="-7" w:firstLine="567"/>
        <w:jc w:val="center"/>
        <w:rPr>
          <w:rFonts w:ascii="GHEA Grapalat" w:hAnsi="GHEA Grapalat"/>
        </w:rPr>
      </w:pPr>
    </w:p>
    <w:p w:rsidR="000763E5" w:rsidRPr="005474D1" w:rsidRDefault="000763E5" w:rsidP="00B46D58">
      <w:pPr>
        <w:pStyle w:val="BodyText"/>
        <w:widowControl w:val="0"/>
        <w:spacing w:after="160"/>
        <w:ind w:right="-7" w:firstLine="567"/>
        <w:jc w:val="center"/>
        <w:rPr>
          <w:rFonts w:ascii="GHEA Grapalat" w:hAnsi="GHEA Grapalat"/>
        </w:rPr>
      </w:pPr>
    </w:p>
    <w:p w:rsidR="00096865" w:rsidRPr="005474D1" w:rsidRDefault="000763E5" w:rsidP="00B46D58">
      <w:pPr>
        <w:pStyle w:val="BodyText"/>
        <w:widowControl w:val="0"/>
        <w:spacing w:after="160"/>
        <w:ind w:right="-7" w:firstLine="567"/>
        <w:jc w:val="center"/>
        <w:rPr>
          <w:rFonts w:ascii="GHEA Grapalat" w:hAnsi="GHEA Grapalat" w:cs="Sylfaen"/>
          <w:b/>
        </w:rPr>
      </w:pPr>
      <w:r w:rsidRPr="005474D1">
        <w:rPr>
          <w:rFonts w:ascii="GHEA Grapalat" w:hAnsi="GHEA Grapalat"/>
          <w:b/>
        </w:rPr>
        <w:t>ПРИГЛАШЕНИ</w:t>
      </w:r>
      <w:r w:rsidR="00096865" w:rsidRPr="005474D1">
        <w:rPr>
          <w:rFonts w:ascii="GHEA Grapalat" w:hAnsi="GHEA Grapalat"/>
          <w:b/>
        </w:rPr>
        <w:t>Е</w:t>
      </w:r>
    </w:p>
    <w:p w:rsidR="00096865" w:rsidRPr="005474D1" w:rsidRDefault="00096865" w:rsidP="00B46D58">
      <w:pPr>
        <w:pStyle w:val="BodyText"/>
        <w:widowControl w:val="0"/>
        <w:spacing w:after="160"/>
        <w:ind w:right="-7" w:firstLine="567"/>
        <w:jc w:val="center"/>
        <w:rPr>
          <w:rFonts w:ascii="GHEA Grapalat" w:hAnsi="GHEA Grapalat" w:cs="Sylfaen"/>
        </w:rPr>
      </w:pPr>
    </w:p>
    <w:p w:rsidR="00096865" w:rsidRPr="005474D1" w:rsidRDefault="00096865" w:rsidP="00B46D58">
      <w:pPr>
        <w:pStyle w:val="BodyText"/>
        <w:widowControl w:val="0"/>
        <w:spacing w:after="160"/>
        <w:ind w:right="-7" w:firstLine="567"/>
        <w:jc w:val="center"/>
        <w:rPr>
          <w:rFonts w:ascii="GHEA Grapalat" w:hAnsi="GHEA Grapalat" w:cs="Sylfaen"/>
        </w:rPr>
      </w:pPr>
    </w:p>
    <w:p w:rsidR="00096865" w:rsidRPr="005474D1" w:rsidRDefault="00BC5174" w:rsidP="00B46D58">
      <w:pPr>
        <w:pStyle w:val="BodyText"/>
        <w:widowControl w:val="0"/>
        <w:spacing w:after="160"/>
        <w:ind w:right="-7"/>
        <w:jc w:val="center"/>
        <w:rPr>
          <w:rFonts w:ascii="GHEA Grapalat" w:hAnsi="GHEA Grapalat"/>
          <w:b/>
          <w:i/>
          <w:sz w:val="22"/>
          <w:szCs w:val="22"/>
        </w:rPr>
      </w:pPr>
      <w:r w:rsidRPr="005474D1">
        <w:rPr>
          <w:rFonts w:ascii="GHEA Grapalat" w:hAnsi="GHEA Grapalat"/>
          <w:b/>
          <w:i/>
          <w:sz w:val="22"/>
          <w:szCs w:val="22"/>
        </w:rPr>
        <w:t>НА ЗАПРОСЕ КАТИРОВОК</w:t>
      </w:r>
      <w:r w:rsidR="002B32D6" w:rsidRPr="005474D1">
        <w:rPr>
          <w:rFonts w:ascii="GHEA Grapalat" w:hAnsi="GHEA Grapalat"/>
          <w:b/>
          <w:i/>
          <w:sz w:val="22"/>
          <w:szCs w:val="22"/>
        </w:rPr>
        <w:t xml:space="preserve">, ОБЪЯВЛЕННЫЙ С ЦЕЛЬЮ ПРИОБРЕТЕНИЯ </w:t>
      </w:r>
      <w:r w:rsidR="00F56837" w:rsidRPr="005474D1">
        <w:rPr>
          <w:rFonts w:ascii="GHEA Grapalat" w:hAnsi="GHEA Grapalat"/>
          <w:b/>
          <w:i/>
          <w:sz w:val="22"/>
          <w:szCs w:val="22"/>
        </w:rPr>
        <w:t>ПРОДУКТОВ ПИТАНИЯ</w:t>
      </w:r>
      <w:r w:rsidR="002B32D6" w:rsidRPr="005474D1">
        <w:rPr>
          <w:rFonts w:ascii="GHEA Grapalat" w:hAnsi="GHEA Grapalat"/>
          <w:b/>
          <w:i/>
          <w:sz w:val="22"/>
          <w:szCs w:val="22"/>
        </w:rPr>
        <w:t>" ДЛЯ НУЖД "</w:t>
      </w:r>
      <w:r w:rsidR="00100C01" w:rsidRPr="005474D1">
        <w:rPr>
          <w:rFonts w:ascii="GHEA Grapalat" w:hAnsi="GHEA Grapalat"/>
          <w:b/>
          <w:i/>
          <w:sz w:val="22"/>
          <w:szCs w:val="22"/>
        </w:rPr>
        <w:t xml:space="preserve">СРЕДНАЯ ШКОЛА </w:t>
      </w:r>
      <w:r w:rsidR="00D43D51" w:rsidRPr="005474D1">
        <w:rPr>
          <w:rFonts w:ascii="GHEA Grapalat" w:hAnsi="GHEA Grapalat"/>
          <w:b/>
          <w:i/>
          <w:sz w:val="22"/>
          <w:szCs w:val="22"/>
        </w:rPr>
        <w:t>МРГАВАНА</w:t>
      </w:r>
      <w:r w:rsidR="0084319F" w:rsidRPr="005474D1">
        <w:rPr>
          <w:rFonts w:ascii="GHEA Grapalat" w:hAnsi="GHEA Grapalat"/>
          <w:b/>
          <w:i/>
          <w:sz w:val="22"/>
          <w:szCs w:val="22"/>
        </w:rPr>
        <w:t xml:space="preserve">,, </w:t>
      </w:r>
      <w:r w:rsidR="00F56837" w:rsidRPr="005474D1">
        <w:rPr>
          <w:rFonts w:ascii="GHEA Grapalat" w:hAnsi="GHEA Grapalat"/>
          <w:b/>
          <w:i/>
          <w:sz w:val="22"/>
          <w:szCs w:val="22"/>
        </w:rPr>
        <w:t xml:space="preserve">ГНКО АРАРАТСКАЯ </w:t>
      </w:r>
      <w:r w:rsidR="00100C01" w:rsidRPr="005474D1">
        <w:rPr>
          <w:rFonts w:ascii="GHEA Grapalat" w:hAnsi="GHEA Grapalat"/>
          <w:b/>
          <w:i/>
          <w:sz w:val="22"/>
          <w:szCs w:val="22"/>
        </w:rPr>
        <w:t xml:space="preserve">ОБЛАСТЬ </w:t>
      </w:r>
      <w:r w:rsidR="00F56837" w:rsidRPr="005474D1">
        <w:rPr>
          <w:rFonts w:ascii="GHEA Grapalat" w:hAnsi="GHEA Grapalat"/>
          <w:b/>
          <w:i/>
          <w:sz w:val="22"/>
          <w:szCs w:val="22"/>
        </w:rPr>
        <w:t xml:space="preserve"> РА</w:t>
      </w:r>
      <w:r w:rsidR="002B32D6" w:rsidRPr="005474D1">
        <w:rPr>
          <w:rFonts w:ascii="GHEA Grapalat" w:hAnsi="GHEA Grapalat"/>
          <w:b/>
          <w:i/>
          <w:sz w:val="22"/>
          <w:szCs w:val="22"/>
        </w:rPr>
        <w:t>"</w:t>
      </w:r>
    </w:p>
    <w:p w:rsidR="00CE0D95" w:rsidRPr="005474D1" w:rsidRDefault="00CE0D95" w:rsidP="00B46D58">
      <w:pPr>
        <w:pStyle w:val="BodyText"/>
        <w:widowControl w:val="0"/>
        <w:spacing w:after="160"/>
        <w:ind w:right="-7" w:firstLine="567"/>
        <w:jc w:val="center"/>
        <w:rPr>
          <w:rFonts w:ascii="GHEA Grapalat" w:hAnsi="GHEA Grapalat"/>
        </w:rPr>
      </w:pPr>
    </w:p>
    <w:p w:rsidR="00CE0D95" w:rsidRPr="005474D1" w:rsidRDefault="00046402" w:rsidP="00B46D58">
      <w:pPr>
        <w:pStyle w:val="BodyText"/>
        <w:widowControl w:val="0"/>
        <w:spacing w:after="160"/>
        <w:ind w:right="-7" w:firstLine="567"/>
        <w:jc w:val="center"/>
        <w:rPr>
          <w:rFonts w:ascii="GHEA Grapalat" w:hAnsi="GHEA Grapalat"/>
          <w:i/>
          <w:sz w:val="22"/>
          <w:szCs w:val="22"/>
        </w:rPr>
      </w:pPr>
      <w:r w:rsidRPr="005474D1">
        <w:rPr>
          <w:rFonts w:ascii="GHEA Grapalat" w:hAnsi="GHEA Grapalat"/>
          <w:i/>
          <w:sz w:val="22"/>
          <w:szCs w:val="22"/>
        </w:rPr>
        <w:t>Эта процедура организована в соответствии с требованиями                                                          статьи 15 (6) Закона РА ,,О закупках,,</w:t>
      </w:r>
    </w:p>
    <w:p w:rsidR="00046402" w:rsidRPr="005474D1" w:rsidRDefault="00046402" w:rsidP="008A7430">
      <w:pPr>
        <w:rPr>
          <w:rFonts w:ascii="GHEA Grapalat" w:hAnsi="GHEA Grapalat"/>
          <w:i/>
          <w:sz w:val="20"/>
          <w:szCs w:val="20"/>
        </w:rPr>
      </w:pPr>
    </w:p>
    <w:p w:rsidR="00046402" w:rsidRPr="005474D1" w:rsidRDefault="00046402" w:rsidP="008A7430">
      <w:pPr>
        <w:rPr>
          <w:rFonts w:ascii="GHEA Grapalat" w:hAnsi="GHEA Grapalat"/>
          <w:i/>
          <w:sz w:val="20"/>
          <w:szCs w:val="20"/>
        </w:rPr>
      </w:pPr>
    </w:p>
    <w:p w:rsidR="00046402" w:rsidRPr="005474D1" w:rsidRDefault="00046402" w:rsidP="008A7430">
      <w:pPr>
        <w:rPr>
          <w:rFonts w:ascii="GHEA Grapalat" w:hAnsi="GHEA Grapalat"/>
          <w:i/>
          <w:sz w:val="20"/>
          <w:szCs w:val="20"/>
        </w:rPr>
      </w:pPr>
    </w:p>
    <w:p w:rsidR="00046402" w:rsidRPr="005474D1" w:rsidRDefault="00046402" w:rsidP="008A7430">
      <w:pPr>
        <w:rPr>
          <w:rFonts w:ascii="GHEA Grapalat" w:hAnsi="GHEA Grapalat"/>
          <w:i/>
          <w:sz w:val="20"/>
          <w:szCs w:val="20"/>
        </w:rPr>
      </w:pPr>
    </w:p>
    <w:p w:rsidR="00046402" w:rsidRPr="005474D1" w:rsidRDefault="00046402" w:rsidP="008A7430">
      <w:pPr>
        <w:rPr>
          <w:rFonts w:ascii="GHEA Grapalat" w:hAnsi="GHEA Grapalat"/>
          <w:i/>
          <w:sz w:val="20"/>
          <w:szCs w:val="20"/>
        </w:rPr>
      </w:pPr>
    </w:p>
    <w:p w:rsidR="00046402" w:rsidRPr="005474D1" w:rsidRDefault="00046402" w:rsidP="008A7430">
      <w:pPr>
        <w:rPr>
          <w:rFonts w:ascii="GHEA Grapalat" w:hAnsi="GHEA Grapalat"/>
          <w:i/>
          <w:sz w:val="20"/>
          <w:szCs w:val="20"/>
        </w:rPr>
      </w:pPr>
    </w:p>
    <w:p w:rsidR="00046402" w:rsidRPr="005474D1" w:rsidRDefault="00046402" w:rsidP="008A7430">
      <w:pPr>
        <w:rPr>
          <w:rFonts w:ascii="GHEA Grapalat" w:hAnsi="GHEA Grapalat"/>
          <w:i/>
          <w:sz w:val="20"/>
          <w:szCs w:val="20"/>
        </w:rPr>
      </w:pPr>
    </w:p>
    <w:p w:rsidR="00046402" w:rsidRPr="005474D1" w:rsidRDefault="00046402" w:rsidP="008A7430">
      <w:pPr>
        <w:rPr>
          <w:rFonts w:ascii="GHEA Grapalat" w:hAnsi="GHEA Grapalat"/>
          <w:i/>
          <w:sz w:val="20"/>
          <w:szCs w:val="20"/>
        </w:rPr>
      </w:pPr>
    </w:p>
    <w:p w:rsidR="00046402" w:rsidRPr="005474D1" w:rsidRDefault="00046402" w:rsidP="008A7430">
      <w:pPr>
        <w:rPr>
          <w:rFonts w:ascii="GHEA Grapalat" w:hAnsi="GHEA Grapalat"/>
          <w:i/>
          <w:sz w:val="20"/>
          <w:szCs w:val="20"/>
        </w:rPr>
      </w:pPr>
    </w:p>
    <w:p w:rsidR="00046402" w:rsidRPr="005474D1" w:rsidRDefault="00046402" w:rsidP="008A7430">
      <w:pPr>
        <w:rPr>
          <w:rFonts w:ascii="GHEA Grapalat" w:hAnsi="GHEA Grapalat"/>
          <w:i/>
          <w:sz w:val="20"/>
          <w:szCs w:val="20"/>
        </w:rPr>
      </w:pPr>
    </w:p>
    <w:p w:rsidR="00046402" w:rsidRPr="005474D1" w:rsidRDefault="00046402" w:rsidP="008A7430">
      <w:pPr>
        <w:rPr>
          <w:rFonts w:ascii="GHEA Grapalat" w:hAnsi="GHEA Grapalat"/>
          <w:i/>
          <w:sz w:val="20"/>
          <w:szCs w:val="20"/>
        </w:rPr>
      </w:pPr>
    </w:p>
    <w:p w:rsidR="00046402" w:rsidRPr="005474D1" w:rsidRDefault="00046402" w:rsidP="008A7430">
      <w:pPr>
        <w:rPr>
          <w:rFonts w:ascii="GHEA Grapalat" w:hAnsi="GHEA Grapalat"/>
          <w:i/>
          <w:sz w:val="20"/>
          <w:szCs w:val="20"/>
        </w:rPr>
      </w:pPr>
    </w:p>
    <w:p w:rsidR="00046402" w:rsidRPr="005474D1" w:rsidRDefault="00046402" w:rsidP="008A7430">
      <w:pPr>
        <w:rPr>
          <w:rFonts w:ascii="GHEA Grapalat" w:hAnsi="GHEA Grapalat"/>
          <w:i/>
          <w:sz w:val="20"/>
          <w:szCs w:val="20"/>
        </w:rPr>
      </w:pPr>
    </w:p>
    <w:p w:rsidR="00046402" w:rsidRPr="005474D1" w:rsidRDefault="00046402" w:rsidP="008A7430">
      <w:pPr>
        <w:rPr>
          <w:rFonts w:ascii="GHEA Grapalat" w:hAnsi="GHEA Grapalat"/>
          <w:i/>
          <w:sz w:val="20"/>
          <w:szCs w:val="20"/>
        </w:rPr>
      </w:pPr>
    </w:p>
    <w:p w:rsidR="00046402" w:rsidRPr="005474D1" w:rsidRDefault="00046402" w:rsidP="008A7430">
      <w:pPr>
        <w:rPr>
          <w:rFonts w:ascii="GHEA Grapalat" w:hAnsi="GHEA Grapalat"/>
          <w:i/>
          <w:sz w:val="20"/>
          <w:szCs w:val="20"/>
        </w:rPr>
      </w:pPr>
    </w:p>
    <w:p w:rsidR="00046402" w:rsidRPr="005474D1" w:rsidRDefault="00046402" w:rsidP="008A7430">
      <w:pPr>
        <w:rPr>
          <w:rFonts w:ascii="GHEA Grapalat" w:hAnsi="GHEA Grapalat"/>
          <w:i/>
          <w:sz w:val="20"/>
          <w:szCs w:val="20"/>
        </w:rPr>
      </w:pPr>
    </w:p>
    <w:p w:rsidR="00046402" w:rsidRPr="005474D1" w:rsidRDefault="00046402" w:rsidP="008A7430">
      <w:pPr>
        <w:rPr>
          <w:rFonts w:ascii="GHEA Grapalat" w:hAnsi="GHEA Grapalat"/>
          <w:i/>
          <w:sz w:val="20"/>
          <w:szCs w:val="20"/>
        </w:rPr>
      </w:pPr>
    </w:p>
    <w:p w:rsidR="00046402" w:rsidRPr="005474D1" w:rsidRDefault="00046402" w:rsidP="008A7430">
      <w:pPr>
        <w:rPr>
          <w:rFonts w:ascii="GHEA Grapalat" w:hAnsi="GHEA Grapalat"/>
          <w:i/>
          <w:sz w:val="20"/>
          <w:szCs w:val="20"/>
        </w:rPr>
      </w:pPr>
    </w:p>
    <w:p w:rsidR="00046402" w:rsidRPr="005474D1" w:rsidRDefault="00046402" w:rsidP="008A7430">
      <w:pPr>
        <w:rPr>
          <w:rFonts w:ascii="GHEA Grapalat" w:hAnsi="GHEA Grapalat"/>
          <w:i/>
          <w:sz w:val="20"/>
          <w:szCs w:val="20"/>
        </w:rPr>
      </w:pPr>
    </w:p>
    <w:p w:rsidR="00046402" w:rsidRPr="005474D1" w:rsidRDefault="00046402" w:rsidP="008A7430">
      <w:pPr>
        <w:rPr>
          <w:rFonts w:ascii="GHEA Grapalat" w:hAnsi="GHEA Grapalat"/>
          <w:i/>
          <w:sz w:val="20"/>
          <w:szCs w:val="20"/>
        </w:rPr>
      </w:pPr>
    </w:p>
    <w:p w:rsidR="00D746CA" w:rsidRPr="005474D1" w:rsidRDefault="00096865" w:rsidP="00046402">
      <w:pPr>
        <w:rPr>
          <w:rFonts w:ascii="GHEA Grapalat" w:hAnsi="GHEA Grapalat"/>
        </w:rPr>
      </w:pPr>
      <w:r w:rsidRPr="005474D1">
        <w:rPr>
          <w:rFonts w:ascii="GHEA Grapalat" w:hAnsi="GHEA Grapalat"/>
          <w:i/>
          <w:sz w:val="20"/>
          <w:szCs w:val="20"/>
        </w:rPr>
        <w:t>Уважаемый участник, прежде чем составить и подать заявку просим Вас</w:t>
      </w:r>
      <w:r w:rsidR="001D209D" w:rsidRPr="005474D1">
        <w:rPr>
          <w:rFonts w:ascii="Courier New" w:hAnsi="Courier New" w:cs="Courier New"/>
          <w:i/>
          <w:sz w:val="20"/>
          <w:szCs w:val="20"/>
          <w:lang w:val="en-US"/>
        </w:rPr>
        <w:t> </w:t>
      </w:r>
      <w:r w:rsidRPr="005474D1">
        <w:rPr>
          <w:rFonts w:ascii="GHEA Grapalat" w:hAnsi="GHEA Grapalat"/>
          <w:i/>
          <w:sz w:val="20"/>
          <w:szCs w:val="20"/>
        </w:rPr>
        <w:t xml:space="preserve">подробно изучить настоящее Приглашение, поскольку не соответствующие Приглашению заявки подлежат отклонению. </w:t>
      </w:r>
    </w:p>
    <w:p w:rsidR="001D6B5F" w:rsidRPr="005474D1" w:rsidRDefault="001D6B5F" w:rsidP="00B46D58">
      <w:pPr>
        <w:widowControl w:val="0"/>
        <w:spacing w:after="160"/>
        <w:jc w:val="center"/>
        <w:rPr>
          <w:rFonts w:ascii="GHEA Grapalat" w:hAnsi="GHEA Grapalat"/>
          <w:b/>
          <w:sz w:val="20"/>
          <w:szCs w:val="20"/>
        </w:rPr>
      </w:pPr>
    </w:p>
    <w:p w:rsidR="001D6B5F" w:rsidRPr="005474D1" w:rsidRDefault="001D6B5F" w:rsidP="00B46D58">
      <w:pPr>
        <w:widowControl w:val="0"/>
        <w:spacing w:after="160"/>
        <w:jc w:val="center"/>
        <w:rPr>
          <w:rFonts w:ascii="GHEA Grapalat" w:hAnsi="GHEA Grapalat"/>
          <w:b/>
          <w:sz w:val="20"/>
          <w:szCs w:val="20"/>
        </w:rPr>
      </w:pPr>
    </w:p>
    <w:p w:rsidR="00160AE4" w:rsidRPr="005474D1" w:rsidRDefault="00160AE4" w:rsidP="00B46D58">
      <w:pPr>
        <w:widowControl w:val="0"/>
        <w:spacing w:after="160"/>
        <w:jc w:val="center"/>
        <w:rPr>
          <w:rFonts w:ascii="GHEA Grapalat" w:hAnsi="GHEA Grapalat"/>
          <w:b/>
          <w:i/>
          <w:sz w:val="20"/>
          <w:szCs w:val="20"/>
        </w:rPr>
      </w:pPr>
      <w:r w:rsidRPr="005474D1">
        <w:rPr>
          <w:rFonts w:ascii="GHEA Grapalat" w:hAnsi="GHEA Grapalat"/>
          <w:b/>
          <w:i/>
          <w:sz w:val="20"/>
          <w:szCs w:val="20"/>
        </w:rPr>
        <w:lastRenderedPageBreak/>
        <w:t>СОДЕРЖАНИЕ</w:t>
      </w:r>
    </w:p>
    <w:p w:rsidR="00F56837" w:rsidRPr="005474D1" w:rsidRDefault="008E6440" w:rsidP="00F56837">
      <w:pPr>
        <w:pStyle w:val="BodyText"/>
        <w:widowControl w:val="0"/>
        <w:spacing w:after="160"/>
        <w:ind w:right="-7"/>
        <w:jc w:val="center"/>
        <w:rPr>
          <w:rFonts w:ascii="GHEA Grapalat" w:hAnsi="GHEA Grapalat"/>
          <w:b/>
          <w:i/>
          <w:sz w:val="20"/>
          <w:szCs w:val="20"/>
        </w:rPr>
      </w:pPr>
      <w:r w:rsidRPr="005474D1">
        <w:rPr>
          <w:rFonts w:ascii="GHEA Grapalat" w:hAnsi="GHEA Grapalat"/>
          <w:b/>
          <w:i/>
          <w:sz w:val="20"/>
          <w:szCs w:val="20"/>
        </w:rPr>
        <w:t>НА ЗАПРОС</w:t>
      </w:r>
      <w:r w:rsidR="00BC5174" w:rsidRPr="005474D1">
        <w:rPr>
          <w:rFonts w:ascii="GHEA Grapalat" w:hAnsi="GHEA Grapalat"/>
          <w:b/>
          <w:i/>
          <w:sz w:val="20"/>
          <w:szCs w:val="20"/>
        </w:rPr>
        <w:t xml:space="preserve">Е </w:t>
      </w:r>
      <w:r w:rsidRPr="005474D1">
        <w:rPr>
          <w:rFonts w:ascii="GHEA Grapalat" w:hAnsi="GHEA Grapalat"/>
          <w:b/>
          <w:i/>
          <w:sz w:val="20"/>
          <w:szCs w:val="20"/>
        </w:rPr>
        <w:t xml:space="preserve"> КАТИРОВОК </w:t>
      </w:r>
      <w:r w:rsidR="00F56837" w:rsidRPr="005474D1">
        <w:rPr>
          <w:rFonts w:ascii="GHEA Grapalat" w:hAnsi="GHEA Grapalat"/>
          <w:b/>
          <w:i/>
          <w:sz w:val="20"/>
          <w:szCs w:val="20"/>
        </w:rPr>
        <w:t>, ОБЪЯВЛЕННЫЙ С ЦЕЛЬЮ ПРИОБРЕТЕНИЯ ПРОДУКТОВ ПИТАНИЯ" ДЛЯ НУЖД "</w:t>
      </w:r>
      <w:r w:rsidR="00100C01" w:rsidRPr="005474D1">
        <w:rPr>
          <w:rFonts w:ascii="GHEA Grapalat" w:hAnsi="GHEA Grapalat"/>
          <w:b/>
          <w:i/>
          <w:sz w:val="20"/>
          <w:szCs w:val="20"/>
        </w:rPr>
        <w:t xml:space="preserve">СРЕДНАЯ ШКОЛА </w:t>
      </w:r>
      <w:r w:rsidR="0084319F" w:rsidRPr="005474D1">
        <w:rPr>
          <w:rFonts w:ascii="GHEA Grapalat" w:hAnsi="GHEA Grapalat"/>
          <w:b/>
          <w:i/>
          <w:sz w:val="20"/>
          <w:szCs w:val="20"/>
        </w:rPr>
        <w:t xml:space="preserve"> </w:t>
      </w:r>
      <w:r w:rsidR="00D43D51" w:rsidRPr="005474D1">
        <w:rPr>
          <w:rFonts w:ascii="GHEA Grapalat" w:hAnsi="GHEA Grapalat"/>
          <w:b/>
          <w:i/>
          <w:sz w:val="20"/>
          <w:szCs w:val="20"/>
        </w:rPr>
        <w:t>МРГАВАНА</w:t>
      </w:r>
      <w:r w:rsidR="0084319F" w:rsidRPr="005474D1">
        <w:rPr>
          <w:rFonts w:ascii="GHEA Grapalat" w:hAnsi="GHEA Grapalat"/>
          <w:b/>
          <w:i/>
          <w:sz w:val="20"/>
          <w:szCs w:val="20"/>
        </w:rPr>
        <w:t xml:space="preserve"> </w:t>
      </w:r>
      <w:r w:rsidR="00100C01" w:rsidRPr="005474D1">
        <w:rPr>
          <w:rFonts w:ascii="GHEA Grapalat" w:hAnsi="GHEA Grapalat"/>
          <w:b/>
          <w:i/>
          <w:sz w:val="20"/>
          <w:szCs w:val="20"/>
        </w:rPr>
        <w:t xml:space="preserve"> ГНКО АРАРАТСКАЯ ОБЛАСТЬ</w:t>
      </w:r>
      <w:r w:rsidR="00F56837" w:rsidRPr="005474D1">
        <w:rPr>
          <w:rFonts w:ascii="GHEA Grapalat" w:hAnsi="GHEA Grapalat"/>
          <w:b/>
          <w:i/>
          <w:sz w:val="20"/>
          <w:szCs w:val="20"/>
        </w:rPr>
        <w:t xml:space="preserve"> РА"</w:t>
      </w:r>
    </w:p>
    <w:p w:rsidR="00096865" w:rsidRPr="005474D1" w:rsidRDefault="00160AE4" w:rsidP="00B46D58">
      <w:pPr>
        <w:widowControl w:val="0"/>
        <w:spacing w:after="160"/>
        <w:jc w:val="center"/>
        <w:rPr>
          <w:rFonts w:ascii="GHEA Grapalat" w:hAnsi="GHEA Grapalat"/>
          <w:i/>
          <w:sz w:val="20"/>
          <w:szCs w:val="20"/>
        </w:rPr>
      </w:pPr>
      <w:r w:rsidRPr="005474D1">
        <w:rPr>
          <w:rFonts w:ascii="GHEA Grapalat" w:hAnsi="GHEA Grapalat"/>
          <w:b/>
          <w:i/>
          <w:sz w:val="20"/>
          <w:szCs w:val="20"/>
        </w:rPr>
        <w:t xml:space="preserve">ПРИГЛАШЕНИЯ НА </w:t>
      </w:r>
      <w:r w:rsidR="008E6440" w:rsidRPr="005474D1">
        <w:rPr>
          <w:rFonts w:ascii="GHEA Grapalat" w:hAnsi="GHEA Grapalat"/>
          <w:b/>
          <w:i/>
          <w:sz w:val="20"/>
          <w:szCs w:val="20"/>
        </w:rPr>
        <w:t>ЗАПРОС</w:t>
      </w:r>
      <w:r w:rsidR="00BC5174" w:rsidRPr="005474D1">
        <w:rPr>
          <w:rFonts w:ascii="GHEA Grapalat" w:hAnsi="GHEA Grapalat"/>
          <w:b/>
          <w:i/>
          <w:sz w:val="20"/>
          <w:szCs w:val="20"/>
        </w:rPr>
        <w:t xml:space="preserve">Е </w:t>
      </w:r>
      <w:r w:rsidR="008E6440" w:rsidRPr="005474D1">
        <w:rPr>
          <w:rFonts w:ascii="GHEA Grapalat" w:hAnsi="GHEA Grapalat"/>
          <w:b/>
          <w:i/>
          <w:sz w:val="20"/>
          <w:szCs w:val="20"/>
        </w:rPr>
        <w:t xml:space="preserve"> КАТИРОВОК</w:t>
      </w:r>
      <w:r w:rsidRPr="005474D1">
        <w:rPr>
          <w:rFonts w:ascii="GHEA Grapalat" w:hAnsi="GHEA Grapalat"/>
          <w:b/>
          <w:i/>
          <w:sz w:val="20"/>
          <w:szCs w:val="20"/>
        </w:rPr>
        <w:t xml:space="preserve">, </w:t>
      </w:r>
      <w:r w:rsidR="005C1BF7" w:rsidRPr="005474D1">
        <w:rPr>
          <w:rFonts w:ascii="GHEA Grapalat" w:hAnsi="GHEA Grapalat"/>
          <w:b/>
          <w:i/>
          <w:sz w:val="20"/>
          <w:szCs w:val="20"/>
        </w:rPr>
        <w:br/>
      </w:r>
      <w:r w:rsidRPr="005474D1">
        <w:rPr>
          <w:rFonts w:ascii="GHEA Grapalat" w:hAnsi="GHEA Grapalat"/>
          <w:b/>
          <w:i/>
          <w:sz w:val="20"/>
          <w:szCs w:val="20"/>
        </w:rPr>
        <w:t>ОБЪЯВЛЕННЫЙ С ЦЕЛЬЮ ПРИОБРЕТЕНИЯ</w:t>
      </w:r>
    </w:p>
    <w:p w:rsidR="00C67E80" w:rsidRPr="005474D1" w:rsidRDefault="00C67E80" w:rsidP="00B46D58">
      <w:pPr>
        <w:widowControl w:val="0"/>
        <w:spacing w:after="160"/>
        <w:jc w:val="center"/>
        <w:rPr>
          <w:rFonts w:ascii="GHEA Grapalat" w:hAnsi="GHEA Grapalat" w:cs="Sylfaen"/>
          <w:b/>
          <w:sz w:val="20"/>
          <w:szCs w:val="20"/>
        </w:rPr>
      </w:pPr>
    </w:p>
    <w:p w:rsidR="00096865" w:rsidRPr="005474D1" w:rsidRDefault="00096865" w:rsidP="00B46D58">
      <w:pPr>
        <w:widowControl w:val="0"/>
        <w:spacing w:after="160"/>
        <w:jc w:val="center"/>
        <w:rPr>
          <w:rFonts w:ascii="GHEA Grapalat" w:hAnsi="GHEA Grapalat"/>
          <w:b/>
          <w:sz w:val="20"/>
          <w:szCs w:val="20"/>
        </w:rPr>
      </w:pPr>
      <w:r w:rsidRPr="005474D1">
        <w:rPr>
          <w:rFonts w:ascii="GHEA Grapalat" w:hAnsi="GHEA Grapalat"/>
          <w:b/>
          <w:sz w:val="20"/>
          <w:szCs w:val="20"/>
        </w:rPr>
        <w:t>ЧАСТЬ I.</w:t>
      </w:r>
    </w:p>
    <w:p w:rsidR="002E069D" w:rsidRPr="005474D1" w:rsidRDefault="002E069D" w:rsidP="00B46D58">
      <w:pPr>
        <w:widowControl w:val="0"/>
        <w:spacing w:after="160"/>
        <w:jc w:val="center"/>
        <w:rPr>
          <w:rFonts w:ascii="GHEA Grapalat" w:hAnsi="GHEA Grapalat"/>
          <w:sz w:val="20"/>
          <w:szCs w:val="20"/>
        </w:rPr>
      </w:pPr>
    </w:p>
    <w:p w:rsidR="00096865" w:rsidRPr="005474D1" w:rsidRDefault="00096865" w:rsidP="00BC5174">
      <w:pPr>
        <w:widowControl w:val="0"/>
        <w:tabs>
          <w:tab w:val="left" w:pos="1134"/>
        </w:tabs>
        <w:jc w:val="both"/>
        <w:rPr>
          <w:rFonts w:ascii="GHEA Grapalat" w:hAnsi="GHEA Grapalat"/>
          <w:i/>
          <w:sz w:val="20"/>
          <w:szCs w:val="20"/>
        </w:rPr>
      </w:pPr>
      <w:r w:rsidRPr="005474D1">
        <w:rPr>
          <w:rFonts w:ascii="GHEA Grapalat" w:hAnsi="GHEA Grapalat"/>
          <w:i/>
          <w:sz w:val="20"/>
          <w:szCs w:val="20"/>
        </w:rPr>
        <w:t>1.</w:t>
      </w:r>
      <w:r w:rsidR="00543BAE" w:rsidRPr="005474D1">
        <w:rPr>
          <w:rFonts w:ascii="GHEA Grapalat" w:hAnsi="GHEA Grapalat"/>
          <w:i/>
          <w:sz w:val="20"/>
          <w:szCs w:val="20"/>
        </w:rPr>
        <w:t>Характеристика предмета закупки</w:t>
      </w:r>
      <w:r w:rsidRPr="005474D1">
        <w:rPr>
          <w:rFonts w:ascii="GHEA Grapalat" w:hAnsi="GHEA Grapalat"/>
          <w:i/>
          <w:sz w:val="20"/>
          <w:szCs w:val="20"/>
        </w:rPr>
        <w:t xml:space="preserve"> </w:t>
      </w:r>
    </w:p>
    <w:p w:rsidR="00096865" w:rsidRPr="005474D1" w:rsidRDefault="00096865" w:rsidP="00BC5174">
      <w:pPr>
        <w:widowControl w:val="0"/>
        <w:tabs>
          <w:tab w:val="left" w:pos="1134"/>
        </w:tabs>
        <w:jc w:val="both"/>
        <w:rPr>
          <w:rFonts w:ascii="GHEA Grapalat" w:hAnsi="GHEA Grapalat"/>
          <w:i/>
          <w:sz w:val="20"/>
          <w:szCs w:val="20"/>
        </w:rPr>
      </w:pPr>
      <w:r w:rsidRPr="005474D1">
        <w:rPr>
          <w:rFonts w:ascii="GHEA Grapalat" w:hAnsi="GHEA Grapalat"/>
          <w:i/>
          <w:sz w:val="20"/>
          <w:szCs w:val="20"/>
        </w:rPr>
        <w:t>2.Требования к праву участника на участие</w:t>
      </w:r>
      <w:r w:rsidR="00543BAE" w:rsidRPr="005474D1">
        <w:rPr>
          <w:rFonts w:ascii="GHEA Grapalat" w:hAnsi="GHEA Grapalat"/>
          <w:i/>
          <w:sz w:val="20"/>
          <w:szCs w:val="20"/>
        </w:rPr>
        <w:t xml:space="preserve"> и порядок их оценки</w:t>
      </w:r>
      <w:r w:rsidR="003D0E3C" w:rsidRPr="005474D1">
        <w:rPr>
          <w:rFonts w:ascii="GHEA Grapalat" w:hAnsi="GHEA Grapalat"/>
          <w:i/>
          <w:sz w:val="20"/>
          <w:szCs w:val="20"/>
        </w:rPr>
        <w:t>, в случае признания отобранным участником-условия представления обеспечения квалификации.</w:t>
      </w:r>
    </w:p>
    <w:p w:rsidR="00096865" w:rsidRPr="005474D1" w:rsidRDefault="00096865" w:rsidP="00BC5174">
      <w:pPr>
        <w:widowControl w:val="0"/>
        <w:tabs>
          <w:tab w:val="left" w:pos="1134"/>
        </w:tabs>
        <w:jc w:val="both"/>
        <w:rPr>
          <w:rFonts w:ascii="GHEA Grapalat" w:hAnsi="GHEA Grapalat"/>
          <w:i/>
          <w:sz w:val="20"/>
          <w:szCs w:val="20"/>
        </w:rPr>
      </w:pPr>
      <w:r w:rsidRPr="005474D1">
        <w:rPr>
          <w:rFonts w:ascii="GHEA Grapalat" w:hAnsi="GHEA Grapalat"/>
          <w:i/>
          <w:sz w:val="20"/>
          <w:szCs w:val="20"/>
        </w:rPr>
        <w:t>3.Разъяснение приглашения и порядок вне</w:t>
      </w:r>
      <w:r w:rsidR="00543BAE" w:rsidRPr="005474D1">
        <w:rPr>
          <w:rFonts w:ascii="GHEA Grapalat" w:hAnsi="GHEA Grapalat"/>
          <w:i/>
          <w:sz w:val="20"/>
          <w:szCs w:val="20"/>
        </w:rPr>
        <w:t>сения изменения в приглашение</w:t>
      </w:r>
    </w:p>
    <w:p w:rsidR="00087A30" w:rsidRPr="005474D1" w:rsidRDefault="00096865" w:rsidP="00BC5174">
      <w:pPr>
        <w:widowControl w:val="0"/>
        <w:tabs>
          <w:tab w:val="left" w:pos="1134"/>
        </w:tabs>
        <w:jc w:val="both"/>
        <w:rPr>
          <w:rFonts w:ascii="GHEA Grapalat" w:hAnsi="GHEA Grapalat" w:cs="Sylfaen"/>
          <w:i/>
          <w:sz w:val="20"/>
          <w:szCs w:val="20"/>
        </w:rPr>
      </w:pPr>
      <w:r w:rsidRPr="005474D1">
        <w:rPr>
          <w:rFonts w:ascii="GHEA Grapalat" w:hAnsi="GHEA Grapalat"/>
          <w:i/>
          <w:sz w:val="20"/>
          <w:szCs w:val="20"/>
        </w:rPr>
        <w:t>4.Порядок подачи заявки</w:t>
      </w:r>
    </w:p>
    <w:p w:rsidR="00096865" w:rsidRPr="005474D1" w:rsidRDefault="00F56837" w:rsidP="00BC5174">
      <w:pPr>
        <w:widowControl w:val="0"/>
        <w:tabs>
          <w:tab w:val="left" w:pos="1134"/>
        </w:tabs>
        <w:jc w:val="both"/>
        <w:rPr>
          <w:rFonts w:ascii="GHEA Grapalat" w:hAnsi="GHEA Grapalat"/>
          <w:i/>
          <w:sz w:val="20"/>
          <w:szCs w:val="20"/>
        </w:rPr>
      </w:pPr>
      <w:r w:rsidRPr="005474D1">
        <w:rPr>
          <w:rFonts w:ascii="GHEA Grapalat" w:hAnsi="GHEA Grapalat"/>
          <w:i/>
          <w:sz w:val="20"/>
          <w:szCs w:val="20"/>
        </w:rPr>
        <w:t>5.</w:t>
      </w:r>
      <w:r w:rsidR="00543BAE" w:rsidRPr="005474D1">
        <w:rPr>
          <w:rFonts w:ascii="GHEA Grapalat" w:hAnsi="GHEA Grapalat"/>
          <w:i/>
          <w:sz w:val="20"/>
          <w:szCs w:val="20"/>
        </w:rPr>
        <w:t>Ценовое предложение заявки</w:t>
      </w:r>
      <w:r w:rsidR="00087A30" w:rsidRPr="005474D1">
        <w:rPr>
          <w:rFonts w:ascii="GHEA Grapalat" w:hAnsi="GHEA Grapalat"/>
          <w:i/>
          <w:sz w:val="20"/>
          <w:szCs w:val="20"/>
        </w:rPr>
        <w:t xml:space="preserve"> </w:t>
      </w:r>
    </w:p>
    <w:p w:rsidR="00096865" w:rsidRPr="005474D1" w:rsidRDefault="00087A30" w:rsidP="00BC5174">
      <w:pPr>
        <w:widowControl w:val="0"/>
        <w:tabs>
          <w:tab w:val="left" w:pos="1134"/>
        </w:tabs>
        <w:jc w:val="both"/>
        <w:rPr>
          <w:rFonts w:ascii="GHEA Grapalat" w:hAnsi="GHEA Grapalat"/>
          <w:i/>
          <w:sz w:val="20"/>
          <w:szCs w:val="20"/>
        </w:rPr>
      </w:pPr>
      <w:r w:rsidRPr="005474D1">
        <w:rPr>
          <w:rFonts w:ascii="GHEA Grapalat" w:hAnsi="GHEA Grapalat"/>
          <w:i/>
          <w:sz w:val="20"/>
          <w:szCs w:val="20"/>
        </w:rPr>
        <w:t>6.Срок действия заявки, порядок внесения</w:t>
      </w:r>
      <w:r w:rsidR="005D191A" w:rsidRPr="005474D1">
        <w:rPr>
          <w:rFonts w:ascii="GHEA Grapalat" w:hAnsi="GHEA Grapalat"/>
          <w:i/>
          <w:sz w:val="20"/>
          <w:szCs w:val="20"/>
        </w:rPr>
        <w:t xml:space="preserve"> изменений в заявки и их отзыва</w:t>
      </w:r>
      <w:r w:rsidRPr="005474D1">
        <w:rPr>
          <w:rFonts w:ascii="GHEA Grapalat" w:hAnsi="GHEA Grapalat"/>
          <w:i/>
          <w:sz w:val="20"/>
          <w:szCs w:val="20"/>
        </w:rPr>
        <w:t xml:space="preserve"> </w:t>
      </w:r>
    </w:p>
    <w:p w:rsidR="00096865" w:rsidRPr="005474D1" w:rsidRDefault="00087A30" w:rsidP="00BC5174">
      <w:pPr>
        <w:widowControl w:val="0"/>
        <w:tabs>
          <w:tab w:val="left" w:pos="1134"/>
        </w:tabs>
        <w:jc w:val="both"/>
        <w:rPr>
          <w:rFonts w:ascii="GHEA Grapalat" w:hAnsi="GHEA Grapalat" w:cs="Sylfaen"/>
          <w:i/>
          <w:sz w:val="20"/>
          <w:szCs w:val="20"/>
        </w:rPr>
      </w:pPr>
      <w:r w:rsidRPr="005474D1">
        <w:rPr>
          <w:rFonts w:ascii="GHEA Grapalat" w:hAnsi="GHEA Grapalat"/>
          <w:i/>
          <w:sz w:val="20"/>
          <w:szCs w:val="20"/>
        </w:rPr>
        <w:t>8.Вскрытие, оц</w:t>
      </w:r>
      <w:r w:rsidR="000B2CFA" w:rsidRPr="005474D1">
        <w:rPr>
          <w:rFonts w:ascii="GHEA Grapalat" w:hAnsi="GHEA Grapalat"/>
          <w:i/>
          <w:sz w:val="20"/>
          <w:szCs w:val="20"/>
        </w:rPr>
        <w:t>енка заявок и подведение итогов</w:t>
      </w:r>
    </w:p>
    <w:p w:rsidR="00096865" w:rsidRPr="005474D1" w:rsidRDefault="00087A30" w:rsidP="00BC5174">
      <w:pPr>
        <w:widowControl w:val="0"/>
        <w:tabs>
          <w:tab w:val="left" w:pos="1134"/>
        </w:tabs>
        <w:jc w:val="both"/>
        <w:rPr>
          <w:rFonts w:ascii="GHEA Grapalat" w:hAnsi="GHEA Grapalat"/>
          <w:i/>
          <w:sz w:val="20"/>
          <w:szCs w:val="20"/>
        </w:rPr>
      </w:pPr>
      <w:r w:rsidRPr="005474D1">
        <w:rPr>
          <w:rFonts w:ascii="GHEA Grapalat" w:hAnsi="GHEA Grapalat"/>
          <w:i/>
          <w:sz w:val="20"/>
          <w:szCs w:val="20"/>
        </w:rPr>
        <w:t>9.Заключение догово</w:t>
      </w:r>
      <w:r w:rsidR="00543BAE" w:rsidRPr="005474D1">
        <w:rPr>
          <w:rFonts w:ascii="GHEA Grapalat" w:hAnsi="GHEA Grapalat"/>
          <w:i/>
          <w:sz w:val="20"/>
          <w:szCs w:val="20"/>
        </w:rPr>
        <w:t>ра</w:t>
      </w:r>
    </w:p>
    <w:p w:rsidR="00096865" w:rsidRPr="005474D1" w:rsidRDefault="00087A30" w:rsidP="00BC5174">
      <w:pPr>
        <w:widowControl w:val="0"/>
        <w:tabs>
          <w:tab w:val="left" w:pos="1134"/>
        </w:tabs>
        <w:jc w:val="both"/>
        <w:rPr>
          <w:rFonts w:ascii="GHEA Grapalat" w:hAnsi="GHEA Grapalat"/>
          <w:i/>
          <w:sz w:val="20"/>
          <w:szCs w:val="20"/>
        </w:rPr>
      </w:pPr>
      <w:r w:rsidRPr="005474D1">
        <w:rPr>
          <w:rFonts w:ascii="GHEA Grapalat" w:hAnsi="GHEA Grapalat"/>
          <w:i/>
          <w:sz w:val="20"/>
          <w:szCs w:val="20"/>
        </w:rPr>
        <w:t>10.</w:t>
      </w:r>
      <w:r w:rsidR="003E1D9D" w:rsidRPr="005474D1">
        <w:rPr>
          <w:rFonts w:ascii="GHEA Grapalat" w:hAnsi="GHEA Grapalat"/>
          <w:i/>
          <w:sz w:val="20"/>
          <w:szCs w:val="20"/>
        </w:rPr>
        <w:t xml:space="preserve">Обеспечения </w:t>
      </w:r>
      <w:r w:rsidR="00174DAB" w:rsidRPr="005474D1">
        <w:rPr>
          <w:rFonts w:ascii="GHEA Grapalat" w:hAnsi="GHEA Grapalat"/>
          <w:i/>
          <w:sz w:val="20"/>
          <w:szCs w:val="20"/>
        </w:rPr>
        <w:t xml:space="preserve">квалификации  и </w:t>
      </w:r>
      <w:r w:rsidR="00543BAE" w:rsidRPr="005474D1">
        <w:rPr>
          <w:rFonts w:ascii="GHEA Grapalat" w:hAnsi="GHEA Grapalat"/>
          <w:i/>
          <w:sz w:val="20"/>
          <w:szCs w:val="20"/>
        </w:rPr>
        <w:t>договора</w:t>
      </w:r>
      <w:r w:rsidRPr="005474D1">
        <w:rPr>
          <w:rFonts w:ascii="GHEA Grapalat" w:hAnsi="GHEA Grapalat"/>
          <w:i/>
          <w:sz w:val="20"/>
          <w:szCs w:val="20"/>
        </w:rPr>
        <w:t xml:space="preserve"> </w:t>
      </w:r>
    </w:p>
    <w:p w:rsidR="00096865" w:rsidRPr="005474D1" w:rsidRDefault="00096865" w:rsidP="00BC5174">
      <w:pPr>
        <w:widowControl w:val="0"/>
        <w:tabs>
          <w:tab w:val="left" w:pos="1134"/>
        </w:tabs>
        <w:jc w:val="both"/>
        <w:rPr>
          <w:rFonts w:ascii="GHEA Grapalat" w:hAnsi="GHEA Grapalat"/>
          <w:i/>
          <w:sz w:val="20"/>
          <w:szCs w:val="20"/>
        </w:rPr>
      </w:pPr>
      <w:r w:rsidRPr="005474D1">
        <w:rPr>
          <w:rFonts w:ascii="GHEA Grapalat" w:hAnsi="GHEA Grapalat"/>
          <w:i/>
          <w:sz w:val="20"/>
          <w:szCs w:val="20"/>
        </w:rPr>
        <w:t>11.Объяв</w:t>
      </w:r>
      <w:r w:rsidR="00543BAE" w:rsidRPr="005474D1">
        <w:rPr>
          <w:rFonts w:ascii="GHEA Grapalat" w:hAnsi="GHEA Grapalat"/>
          <w:i/>
          <w:sz w:val="20"/>
          <w:szCs w:val="20"/>
        </w:rPr>
        <w:t>ление процедуры несостоявшейся</w:t>
      </w:r>
      <w:r w:rsidRPr="005474D1">
        <w:rPr>
          <w:rFonts w:ascii="GHEA Grapalat" w:hAnsi="GHEA Grapalat"/>
          <w:i/>
          <w:sz w:val="20"/>
          <w:szCs w:val="20"/>
        </w:rPr>
        <w:t xml:space="preserve"> </w:t>
      </w:r>
    </w:p>
    <w:p w:rsidR="00096865" w:rsidRPr="005474D1" w:rsidRDefault="00096865" w:rsidP="00BC5174">
      <w:pPr>
        <w:widowControl w:val="0"/>
        <w:tabs>
          <w:tab w:val="left" w:pos="1134"/>
        </w:tabs>
        <w:jc w:val="both"/>
        <w:rPr>
          <w:rFonts w:ascii="GHEA Grapalat" w:hAnsi="GHEA Grapalat"/>
          <w:i/>
          <w:sz w:val="20"/>
          <w:szCs w:val="20"/>
        </w:rPr>
      </w:pPr>
      <w:r w:rsidRPr="005474D1">
        <w:rPr>
          <w:rFonts w:ascii="GHEA Grapalat" w:hAnsi="GHEA Grapalat"/>
          <w:i/>
          <w:sz w:val="20"/>
          <w:szCs w:val="20"/>
        </w:rPr>
        <w:t>12.Право участника и порядок обжалования им действий и (или) принятых решений</w:t>
      </w:r>
      <w:r w:rsidR="00543BAE" w:rsidRPr="005474D1">
        <w:rPr>
          <w:rFonts w:ascii="GHEA Grapalat" w:hAnsi="GHEA Grapalat"/>
          <w:i/>
          <w:sz w:val="20"/>
          <w:szCs w:val="20"/>
        </w:rPr>
        <w:t>, связанных с процессом закупки</w:t>
      </w:r>
    </w:p>
    <w:p w:rsidR="00520F57" w:rsidRPr="005474D1" w:rsidRDefault="00520F57" w:rsidP="00B46D58">
      <w:pPr>
        <w:widowControl w:val="0"/>
        <w:spacing w:after="160"/>
        <w:jc w:val="center"/>
        <w:rPr>
          <w:rFonts w:ascii="GHEA Grapalat" w:hAnsi="GHEA Grapalat"/>
          <w:b/>
          <w:sz w:val="20"/>
          <w:szCs w:val="20"/>
        </w:rPr>
      </w:pPr>
    </w:p>
    <w:p w:rsidR="00520F57" w:rsidRPr="005474D1" w:rsidRDefault="00520F57" w:rsidP="00B46D58">
      <w:pPr>
        <w:widowControl w:val="0"/>
        <w:spacing w:after="160"/>
        <w:jc w:val="center"/>
        <w:rPr>
          <w:rFonts w:ascii="GHEA Grapalat" w:hAnsi="GHEA Grapalat"/>
          <w:b/>
          <w:sz w:val="20"/>
          <w:szCs w:val="20"/>
        </w:rPr>
      </w:pPr>
    </w:p>
    <w:p w:rsidR="008842CE" w:rsidRPr="005474D1" w:rsidRDefault="00CA590C" w:rsidP="00B46D58">
      <w:pPr>
        <w:widowControl w:val="0"/>
        <w:spacing w:after="160"/>
        <w:jc w:val="center"/>
        <w:rPr>
          <w:rFonts w:ascii="GHEA Grapalat" w:hAnsi="GHEA Grapalat"/>
          <w:b/>
          <w:sz w:val="20"/>
          <w:szCs w:val="20"/>
        </w:rPr>
      </w:pPr>
      <w:r w:rsidRPr="005474D1">
        <w:rPr>
          <w:rFonts w:ascii="GHEA Grapalat" w:hAnsi="GHEA Grapalat"/>
          <w:b/>
          <w:sz w:val="20"/>
          <w:szCs w:val="20"/>
        </w:rPr>
        <w:t xml:space="preserve">ЧАСТЬ II. </w:t>
      </w:r>
    </w:p>
    <w:p w:rsidR="008842CE" w:rsidRPr="005474D1" w:rsidRDefault="008842CE" w:rsidP="00B46D58">
      <w:pPr>
        <w:widowControl w:val="0"/>
        <w:spacing w:after="160"/>
        <w:jc w:val="center"/>
        <w:rPr>
          <w:rFonts w:ascii="GHEA Grapalat" w:hAnsi="GHEA Grapalat"/>
          <w:b/>
          <w:sz w:val="20"/>
          <w:szCs w:val="20"/>
        </w:rPr>
      </w:pPr>
    </w:p>
    <w:p w:rsidR="00096865" w:rsidRPr="005474D1" w:rsidRDefault="00096865" w:rsidP="00B46D58">
      <w:pPr>
        <w:widowControl w:val="0"/>
        <w:spacing w:after="160"/>
        <w:jc w:val="center"/>
        <w:rPr>
          <w:rFonts w:ascii="GHEA Grapalat" w:hAnsi="GHEA Grapalat"/>
          <w:b/>
          <w:i/>
          <w:sz w:val="20"/>
          <w:szCs w:val="20"/>
        </w:rPr>
      </w:pPr>
      <w:r w:rsidRPr="005474D1">
        <w:rPr>
          <w:rFonts w:ascii="GHEA Grapalat" w:hAnsi="GHEA Grapalat"/>
          <w:b/>
          <w:i/>
          <w:sz w:val="20"/>
          <w:szCs w:val="20"/>
        </w:rPr>
        <w:t xml:space="preserve">ИНСТРУКЦИЯ ПО ПОДГОТОВКЕ ЗАЯВКИ </w:t>
      </w:r>
      <w:r w:rsidR="00CA590C" w:rsidRPr="005474D1">
        <w:rPr>
          <w:rFonts w:ascii="GHEA Grapalat" w:hAnsi="GHEA Grapalat"/>
          <w:b/>
          <w:i/>
          <w:sz w:val="20"/>
          <w:szCs w:val="20"/>
        </w:rPr>
        <w:br/>
      </w:r>
      <w:r w:rsidRPr="005474D1">
        <w:rPr>
          <w:rFonts w:ascii="GHEA Grapalat" w:hAnsi="GHEA Grapalat"/>
          <w:b/>
          <w:i/>
          <w:sz w:val="20"/>
          <w:szCs w:val="20"/>
        </w:rPr>
        <w:t xml:space="preserve">НА </w:t>
      </w:r>
      <w:r w:rsidR="008E6440" w:rsidRPr="005474D1">
        <w:rPr>
          <w:rFonts w:ascii="GHEA Grapalat" w:hAnsi="GHEA Grapalat"/>
          <w:b/>
          <w:i/>
          <w:sz w:val="20"/>
          <w:szCs w:val="20"/>
        </w:rPr>
        <w:t>ЗАПРОС КАТИРОВОК</w:t>
      </w:r>
    </w:p>
    <w:p w:rsidR="00520F57" w:rsidRPr="005474D1" w:rsidRDefault="00520F57" w:rsidP="00B46D58">
      <w:pPr>
        <w:widowControl w:val="0"/>
        <w:spacing w:after="160"/>
        <w:jc w:val="center"/>
        <w:rPr>
          <w:rFonts w:ascii="GHEA Grapalat" w:hAnsi="GHEA Grapalat"/>
          <w:b/>
          <w:sz w:val="20"/>
          <w:szCs w:val="20"/>
        </w:rPr>
      </w:pPr>
    </w:p>
    <w:p w:rsidR="00096865" w:rsidRPr="005474D1" w:rsidRDefault="00F56837" w:rsidP="00BC5174">
      <w:pPr>
        <w:widowControl w:val="0"/>
        <w:tabs>
          <w:tab w:val="left" w:pos="1134"/>
        </w:tabs>
        <w:jc w:val="both"/>
        <w:rPr>
          <w:rFonts w:ascii="GHEA Grapalat" w:hAnsi="GHEA Grapalat"/>
          <w:i/>
          <w:sz w:val="20"/>
          <w:szCs w:val="20"/>
        </w:rPr>
      </w:pPr>
      <w:r w:rsidRPr="005474D1">
        <w:rPr>
          <w:rFonts w:ascii="GHEA Grapalat" w:hAnsi="GHEA Grapalat"/>
          <w:i/>
          <w:sz w:val="20"/>
          <w:szCs w:val="20"/>
        </w:rPr>
        <w:t>1.</w:t>
      </w:r>
      <w:r w:rsidR="00096865" w:rsidRPr="005474D1">
        <w:rPr>
          <w:rFonts w:ascii="GHEA Grapalat" w:hAnsi="GHEA Grapalat"/>
          <w:i/>
          <w:sz w:val="20"/>
          <w:szCs w:val="20"/>
        </w:rPr>
        <w:t>Общ</w:t>
      </w:r>
      <w:r w:rsidR="00543BAE" w:rsidRPr="005474D1">
        <w:rPr>
          <w:rFonts w:ascii="GHEA Grapalat" w:hAnsi="GHEA Grapalat"/>
          <w:i/>
          <w:sz w:val="20"/>
          <w:szCs w:val="20"/>
        </w:rPr>
        <w:t>ие положения</w:t>
      </w:r>
    </w:p>
    <w:p w:rsidR="00096865" w:rsidRPr="005474D1" w:rsidRDefault="00F56837" w:rsidP="00BC5174">
      <w:pPr>
        <w:widowControl w:val="0"/>
        <w:tabs>
          <w:tab w:val="left" w:pos="1134"/>
        </w:tabs>
        <w:jc w:val="both"/>
        <w:rPr>
          <w:rFonts w:ascii="GHEA Grapalat" w:hAnsi="GHEA Grapalat"/>
          <w:i/>
          <w:sz w:val="20"/>
          <w:szCs w:val="20"/>
        </w:rPr>
      </w:pPr>
      <w:r w:rsidRPr="005474D1">
        <w:rPr>
          <w:rFonts w:ascii="GHEA Grapalat" w:hAnsi="GHEA Grapalat"/>
          <w:i/>
          <w:sz w:val="20"/>
          <w:szCs w:val="20"/>
        </w:rPr>
        <w:t>2.</w:t>
      </w:r>
      <w:r w:rsidR="00543BAE" w:rsidRPr="005474D1">
        <w:rPr>
          <w:rFonts w:ascii="GHEA Grapalat" w:hAnsi="GHEA Grapalat"/>
          <w:i/>
          <w:sz w:val="20"/>
          <w:szCs w:val="20"/>
        </w:rPr>
        <w:t>Заявка на процедуру</w:t>
      </w:r>
    </w:p>
    <w:p w:rsidR="0061522D" w:rsidRPr="005474D1" w:rsidRDefault="00450C30" w:rsidP="00BC5174">
      <w:pPr>
        <w:widowControl w:val="0"/>
        <w:tabs>
          <w:tab w:val="left" w:pos="1134"/>
        </w:tabs>
        <w:jc w:val="both"/>
        <w:rPr>
          <w:rFonts w:ascii="GHEA Grapalat" w:hAnsi="GHEA Grapalat"/>
          <w:i/>
          <w:sz w:val="20"/>
          <w:szCs w:val="20"/>
        </w:rPr>
      </w:pPr>
      <w:r w:rsidRPr="005474D1">
        <w:rPr>
          <w:rFonts w:ascii="GHEA Grapalat" w:hAnsi="GHEA Grapalat"/>
          <w:i/>
          <w:sz w:val="20"/>
          <w:szCs w:val="20"/>
        </w:rPr>
        <w:t>3</w:t>
      </w:r>
      <w:r w:rsidR="00F56837" w:rsidRPr="005474D1">
        <w:rPr>
          <w:rFonts w:ascii="GHEA Grapalat" w:hAnsi="GHEA Grapalat"/>
          <w:i/>
          <w:sz w:val="20"/>
          <w:szCs w:val="20"/>
        </w:rPr>
        <w:t>.</w:t>
      </w:r>
      <w:r w:rsidR="00543BAE" w:rsidRPr="005474D1">
        <w:rPr>
          <w:rFonts w:ascii="GHEA Grapalat" w:hAnsi="GHEA Grapalat"/>
          <w:i/>
          <w:sz w:val="20"/>
          <w:szCs w:val="20"/>
        </w:rPr>
        <w:t>Приложения № 1-</w:t>
      </w:r>
      <w:r w:rsidR="003529EA" w:rsidRPr="005474D1">
        <w:rPr>
          <w:rFonts w:ascii="GHEA Grapalat" w:hAnsi="GHEA Grapalat"/>
          <w:i/>
          <w:sz w:val="20"/>
          <w:szCs w:val="20"/>
        </w:rPr>
        <w:t>6</w:t>
      </w:r>
    </w:p>
    <w:p w:rsidR="008E6440" w:rsidRPr="005474D1" w:rsidRDefault="008E6440" w:rsidP="008E6440">
      <w:pPr>
        <w:pStyle w:val="BodyTextIndent"/>
        <w:spacing w:after="160" w:line="240" w:lineRule="auto"/>
        <w:ind w:firstLine="0"/>
        <w:rPr>
          <w:rFonts w:ascii="GHEA Grapalat" w:hAnsi="GHEA Grapalat"/>
          <w:i w:val="0"/>
          <w:spacing w:val="-6"/>
        </w:rPr>
      </w:pPr>
    </w:p>
    <w:p w:rsidR="00BC5174" w:rsidRPr="005474D1" w:rsidRDefault="00BC5174" w:rsidP="008E6440">
      <w:pPr>
        <w:pStyle w:val="BodyTextIndent"/>
        <w:spacing w:after="160" w:line="240" w:lineRule="auto"/>
        <w:ind w:firstLine="0"/>
        <w:rPr>
          <w:rFonts w:ascii="GHEA Grapalat" w:hAnsi="GHEA Grapalat"/>
          <w:i w:val="0"/>
          <w:spacing w:val="-6"/>
        </w:rPr>
      </w:pPr>
    </w:p>
    <w:p w:rsidR="00BC5174" w:rsidRPr="005474D1" w:rsidRDefault="00BC5174" w:rsidP="008E6440">
      <w:pPr>
        <w:pStyle w:val="BodyTextIndent"/>
        <w:spacing w:after="160" w:line="240" w:lineRule="auto"/>
        <w:ind w:firstLine="0"/>
        <w:rPr>
          <w:rFonts w:ascii="GHEA Grapalat" w:hAnsi="GHEA Grapalat"/>
          <w:i w:val="0"/>
          <w:spacing w:val="-6"/>
        </w:rPr>
      </w:pPr>
    </w:p>
    <w:p w:rsidR="00BC5174" w:rsidRPr="005474D1" w:rsidRDefault="00BC5174" w:rsidP="008E6440">
      <w:pPr>
        <w:pStyle w:val="BodyTextIndent"/>
        <w:spacing w:after="160" w:line="240" w:lineRule="auto"/>
        <w:ind w:firstLine="0"/>
        <w:rPr>
          <w:rFonts w:ascii="GHEA Grapalat" w:hAnsi="GHEA Grapalat"/>
          <w:i w:val="0"/>
          <w:spacing w:val="-6"/>
        </w:rPr>
      </w:pPr>
    </w:p>
    <w:p w:rsidR="00BC5174" w:rsidRPr="005474D1" w:rsidRDefault="00BC5174" w:rsidP="008E6440">
      <w:pPr>
        <w:pStyle w:val="BodyTextIndent"/>
        <w:spacing w:after="160" w:line="240" w:lineRule="auto"/>
        <w:ind w:firstLine="0"/>
        <w:rPr>
          <w:rFonts w:ascii="GHEA Grapalat" w:hAnsi="GHEA Grapalat"/>
          <w:i w:val="0"/>
          <w:spacing w:val="-6"/>
          <w:sz w:val="22"/>
          <w:szCs w:val="22"/>
        </w:rPr>
      </w:pPr>
    </w:p>
    <w:p w:rsidR="00D746CA" w:rsidRPr="005474D1" w:rsidRDefault="00D746CA" w:rsidP="008E6440">
      <w:pPr>
        <w:pStyle w:val="BodyTextIndent"/>
        <w:spacing w:after="160" w:line="240" w:lineRule="auto"/>
        <w:ind w:firstLine="0"/>
        <w:rPr>
          <w:rFonts w:ascii="GHEA Grapalat" w:hAnsi="GHEA Grapalat"/>
          <w:i w:val="0"/>
          <w:spacing w:val="-6"/>
          <w:sz w:val="22"/>
          <w:szCs w:val="22"/>
        </w:rPr>
      </w:pPr>
    </w:p>
    <w:p w:rsidR="00D746CA" w:rsidRPr="005474D1" w:rsidRDefault="00D746CA" w:rsidP="008E6440">
      <w:pPr>
        <w:pStyle w:val="BodyTextIndent"/>
        <w:spacing w:after="160" w:line="240" w:lineRule="auto"/>
        <w:ind w:firstLine="0"/>
        <w:rPr>
          <w:rFonts w:ascii="GHEA Grapalat" w:hAnsi="GHEA Grapalat"/>
          <w:i w:val="0"/>
          <w:spacing w:val="-6"/>
          <w:sz w:val="22"/>
          <w:szCs w:val="22"/>
        </w:rPr>
      </w:pPr>
    </w:p>
    <w:p w:rsidR="008A7430" w:rsidRPr="005474D1" w:rsidRDefault="008A7430" w:rsidP="008E6440">
      <w:pPr>
        <w:pStyle w:val="BodyTextIndent"/>
        <w:spacing w:after="160" w:line="240" w:lineRule="auto"/>
        <w:ind w:firstLine="0"/>
        <w:rPr>
          <w:rFonts w:ascii="GHEA Grapalat" w:hAnsi="GHEA Grapalat"/>
          <w:i w:val="0"/>
          <w:spacing w:val="-6"/>
          <w:sz w:val="22"/>
          <w:szCs w:val="22"/>
        </w:rPr>
      </w:pPr>
    </w:p>
    <w:p w:rsidR="008A7430" w:rsidRPr="005474D1" w:rsidRDefault="008A7430" w:rsidP="008E6440">
      <w:pPr>
        <w:pStyle w:val="BodyTextIndent"/>
        <w:spacing w:after="160" w:line="240" w:lineRule="auto"/>
        <w:ind w:firstLine="0"/>
        <w:rPr>
          <w:rFonts w:ascii="GHEA Grapalat" w:hAnsi="GHEA Grapalat"/>
          <w:i w:val="0"/>
          <w:spacing w:val="-6"/>
          <w:sz w:val="22"/>
          <w:szCs w:val="22"/>
        </w:rPr>
      </w:pPr>
    </w:p>
    <w:p w:rsidR="008A7430" w:rsidRPr="005474D1" w:rsidRDefault="008A7430" w:rsidP="008E6440">
      <w:pPr>
        <w:pStyle w:val="BodyTextIndent"/>
        <w:spacing w:after="160" w:line="240" w:lineRule="auto"/>
        <w:ind w:firstLine="0"/>
        <w:rPr>
          <w:rFonts w:ascii="GHEA Grapalat" w:hAnsi="GHEA Grapalat"/>
          <w:i w:val="0"/>
          <w:spacing w:val="-6"/>
          <w:sz w:val="22"/>
          <w:szCs w:val="22"/>
        </w:rPr>
      </w:pPr>
    </w:p>
    <w:p w:rsidR="00D746CA" w:rsidRPr="005474D1" w:rsidRDefault="00D746CA" w:rsidP="008E6440">
      <w:pPr>
        <w:pStyle w:val="BodyTextIndent"/>
        <w:spacing w:after="160" w:line="240" w:lineRule="auto"/>
        <w:ind w:firstLine="0"/>
        <w:rPr>
          <w:rFonts w:ascii="GHEA Grapalat" w:hAnsi="GHEA Grapalat"/>
          <w:i w:val="0"/>
          <w:spacing w:val="-6"/>
          <w:sz w:val="22"/>
          <w:szCs w:val="22"/>
        </w:rPr>
      </w:pPr>
    </w:p>
    <w:p w:rsidR="00096865" w:rsidRPr="005474D1" w:rsidRDefault="00E17B7F" w:rsidP="00BC5174">
      <w:pPr>
        <w:pStyle w:val="BodyTextIndent"/>
        <w:spacing w:line="240" w:lineRule="auto"/>
        <w:ind w:firstLine="0"/>
        <w:rPr>
          <w:rFonts w:ascii="GHEA Grapalat" w:hAnsi="GHEA Grapalat"/>
          <w:b/>
          <w:lang w:eastAsia="en-US" w:bidi="ar-SA"/>
        </w:rPr>
      </w:pPr>
      <w:r w:rsidRPr="005474D1">
        <w:rPr>
          <w:rFonts w:ascii="GHEA Grapalat" w:hAnsi="GHEA Grapalat"/>
          <w:spacing w:val="-6"/>
        </w:rPr>
        <w:lastRenderedPageBreak/>
        <w:t xml:space="preserve"> </w:t>
      </w:r>
      <w:r w:rsidR="001E65D1" w:rsidRPr="005474D1">
        <w:rPr>
          <w:rFonts w:ascii="GHEA Grapalat" w:hAnsi="GHEA Grapalat"/>
          <w:spacing w:val="-6"/>
        </w:rPr>
        <w:t xml:space="preserve">        </w:t>
      </w:r>
      <w:r w:rsidR="00096865" w:rsidRPr="005474D1">
        <w:rPr>
          <w:rFonts w:ascii="GHEA Grapalat" w:hAnsi="GHEA Grapalat"/>
          <w:spacing w:val="-6"/>
        </w:rPr>
        <w:t xml:space="preserve">Настоящее </w:t>
      </w:r>
      <w:r w:rsidR="008E6440" w:rsidRPr="005474D1">
        <w:rPr>
          <w:rFonts w:ascii="GHEA Grapalat" w:hAnsi="GHEA Grapalat"/>
          <w:spacing w:val="-6"/>
        </w:rPr>
        <w:t xml:space="preserve"> </w:t>
      </w:r>
      <w:r w:rsidR="00096865" w:rsidRPr="005474D1">
        <w:rPr>
          <w:rFonts w:ascii="GHEA Grapalat" w:hAnsi="GHEA Grapalat"/>
          <w:spacing w:val="-6"/>
        </w:rPr>
        <w:t xml:space="preserve">Приглашение </w:t>
      </w:r>
      <w:r w:rsidR="008E6440" w:rsidRPr="005474D1">
        <w:rPr>
          <w:rFonts w:ascii="GHEA Grapalat" w:hAnsi="GHEA Grapalat"/>
          <w:spacing w:val="-6"/>
        </w:rPr>
        <w:t xml:space="preserve"> </w:t>
      </w:r>
      <w:r w:rsidR="00096865" w:rsidRPr="005474D1">
        <w:rPr>
          <w:rFonts w:ascii="GHEA Grapalat" w:hAnsi="GHEA Grapalat"/>
          <w:spacing w:val="-6"/>
        </w:rPr>
        <w:t xml:space="preserve">предоставляется в дополнение к объявлению об </w:t>
      </w:r>
      <w:r w:rsidR="00BC5174" w:rsidRPr="005474D1">
        <w:rPr>
          <w:rFonts w:ascii="GHEA Grapalat" w:hAnsi="GHEA Grapalat"/>
          <w:spacing w:val="-6"/>
        </w:rPr>
        <w:t>запросе катировок</w:t>
      </w:r>
      <w:r w:rsidR="00096865" w:rsidRPr="005474D1">
        <w:rPr>
          <w:rFonts w:ascii="GHEA Grapalat" w:hAnsi="GHEA Grapalat"/>
          <w:spacing w:val="-6"/>
        </w:rPr>
        <w:t xml:space="preserve">, проводимом под кодом </w:t>
      </w:r>
      <w:r w:rsidR="008E6440" w:rsidRPr="005474D1">
        <w:rPr>
          <w:rFonts w:ascii="GHEA Grapalat" w:hAnsi="GHEA Grapalat"/>
          <w:b/>
          <w:lang w:eastAsia="en-US" w:bidi="ar-SA"/>
        </w:rPr>
        <w:t>А</w:t>
      </w:r>
      <w:r w:rsidR="008E6440" w:rsidRPr="005474D1">
        <w:rPr>
          <w:rFonts w:ascii="GHEA Grapalat" w:hAnsi="GHEA Grapalat"/>
          <w:b/>
          <w:lang w:val="en-US" w:eastAsia="en-US" w:bidi="ar-SA"/>
        </w:rPr>
        <w:t>M</w:t>
      </w:r>
      <w:r w:rsidR="00D43D51" w:rsidRPr="005474D1">
        <w:rPr>
          <w:rFonts w:ascii="GHEA Grapalat" w:hAnsi="GHEA Grapalat"/>
          <w:b/>
          <w:lang w:val="en-US" w:eastAsia="en-US" w:bidi="ar-SA"/>
        </w:rPr>
        <w:t>M</w:t>
      </w:r>
      <w:r w:rsidR="008E6440" w:rsidRPr="005474D1">
        <w:rPr>
          <w:rFonts w:ascii="GHEA Grapalat" w:hAnsi="GHEA Grapalat"/>
          <w:b/>
          <w:lang w:val="en-US" w:eastAsia="en-US" w:bidi="ar-SA"/>
        </w:rPr>
        <w:t>HMD</w:t>
      </w:r>
      <w:r w:rsidR="008E6440" w:rsidRPr="005474D1">
        <w:rPr>
          <w:rFonts w:ascii="GHEA Grapalat" w:hAnsi="GHEA Grapalat"/>
          <w:b/>
          <w:lang w:eastAsia="en-US" w:bidi="ar-SA"/>
        </w:rPr>
        <w:t>-</w:t>
      </w:r>
      <w:r w:rsidR="008E6440" w:rsidRPr="005474D1">
        <w:rPr>
          <w:rFonts w:ascii="GHEA Grapalat" w:hAnsi="GHEA Grapalat"/>
          <w:b/>
          <w:lang w:val="en-AU" w:eastAsia="en-US" w:bidi="ar-SA"/>
        </w:rPr>
        <w:t>GHAPDZB</w:t>
      </w:r>
      <w:r w:rsidR="008E6440" w:rsidRPr="005474D1">
        <w:rPr>
          <w:rFonts w:ascii="GHEA Grapalat" w:hAnsi="GHEA Grapalat"/>
          <w:b/>
          <w:lang w:eastAsia="en-US" w:bidi="ar-SA"/>
        </w:rPr>
        <w:t xml:space="preserve">-19/02 </w:t>
      </w:r>
      <w:r w:rsidR="00096865" w:rsidRPr="005474D1">
        <w:rPr>
          <w:rFonts w:ascii="GHEA Grapalat" w:hAnsi="GHEA Grapalat"/>
          <w:spacing w:val="-6"/>
        </w:rPr>
        <w:t>(далее — процедура).</w:t>
      </w:r>
    </w:p>
    <w:p w:rsidR="00096865" w:rsidRPr="005474D1" w:rsidRDefault="00096865" w:rsidP="00BC5174">
      <w:pPr>
        <w:pStyle w:val="BodyText"/>
        <w:widowControl w:val="0"/>
        <w:spacing w:after="0"/>
        <w:ind w:right="-7" w:firstLine="567"/>
        <w:jc w:val="both"/>
        <w:rPr>
          <w:rFonts w:ascii="GHEA Grapalat" w:hAnsi="GHEA Grapalat"/>
          <w:b/>
          <w:i/>
          <w:sz w:val="20"/>
          <w:szCs w:val="20"/>
        </w:rPr>
      </w:pPr>
      <w:r w:rsidRPr="005474D1">
        <w:rPr>
          <w:rFonts w:ascii="GHEA Grapalat" w:hAnsi="GHEA Grapalat"/>
          <w:i/>
          <w:sz w:val="20"/>
          <w:szCs w:val="20"/>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006D2DF7" w:rsidRPr="005474D1">
        <w:rPr>
          <w:rFonts w:ascii="Courier New" w:hAnsi="Courier New" w:cs="Courier New"/>
          <w:i/>
          <w:sz w:val="20"/>
          <w:szCs w:val="20"/>
          <w:lang w:val="en-US"/>
        </w:rPr>
        <w:t> </w:t>
      </w:r>
      <w:r w:rsidRPr="005474D1">
        <w:rPr>
          <w:rFonts w:ascii="GHEA Grapalat" w:hAnsi="GHEA Grapalat"/>
          <w:i/>
          <w:sz w:val="20"/>
          <w:szCs w:val="20"/>
        </w:rPr>
        <w:t>4</w:t>
      </w:r>
      <w:r w:rsidR="006D2DF7" w:rsidRPr="005474D1">
        <w:rPr>
          <w:rFonts w:ascii="Courier New" w:hAnsi="Courier New" w:cs="Courier New"/>
          <w:i/>
          <w:sz w:val="20"/>
          <w:szCs w:val="20"/>
          <w:lang w:val="en-US"/>
        </w:rPr>
        <w:t> </w:t>
      </w:r>
      <w:r w:rsidRPr="005474D1">
        <w:rPr>
          <w:rFonts w:ascii="GHEA Grapalat" w:hAnsi="GHEA Grapalat"/>
          <w:i/>
          <w:sz w:val="20"/>
          <w:szCs w:val="20"/>
        </w:rPr>
        <w:t>мая 2017 года (далее — Порядок) и иных правовых актов, и имеет цель информировать лиц (далее — участник), намеренных участвовать в объявленной "</w:t>
      </w:r>
      <w:r w:rsidR="00100C01" w:rsidRPr="005474D1">
        <w:rPr>
          <w:rFonts w:ascii="GHEA Grapalat" w:hAnsi="GHEA Grapalat"/>
          <w:b/>
          <w:i/>
          <w:sz w:val="20"/>
          <w:szCs w:val="20"/>
          <w:lang w:eastAsia="en-US" w:bidi="ar-SA"/>
        </w:rPr>
        <w:t xml:space="preserve"> Средняя школа </w:t>
      </w:r>
      <w:r w:rsidR="0084319F" w:rsidRPr="005474D1">
        <w:rPr>
          <w:rFonts w:ascii="GHEA Grapalat" w:hAnsi="GHEA Grapalat"/>
          <w:b/>
          <w:i/>
          <w:sz w:val="20"/>
          <w:szCs w:val="20"/>
          <w:lang w:eastAsia="en-US" w:bidi="ar-SA"/>
        </w:rPr>
        <w:t xml:space="preserve"> </w:t>
      </w:r>
      <w:r w:rsidR="00D43D51" w:rsidRPr="005474D1">
        <w:rPr>
          <w:rFonts w:ascii="GHEA Grapalat" w:hAnsi="GHEA Grapalat"/>
          <w:b/>
          <w:i/>
          <w:sz w:val="20"/>
          <w:szCs w:val="20"/>
          <w:lang w:eastAsia="en-US" w:bidi="ar-SA"/>
        </w:rPr>
        <w:t>Мргавана</w:t>
      </w:r>
      <w:r w:rsidR="008E6440" w:rsidRPr="005474D1">
        <w:rPr>
          <w:rFonts w:ascii="GHEA Grapalat" w:hAnsi="GHEA Grapalat"/>
          <w:b/>
          <w:i/>
          <w:sz w:val="20"/>
          <w:szCs w:val="20"/>
          <w:lang w:eastAsia="en-US" w:bidi="ar-SA"/>
        </w:rPr>
        <w:t xml:space="preserve">» ГНКО </w:t>
      </w:r>
      <w:r w:rsidR="008E6440" w:rsidRPr="005474D1">
        <w:rPr>
          <w:rFonts w:ascii="GHEA Grapalat" w:hAnsi="GHEA Grapalat"/>
          <w:b/>
          <w:i/>
          <w:sz w:val="20"/>
          <w:szCs w:val="20"/>
        </w:rPr>
        <w:t xml:space="preserve">"Араратская </w:t>
      </w:r>
      <w:r w:rsidR="00100C01" w:rsidRPr="005474D1">
        <w:rPr>
          <w:rFonts w:ascii="GHEA Grapalat" w:hAnsi="GHEA Grapalat"/>
          <w:b/>
          <w:i/>
          <w:sz w:val="20"/>
          <w:szCs w:val="20"/>
        </w:rPr>
        <w:t xml:space="preserve">областе </w:t>
      </w:r>
      <w:r w:rsidR="008E6440" w:rsidRPr="005474D1">
        <w:rPr>
          <w:rFonts w:ascii="GHEA Grapalat" w:hAnsi="GHEA Grapalat"/>
          <w:b/>
          <w:i/>
          <w:sz w:val="20"/>
          <w:szCs w:val="20"/>
        </w:rPr>
        <w:t xml:space="preserve"> РА </w:t>
      </w:r>
      <w:r w:rsidRPr="005474D1">
        <w:rPr>
          <w:rFonts w:ascii="GHEA Grapalat" w:hAnsi="GHEA Grapalat"/>
          <w:i/>
          <w:sz w:val="20"/>
          <w:szCs w:val="20"/>
        </w:rPr>
        <w:t>" (далее — заказчик) процедуре об условиях процедуры: о предмете закупок, проведении процедуры, определении отобранно</w:t>
      </w:r>
      <w:r w:rsidR="008E6440" w:rsidRPr="005474D1">
        <w:rPr>
          <w:rFonts w:ascii="GHEA Grapalat" w:hAnsi="GHEA Grapalat"/>
          <w:i/>
          <w:sz w:val="20"/>
          <w:szCs w:val="20"/>
        </w:rPr>
        <w:t xml:space="preserve">го участника и заключении с ним </w:t>
      </w:r>
      <w:r w:rsidRPr="005474D1">
        <w:rPr>
          <w:rFonts w:ascii="GHEA Grapalat" w:hAnsi="GHEA Grapalat"/>
          <w:i/>
          <w:sz w:val="20"/>
          <w:szCs w:val="20"/>
        </w:rPr>
        <w:t>договора, а также содействовать при подготовке заявки на процедуру.</w:t>
      </w:r>
    </w:p>
    <w:p w:rsidR="00096865" w:rsidRPr="005474D1" w:rsidRDefault="00096865" w:rsidP="00BC5174">
      <w:pPr>
        <w:widowControl w:val="0"/>
        <w:ind w:firstLine="567"/>
        <w:jc w:val="both"/>
        <w:rPr>
          <w:rFonts w:ascii="GHEA Grapalat" w:hAnsi="GHEA Grapalat"/>
          <w:i/>
          <w:sz w:val="20"/>
          <w:szCs w:val="20"/>
        </w:rPr>
      </w:pPr>
      <w:r w:rsidRPr="005474D1">
        <w:rPr>
          <w:rFonts w:ascii="GHEA Grapalat" w:hAnsi="GHEA Grapalat"/>
          <w:i/>
          <w:sz w:val="20"/>
          <w:szCs w:val="20"/>
        </w:rPr>
        <w:t>Заявки могут подавать все лица, независимо от того, являются ли они иностранным физическим лицом, организацией или лицом без гражданства.</w:t>
      </w:r>
    </w:p>
    <w:p w:rsidR="00096865" w:rsidRPr="005474D1" w:rsidRDefault="00096865" w:rsidP="00BC5174">
      <w:pPr>
        <w:widowControl w:val="0"/>
        <w:ind w:firstLine="567"/>
        <w:jc w:val="both"/>
        <w:rPr>
          <w:rFonts w:ascii="GHEA Grapalat" w:hAnsi="GHEA Grapalat" w:cs="Times Armenian"/>
          <w:i/>
          <w:sz w:val="20"/>
          <w:szCs w:val="20"/>
        </w:rPr>
      </w:pPr>
      <w:r w:rsidRPr="005474D1">
        <w:rPr>
          <w:rFonts w:ascii="GHEA Grapalat" w:hAnsi="GHEA Grapalat"/>
          <w:i/>
          <w:sz w:val="20"/>
          <w:szCs w:val="20"/>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BC5174" w:rsidRPr="005474D1" w:rsidRDefault="00BC5174" w:rsidP="00BC5174">
      <w:pPr>
        <w:pStyle w:val="BodyTextIndent2"/>
        <w:widowControl w:val="0"/>
        <w:spacing w:line="240" w:lineRule="auto"/>
        <w:ind w:firstLine="567"/>
        <w:rPr>
          <w:rFonts w:ascii="GHEA Grapalat" w:hAnsi="GHEA Grapalat"/>
          <w:i/>
        </w:rPr>
      </w:pPr>
    </w:p>
    <w:p w:rsidR="00100C01" w:rsidRPr="005474D1" w:rsidRDefault="00A81DD5" w:rsidP="00100C01">
      <w:pPr>
        <w:ind w:firstLine="720"/>
        <w:jc w:val="center"/>
        <w:rPr>
          <w:rFonts w:ascii="GHEA Grapalat" w:hAnsi="GHEA Grapalat"/>
          <w:i/>
          <w:sz w:val="20"/>
          <w:szCs w:val="20"/>
          <w:lang w:eastAsia="en-US" w:bidi="ar-SA"/>
        </w:rPr>
      </w:pPr>
      <w:r w:rsidRPr="005474D1">
        <w:rPr>
          <w:rFonts w:ascii="GHEA Grapalat" w:hAnsi="GHEA Grapalat"/>
          <w:i/>
          <w:sz w:val="20"/>
          <w:szCs w:val="20"/>
        </w:rPr>
        <w:t>Адрес электронной почты секретаря оценочной комиссии "</w:t>
      </w:r>
      <w:r w:rsidR="008E6440" w:rsidRPr="005474D1">
        <w:rPr>
          <w:rFonts w:ascii="GHEA Grapalat" w:hAnsi="GHEA Grapalat"/>
          <w:i/>
          <w:sz w:val="20"/>
          <w:szCs w:val="20"/>
          <w:lang w:eastAsia="en-US" w:bidi="ar-SA"/>
        </w:rPr>
        <w:t xml:space="preserve"> </w:t>
      </w:r>
      <w:r w:rsidR="00D43D51" w:rsidRPr="005474D1">
        <w:rPr>
          <w:rFonts w:ascii="GHEA Grapalat" w:hAnsi="GHEA Grapalat"/>
          <w:i/>
          <w:sz w:val="20"/>
          <w:szCs w:val="20"/>
          <w:lang w:eastAsia="en-US" w:bidi="ar-SA"/>
        </w:rPr>
        <w:t>mrgava</w:t>
      </w:r>
      <w:r w:rsidR="0084319F" w:rsidRPr="005474D1">
        <w:rPr>
          <w:rFonts w:ascii="GHEA Grapalat" w:hAnsi="GHEA Grapalat"/>
          <w:i/>
          <w:sz w:val="20"/>
          <w:szCs w:val="20"/>
          <w:lang w:val="en-US" w:eastAsia="en-US" w:bidi="ar-SA"/>
        </w:rPr>
        <w:t>n</w:t>
      </w:r>
      <w:r w:rsidR="0084319F" w:rsidRPr="005474D1">
        <w:rPr>
          <w:rFonts w:ascii="GHEA Grapalat" w:hAnsi="GHEA Grapalat"/>
          <w:i/>
          <w:sz w:val="20"/>
          <w:szCs w:val="20"/>
          <w:lang w:eastAsia="en-US" w:bidi="ar-SA"/>
        </w:rPr>
        <w:t>@</w:t>
      </w:r>
      <w:r w:rsidR="0084319F" w:rsidRPr="005474D1">
        <w:rPr>
          <w:rFonts w:ascii="GHEA Grapalat" w:hAnsi="GHEA Grapalat"/>
          <w:i/>
          <w:sz w:val="20"/>
          <w:szCs w:val="20"/>
          <w:lang w:val="en-US" w:eastAsia="en-US" w:bidi="ar-SA"/>
        </w:rPr>
        <w:t>schools</w:t>
      </w:r>
      <w:r w:rsidR="0084319F" w:rsidRPr="005474D1">
        <w:rPr>
          <w:rFonts w:ascii="GHEA Grapalat" w:hAnsi="GHEA Grapalat"/>
          <w:i/>
          <w:sz w:val="20"/>
          <w:szCs w:val="20"/>
          <w:lang w:eastAsia="en-US" w:bidi="ar-SA"/>
        </w:rPr>
        <w:t>.</w:t>
      </w:r>
      <w:r w:rsidR="0084319F" w:rsidRPr="005474D1">
        <w:rPr>
          <w:rFonts w:ascii="GHEA Grapalat" w:hAnsi="GHEA Grapalat"/>
          <w:i/>
          <w:sz w:val="20"/>
          <w:szCs w:val="20"/>
          <w:lang w:val="en-US" w:eastAsia="en-US" w:bidi="ar-SA"/>
        </w:rPr>
        <w:t>am</w:t>
      </w:r>
    </w:p>
    <w:p w:rsidR="003E1421" w:rsidRPr="005474D1" w:rsidRDefault="003E1421" w:rsidP="00BC5174">
      <w:pPr>
        <w:pStyle w:val="BodyTextIndent2"/>
        <w:widowControl w:val="0"/>
        <w:spacing w:line="240" w:lineRule="auto"/>
        <w:ind w:firstLine="567"/>
        <w:rPr>
          <w:rFonts w:ascii="GHEA Grapalat" w:hAnsi="GHEA Grapalat"/>
          <w:i/>
        </w:rPr>
      </w:pPr>
    </w:p>
    <w:p w:rsidR="00096865" w:rsidRPr="005474D1" w:rsidRDefault="00F5653D" w:rsidP="00BC5174">
      <w:pPr>
        <w:widowControl w:val="0"/>
        <w:jc w:val="both"/>
        <w:rPr>
          <w:rFonts w:ascii="GHEA Grapalat" w:hAnsi="GHEA Grapalat"/>
          <w:i/>
          <w:sz w:val="22"/>
          <w:szCs w:val="22"/>
        </w:rPr>
      </w:pPr>
      <w:r w:rsidRPr="005474D1">
        <w:rPr>
          <w:rFonts w:ascii="GHEA Grapalat" w:hAnsi="GHEA Grapalat"/>
          <w:i/>
          <w:sz w:val="20"/>
          <w:szCs w:val="20"/>
        </w:rPr>
        <w:br w:type="page"/>
      </w:r>
      <w:r w:rsidR="008E6440" w:rsidRPr="005474D1">
        <w:rPr>
          <w:rFonts w:ascii="GHEA Grapalat" w:hAnsi="GHEA Grapalat"/>
          <w:i/>
          <w:sz w:val="22"/>
          <w:szCs w:val="22"/>
        </w:rPr>
        <w:lastRenderedPageBreak/>
        <w:t xml:space="preserve">                             </w:t>
      </w:r>
      <w:r w:rsidR="00046402" w:rsidRPr="005474D1">
        <w:rPr>
          <w:rFonts w:ascii="GHEA Grapalat" w:hAnsi="GHEA Grapalat"/>
          <w:i/>
          <w:sz w:val="22"/>
          <w:szCs w:val="22"/>
        </w:rPr>
        <w:t xml:space="preserve">                              </w:t>
      </w:r>
      <w:r w:rsidR="008E6440" w:rsidRPr="005474D1">
        <w:rPr>
          <w:rFonts w:ascii="GHEA Grapalat" w:hAnsi="GHEA Grapalat"/>
          <w:i/>
          <w:sz w:val="22"/>
          <w:szCs w:val="22"/>
        </w:rPr>
        <w:t xml:space="preserve"> </w:t>
      </w:r>
      <w:r w:rsidRPr="005474D1">
        <w:rPr>
          <w:rFonts w:ascii="GHEA Grapalat" w:hAnsi="GHEA Grapalat"/>
          <w:i/>
          <w:sz w:val="22"/>
          <w:szCs w:val="22"/>
        </w:rPr>
        <w:t>ЧАСТЬ I</w:t>
      </w:r>
    </w:p>
    <w:p w:rsidR="00096865" w:rsidRPr="005474D1" w:rsidRDefault="00096865" w:rsidP="00046402">
      <w:pPr>
        <w:pStyle w:val="Heading3"/>
        <w:keepNext w:val="0"/>
        <w:widowControl w:val="0"/>
        <w:spacing w:after="160" w:line="240" w:lineRule="auto"/>
        <w:jc w:val="left"/>
        <w:rPr>
          <w:rFonts w:ascii="GHEA Grapalat" w:hAnsi="GHEA Grapalat"/>
          <w:sz w:val="22"/>
          <w:szCs w:val="22"/>
        </w:rPr>
      </w:pPr>
    </w:p>
    <w:p w:rsidR="00096865" w:rsidRPr="005474D1" w:rsidRDefault="00F63BBB" w:rsidP="00B46D58">
      <w:pPr>
        <w:widowControl w:val="0"/>
        <w:spacing w:after="160"/>
        <w:jc w:val="center"/>
        <w:rPr>
          <w:rFonts w:ascii="GHEA Grapalat" w:hAnsi="GHEA Grapalat" w:cs="Sylfaen"/>
          <w:b/>
          <w:i/>
          <w:sz w:val="20"/>
          <w:szCs w:val="20"/>
        </w:rPr>
      </w:pPr>
      <w:r w:rsidRPr="005474D1">
        <w:rPr>
          <w:rFonts w:ascii="GHEA Grapalat" w:hAnsi="GHEA Grapalat"/>
          <w:b/>
          <w:i/>
          <w:sz w:val="20"/>
          <w:szCs w:val="20"/>
        </w:rPr>
        <w:t xml:space="preserve">1. </w:t>
      </w:r>
      <w:r w:rsidR="002B32D6" w:rsidRPr="005474D1">
        <w:rPr>
          <w:rFonts w:ascii="GHEA Grapalat" w:hAnsi="GHEA Grapalat"/>
          <w:b/>
          <w:i/>
          <w:sz w:val="20"/>
          <w:szCs w:val="20"/>
        </w:rPr>
        <w:t>ХАРАКТЕРИСТИКА ПРЕДМЕТА ЗАКУПКИ</w:t>
      </w:r>
    </w:p>
    <w:p w:rsidR="00096865" w:rsidRPr="005474D1" w:rsidRDefault="00845AA5" w:rsidP="008E6440">
      <w:pPr>
        <w:pStyle w:val="Heading3"/>
        <w:keepNext w:val="0"/>
        <w:widowControl w:val="0"/>
        <w:tabs>
          <w:tab w:val="left" w:pos="1134"/>
        </w:tabs>
        <w:spacing w:line="240" w:lineRule="auto"/>
        <w:ind w:firstLine="567"/>
        <w:jc w:val="both"/>
        <w:rPr>
          <w:rFonts w:ascii="GHEA Grapalat" w:hAnsi="GHEA Grapalat"/>
        </w:rPr>
      </w:pPr>
      <w:r w:rsidRPr="005474D1">
        <w:rPr>
          <w:rFonts w:ascii="GHEA Grapalat" w:hAnsi="GHEA Grapalat"/>
        </w:rPr>
        <w:t>1.1</w:t>
      </w:r>
      <w:r w:rsidR="008E6E51" w:rsidRPr="005474D1">
        <w:rPr>
          <w:rFonts w:ascii="GHEA Grapalat" w:hAnsi="GHEA Grapalat"/>
        </w:rPr>
        <w:t>.</w:t>
      </w:r>
      <w:r w:rsidR="00F63BBB" w:rsidRPr="005474D1">
        <w:rPr>
          <w:rFonts w:ascii="GHEA Grapalat" w:hAnsi="GHEA Grapalat"/>
        </w:rPr>
        <w:tab/>
      </w:r>
      <w:r w:rsidRPr="005474D1">
        <w:rPr>
          <w:rFonts w:ascii="GHEA Grapalat" w:hAnsi="GHEA Grapalat"/>
        </w:rPr>
        <w:t>Предметом закупки является приобретени</w:t>
      </w:r>
      <w:r w:rsidR="008E6440" w:rsidRPr="005474D1">
        <w:rPr>
          <w:rFonts w:ascii="GHEA Grapalat" w:hAnsi="GHEA Grapalat"/>
        </w:rPr>
        <w:t>е "продуктов питания</w:t>
      </w:r>
      <w:r w:rsidRPr="005474D1">
        <w:rPr>
          <w:rFonts w:ascii="GHEA Grapalat" w:hAnsi="GHEA Grapalat"/>
        </w:rPr>
        <w:t>" (далее — также товар) для нужд "</w:t>
      </w:r>
      <w:r w:rsidR="008E6440" w:rsidRPr="005474D1">
        <w:rPr>
          <w:rFonts w:ascii="GHEA Grapalat" w:hAnsi="GHEA Grapalat"/>
          <w:lang w:eastAsia="en-US" w:bidi="ar-SA"/>
        </w:rPr>
        <w:t xml:space="preserve"> </w:t>
      </w:r>
      <w:r w:rsidR="008E6440" w:rsidRPr="005474D1">
        <w:rPr>
          <w:rFonts w:ascii="GHEA Grapalat" w:hAnsi="GHEA Grapalat"/>
          <w:b/>
          <w:lang w:eastAsia="en-US" w:bidi="ar-SA"/>
        </w:rPr>
        <w:t>Сре</w:t>
      </w:r>
      <w:r w:rsidR="00100C01" w:rsidRPr="005474D1">
        <w:rPr>
          <w:rFonts w:ascii="GHEA Grapalat" w:hAnsi="GHEA Grapalat"/>
          <w:b/>
          <w:lang w:eastAsia="en-US" w:bidi="ar-SA"/>
        </w:rPr>
        <w:t xml:space="preserve">дняя школа  </w:t>
      </w:r>
      <w:r w:rsidR="00D43D51" w:rsidRPr="005474D1">
        <w:rPr>
          <w:rFonts w:ascii="GHEA Grapalat" w:hAnsi="GHEA Grapalat"/>
          <w:b/>
          <w:lang w:eastAsia="en-US" w:bidi="ar-SA"/>
        </w:rPr>
        <w:t>Мргавана</w:t>
      </w:r>
      <w:r w:rsidR="0084319F" w:rsidRPr="005474D1">
        <w:rPr>
          <w:rFonts w:ascii="GHEA Grapalat" w:hAnsi="GHEA Grapalat"/>
          <w:b/>
          <w:lang w:eastAsia="en-US" w:bidi="ar-SA"/>
        </w:rPr>
        <w:t xml:space="preserve"> </w:t>
      </w:r>
      <w:r w:rsidR="008E6440" w:rsidRPr="005474D1">
        <w:rPr>
          <w:rFonts w:ascii="GHEA Grapalat" w:hAnsi="GHEA Grapalat"/>
          <w:b/>
          <w:lang w:eastAsia="en-US" w:bidi="ar-SA"/>
        </w:rPr>
        <w:t xml:space="preserve">» ГНКО </w:t>
      </w:r>
      <w:r w:rsidR="008E6440" w:rsidRPr="005474D1">
        <w:rPr>
          <w:rFonts w:ascii="GHEA Grapalat" w:hAnsi="GHEA Grapalat"/>
          <w:b/>
        </w:rPr>
        <w:t xml:space="preserve">"Араратская марза РА </w:t>
      </w:r>
      <w:r w:rsidRPr="005474D1">
        <w:rPr>
          <w:rFonts w:ascii="GHEA Grapalat" w:hAnsi="GHEA Grapalat"/>
        </w:rPr>
        <w:t>", которые с</w:t>
      </w:r>
      <w:r w:rsidR="00BC5174" w:rsidRPr="005474D1">
        <w:rPr>
          <w:rFonts w:ascii="GHEA Grapalat" w:hAnsi="GHEA Grapalat"/>
        </w:rPr>
        <w:t xml:space="preserve"> </w:t>
      </w:r>
      <w:r w:rsidRPr="005474D1">
        <w:rPr>
          <w:rFonts w:ascii="GHEA Grapalat" w:hAnsi="GHEA Grapalat"/>
        </w:rPr>
        <w:t>группированы в лоты "</w:t>
      </w:r>
      <w:r w:rsidR="008E6440" w:rsidRPr="005474D1">
        <w:rPr>
          <w:rFonts w:ascii="GHEA Grapalat" w:hAnsi="GHEA Grapalat"/>
        </w:rPr>
        <w:t>14</w:t>
      </w:r>
      <w:r w:rsidRPr="005474D1">
        <w:rPr>
          <w:rFonts w:ascii="GHEA Grapalat" w:hAnsi="GHEA Grapalat"/>
        </w:rPr>
        <w:t>":</w:t>
      </w:r>
    </w:p>
    <w:p w:rsidR="008E6440" w:rsidRPr="005474D1" w:rsidRDefault="008E6440" w:rsidP="008E6440">
      <w:pPr>
        <w:rPr>
          <w:rFonts w:ascii="GHEA Grapalat" w:hAnsi="GHEA Grapalat"/>
        </w:rPr>
      </w:pPr>
    </w:p>
    <w:tbl>
      <w:tblPr>
        <w:tblW w:w="986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30"/>
        <w:gridCol w:w="8332"/>
      </w:tblGrid>
      <w:tr w:rsidR="00096865" w:rsidRPr="005474D1" w:rsidTr="00BC5174">
        <w:trPr>
          <w:jc w:val="center"/>
        </w:trPr>
        <w:tc>
          <w:tcPr>
            <w:tcW w:w="1530" w:type="dxa"/>
            <w:vAlign w:val="center"/>
          </w:tcPr>
          <w:p w:rsidR="00096865" w:rsidRPr="005474D1" w:rsidRDefault="00096865" w:rsidP="001D1F0F">
            <w:pPr>
              <w:pStyle w:val="BodyTextIndent2"/>
              <w:widowControl w:val="0"/>
              <w:spacing w:line="240" w:lineRule="auto"/>
              <w:ind w:firstLine="0"/>
              <w:jc w:val="center"/>
              <w:rPr>
                <w:rFonts w:ascii="GHEA Grapalat" w:hAnsi="GHEA Grapalat"/>
                <w:b/>
                <w:bCs/>
                <w:i/>
                <w:iCs/>
              </w:rPr>
            </w:pPr>
            <w:r w:rsidRPr="005474D1">
              <w:rPr>
                <w:rFonts w:ascii="GHEA Grapalat" w:hAnsi="GHEA Grapalat"/>
                <w:b/>
                <w:i/>
              </w:rPr>
              <w:t>Номера лотов</w:t>
            </w:r>
          </w:p>
        </w:tc>
        <w:tc>
          <w:tcPr>
            <w:tcW w:w="8332" w:type="dxa"/>
            <w:vAlign w:val="center"/>
          </w:tcPr>
          <w:p w:rsidR="00096865" w:rsidRPr="005474D1" w:rsidRDefault="00096865" w:rsidP="001D1F0F">
            <w:pPr>
              <w:pStyle w:val="BodyTextIndent2"/>
              <w:widowControl w:val="0"/>
              <w:spacing w:line="240" w:lineRule="auto"/>
              <w:ind w:firstLine="0"/>
              <w:jc w:val="center"/>
              <w:rPr>
                <w:rFonts w:ascii="GHEA Grapalat" w:hAnsi="GHEA Grapalat"/>
                <w:b/>
                <w:bCs/>
                <w:i/>
                <w:iCs/>
              </w:rPr>
            </w:pPr>
            <w:r w:rsidRPr="005474D1">
              <w:rPr>
                <w:rFonts w:ascii="GHEA Grapalat" w:hAnsi="GHEA Grapalat"/>
                <w:b/>
                <w:i/>
              </w:rPr>
              <w:t>Наименование лота</w:t>
            </w:r>
          </w:p>
        </w:tc>
      </w:tr>
      <w:tr w:rsidR="00D43D51" w:rsidRPr="005474D1" w:rsidTr="00100C01">
        <w:trPr>
          <w:jc w:val="center"/>
        </w:trPr>
        <w:tc>
          <w:tcPr>
            <w:tcW w:w="1530" w:type="dxa"/>
            <w:vAlign w:val="center"/>
          </w:tcPr>
          <w:p w:rsidR="00D43D51" w:rsidRPr="005474D1" w:rsidRDefault="00D43D51" w:rsidP="001D1F0F">
            <w:pPr>
              <w:pStyle w:val="BodyTextIndent2"/>
              <w:widowControl w:val="0"/>
              <w:spacing w:line="240" w:lineRule="auto"/>
              <w:ind w:firstLine="0"/>
              <w:jc w:val="center"/>
              <w:rPr>
                <w:rFonts w:ascii="GHEA Grapalat" w:hAnsi="GHEA Grapalat"/>
                <w:i/>
                <w:sz w:val="18"/>
                <w:szCs w:val="18"/>
              </w:rPr>
            </w:pPr>
            <w:r w:rsidRPr="005474D1">
              <w:rPr>
                <w:rFonts w:ascii="GHEA Grapalat" w:hAnsi="GHEA Grapalat"/>
                <w:i/>
                <w:sz w:val="18"/>
                <w:szCs w:val="18"/>
              </w:rPr>
              <w:t>1</w:t>
            </w:r>
          </w:p>
        </w:tc>
        <w:tc>
          <w:tcPr>
            <w:tcW w:w="8332" w:type="dxa"/>
          </w:tcPr>
          <w:p w:rsidR="00D43D51" w:rsidRPr="005474D1" w:rsidRDefault="00D43D51" w:rsidP="00D43D51">
            <w:pPr>
              <w:pStyle w:val="HTMLPreformatted"/>
              <w:rPr>
                <w:rFonts w:ascii="GHEA Grapalat" w:hAnsi="GHEA Grapalat"/>
                <w:i/>
                <w:sz w:val="18"/>
                <w:szCs w:val="18"/>
              </w:rPr>
            </w:pPr>
            <w:r w:rsidRPr="005474D1">
              <w:rPr>
                <w:rFonts w:ascii="GHEA Grapalat" w:hAnsi="GHEA Grapalat"/>
                <w:i/>
                <w:sz w:val="18"/>
                <w:szCs w:val="18"/>
              </w:rPr>
              <w:t>хлеб буханка хлеба</w:t>
            </w:r>
          </w:p>
        </w:tc>
      </w:tr>
      <w:tr w:rsidR="00D43D51" w:rsidRPr="005474D1" w:rsidTr="00100C01">
        <w:trPr>
          <w:jc w:val="center"/>
        </w:trPr>
        <w:tc>
          <w:tcPr>
            <w:tcW w:w="1530" w:type="dxa"/>
            <w:vAlign w:val="center"/>
          </w:tcPr>
          <w:p w:rsidR="00D43D51" w:rsidRPr="005474D1" w:rsidRDefault="00D43D51" w:rsidP="001D1F0F">
            <w:pPr>
              <w:pStyle w:val="BodyTextIndent2"/>
              <w:widowControl w:val="0"/>
              <w:spacing w:line="240" w:lineRule="auto"/>
              <w:ind w:firstLine="0"/>
              <w:jc w:val="center"/>
              <w:rPr>
                <w:rFonts w:ascii="GHEA Grapalat" w:hAnsi="GHEA Grapalat"/>
                <w:i/>
                <w:sz w:val="18"/>
                <w:szCs w:val="18"/>
              </w:rPr>
            </w:pPr>
            <w:r w:rsidRPr="005474D1">
              <w:rPr>
                <w:rFonts w:ascii="GHEA Grapalat" w:hAnsi="GHEA Grapalat"/>
                <w:i/>
                <w:sz w:val="18"/>
                <w:szCs w:val="18"/>
              </w:rPr>
              <w:t>2</w:t>
            </w:r>
          </w:p>
        </w:tc>
        <w:tc>
          <w:tcPr>
            <w:tcW w:w="8332" w:type="dxa"/>
          </w:tcPr>
          <w:p w:rsidR="00D43D51" w:rsidRPr="005474D1" w:rsidRDefault="00D43D51" w:rsidP="00D43D51">
            <w:pPr>
              <w:pStyle w:val="HTMLPreformatted"/>
              <w:rPr>
                <w:rFonts w:ascii="GHEA Grapalat" w:hAnsi="GHEA Grapalat"/>
                <w:i/>
                <w:sz w:val="18"/>
                <w:szCs w:val="18"/>
              </w:rPr>
            </w:pPr>
            <w:r w:rsidRPr="005474D1">
              <w:rPr>
                <w:rFonts w:ascii="GHEA Grapalat" w:hAnsi="GHEA Grapalat"/>
                <w:i/>
                <w:sz w:val="18"/>
                <w:szCs w:val="18"/>
              </w:rPr>
              <w:t>рис</w:t>
            </w:r>
          </w:p>
        </w:tc>
      </w:tr>
      <w:tr w:rsidR="00D43D51" w:rsidRPr="005474D1" w:rsidTr="00BC5174">
        <w:trPr>
          <w:jc w:val="center"/>
        </w:trPr>
        <w:tc>
          <w:tcPr>
            <w:tcW w:w="1530" w:type="dxa"/>
            <w:vAlign w:val="center"/>
          </w:tcPr>
          <w:p w:rsidR="00D43D51" w:rsidRPr="005474D1" w:rsidRDefault="00D43D51" w:rsidP="001D1F0F">
            <w:pPr>
              <w:pStyle w:val="BodyTextIndent2"/>
              <w:widowControl w:val="0"/>
              <w:spacing w:line="240" w:lineRule="auto"/>
              <w:ind w:firstLine="0"/>
              <w:jc w:val="center"/>
              <w:rPr>
                <w:rFonts w:ascii="GHEA Grapalat" w:hAnsi="GHEA Grapalat"/>
                <w:i/>
                <w:sz w:val="18"/>
                <w:szCs w:val="18"/>
              </w:rPr>
            </w:pPr>
            <w:r w:rsidRPr="005474D1">
              <w:rPr>
                <w:rFonts w:ascii="GHEA Grapalat" w:hAnsi="GHEA Grapalat"/>
                <w:i/>
                <w:sz w:val="18"/>
                <w:szCs w:val="18"/>
                <w:lang w:val="en-US"/>
              </w:rPr>
              <w:t>3</w:t>
            </w:r>
            <w:r w:rsidRPr="005474D1">
              <w:rPr>
                <w:rFonts w:ascii="GHEA Grapalat" w:hAnsi="GHEA Grapalat"/>
                <w:i/>
                <w:sz w:val="18"/>
                <w:szCs w:val="18"/>
              </w:rPr>
              <w:t>.</w:t>
            </w:r>
          </w:p>
        </w:tc>
        <w:tc>
          <w:tcPr>
            <w:tcW w:w="8332" w:type="dxa"/>
          </w:tcPr>
          <w:p w:rsidR="00D43D51" w:rsidRPr="005474D1" w:rsidRDefault="00D43D51" w:rsidP="00D43D51">
            <w:pPr>
              <w:pStyle w:val="HTMLPreformatted"/>
              <w:rPr>
                <w:rFonts w:ascii="GHEA Grapalat" w:hAnsi="GHEA Grapalat"/>
                <w:i/>
                <w:sz w:val="18"/>
                <w:szCs w:val="18"/>
              </w:rPr>
            </w:pPr>
            <w:r w:rsidRPr="005474D1">
              <w:rPr>
                <w:rFonts w:ascii="GHEA Grapalat" w:hAnsi="GHEA Grapalat"/>
                <w:i/>
                <w:sz w:val="18"/>
                <w:szCs w:val="18"/>
              </w:rPr>
              <w:t>макароны</w:t>
            </w:r>
          </w:p>
        </w:tc>
      </w:tr>
      <w:tr w:rsidR="00D43D51" w:rsidRPr="005474D1" w:rsidTr="00BC5174">
        <w:trPr>
          <w:jc w:val="center"/>
        </w:trPr>
        <w:tc>
          <w:tcPr>
            <w:tcW w:w="1530" w:type="dxa"/>
            <w:vAlign w:val="center"/>
          </w:tcPr>
          <w:p w:rsidR="00D43D51" w:rsidRPr="005474D1" w:rsidRDefault="00D43D51" w:rsidP="001D1F0F">
            <w:pPr>
              <w:pStyle w:val="BodyTextIndent2"/>
              <w:widowControl w:val="0"/>
              <w:spacing w:line="240" w:lineRule="auto"/>
              <w:ind w:firstLine="0"/>
              <w:jc w:val="center"/>
              <w:rPr>
                <w:rFonts w:ascii="GHEA Grapalat" w:hAnsi="GHEA Grapalat"/>
                <w:i/>
                <w:sz w:val="18"/>
                <w:szCs w:val="18"/>
                <w:lang w:val="en-US"/>
              </w:rPr>
            </w:pPr>
            <w:r w:rsidRPr="005474D1">
              <w:rPr>
                <w:rFonts w:ascii="GHEA Grapalat" w:hAnsi="GHEA Grapalat"/>
                <w:i/>
                <w:sz w:val="18"/>
                <w:szCs w:val="18"/>
                <w:lang w:val="en-US"/>
              </w:rPr>
              <w:t>4</w:t>
            </w:r>
          </w:p>
        </w:tc>
        <w:tc>
          <w:tcPr>
            <w:tcW w:w="8332" w:type="dxa"/>
          </w:tcPr>
          <w:p w:rsidR="00D43D51" w:rsidRPr="005474D1" w:rsidRDefault="00D43D51" w:rsidP="00D43D51">
            <w:pPr>
              <w:pStyle w:val="HTMLPreformatted"/>
              <w:rPr>
                <w:rFonts w:ascii="GHEA Grapalat" w:hAnsi="GHEA Grapalat"/>
                <w:i/>
                <w:sz w:val="18"/>
                <w:szCs w:val="18"/>
              </w:rPr>
            </w:pPr>
            <w:r w:rsidRPr="005474D1">
              <w:rPr>
                <w:rFonts w:ascii="GHEA Grapalat" w:hAnsi="GHEA Grapalat"/>
                <w:i/>
                <w:sz w:val="18"/>
                <w:szCs w:val="18"/>
              </w:rPr>
              <w:t>гречиха</w:t>
            </w:r>
          </w:p>
        </w:tc>
      </w:tr>
      <w:tr w:rsidR="00D43D51" w:rsidRPr="005474D1" w:rsidTr="00BC5174">
        <w:trPr>
          <w:jc w:val="center"/>
        </w:trPr>
        <w:tc>
          <w:tcPr>
            <w:tcW w:w="1530" w:type="dxa"/>
            <w:vAlign w:val="center"/>
          </w:tcPr>
          <w:p w:rsidR="00D43D51" w:rsidRPr="005474D1" w:rsidRDefault="00D43D51" w:rsidP="001D1F0F">
            <w:pPr>
              <w:pStyle w:val="BodyTextIndent2"/>
              <w:widowControl w:val="0"/>
              <w:spacing w:line="240" w:lineRule="auto"/>
              <w:ind w:firstLine="0"/>
              <w:jc w:val="center"/>
              <w:rPr>
                <w:rFonts w:ascii="GHEA Grapalat" w:hAnsi="GHEA Grapalat"/>
                <w:i/>
                <w:sz w:val="18"/>
                <w:szCs w:val="18"/>
                <w:lang w:val="en-US"/>
              </w:rPr>
            </w:pPr>
            <w:r w:rsidRPr="005474D1">
              <w:rPr>
                <w:rFonts w:ascii="GHEA Grapalat" w:hAnsi="GHEA Grapalat"/>
                <w:i/>
                <w:sz w:val="18"/>
                <w:szCs w:val="18"/>
                <w:lang w:val="en-US"/>
              </w:rPr>
              <w:t>5</w:t>
            </w:r>
          </w:p>
        </w:tc>
        <w:tc>
          <w:tcPr>
            <w:tcW w:w="8332" w:type="dxa"/>
          </w:tcPr>
          <w:p w:rsidR="00D43D51" w:rsidRPr="005474D1" w:rsidRDefault="00D43D51" w:rsidP="00D43D51">
            <w:pPr>
              <w:pStyle w:val="HTMLPreformatted"/>
              <w:rPr>
                <w:rFonts w:ascii="GHEA Grapalat" w:hAnsi="GHEA Grapalat"/>
                <w:i/>
                <w:sz w:val="18"/>
                <w:szCs w:val="18"/>
              </w:rPr>
            </w:pPr>
            <w:r w:rsidRPr="005474D1">
              <w:rPr>
                <w:rFonts w:ascii="GHEA Grapalat" w:hAnsi="GHEA Grapalat"/>
                <w:i/>
                <w:sz w:val="18"/>
                <w:szCs w:val="18"/>
              </w:rPr>
              <w:t>чечевица</w:t>
            </w:r>
          </w:p>
        </w:tc>
      </w:tr>
      <w:tr w:rsidR="00D43D51" w:rsidRPr="005474D1" w:rsidTr="00BC5174">
        <w:trPr>
          <w:jc w:val="center"/>
        </w:trPr>
        <w:tc>
          <w:tcPr>
            <w:tcW w:w="1530" w:type="dxa"/>
            <w:vAlign w:val="center"/>
          </w:tcPr>
          <w:p w:rsidR="00D43D51" w:rsidRPr="005474D1" w:rsidRDefault="00D43D51" w:rsidP="001D1F0F">
            <w:pPr>
              <w:pStyle w:val="BodyTextIndent2"/>
              <w:widowControl w:val="0"/>
              <w:spacing w:line="240" w:lineRule="auto"/>
              <w:ind w:firstLine="0"/>
              <w:jc w:val="center"/>
              <w:rPr>
                <w:rFonts w:ascii="GHEA Grapalat" w:hAnsi="GHEA Grapalat"/>
                <w:i/>
                <w:sz w:val="18"/>
                <w:szCs w:val="18"/>
                <w:lang w:val="en-US"/>
              </w:rPr>
            </w:pPr>
            <w:r w:rsidRPr="005474D1">
              <w:rPr>
                <w:rFonts w:ascii="GHEA Grapalat" w:hAnsi="GHEA Grapalat"/>
                <w:i/>
                <w:sz w:val="18"/>
                <w:szCs w:val="18"/>
                <w:lang w:val="en-US"/>
              </w:rPr>
              <w:t>6</w:t>
            </w:r>
          </w:p>
        </w:tc>
        <w:tc>
          <w:tcPr>
            <w:tcW w:w="8332" w:type="dxa"/>
          </w:tcPr>
          <w:p w:rsidR="00D43D51" w:rsidRPr="005474D1" w:rsidRDefault="00D43D51" w:rsidP="00D43D51">
            <w:pPr>
              <w:pStyle w:val="HTMLPreformatted"/>
              <w:rPr>
                <w:rFonts w:ascii="GHEA Grapalat" w:hAnsi="GHEA Grapalat"/>
                <w:i/>
                <w:sz w:val="18"/>
                <w:szCs w:val="18"/>
              </w:rPr>
            </w:pPr>
            <w:r w:rsidRPr="005474D1">
              <w:rPr>
                <w:rFonts w:ascii="GHEA Grapalat" w:hAnsi="GHEA Grapalat"/>
                <w:i/>
                <w:sz w:val="18"/>
                <w:szCs w:val="18"/>
              </w:rPr>
              <w:t>Пшеничная мука</w:t>
            </w:r>
          </w:p>
        </w:tc>
      </w:tr>
      <w:tr w:rsidR="00D43D51" w:rsidRPr="005474D1" w:rsidTr="00BC5174">
        <w:trPr>
          <w:jc w:val="center"/>
        </w:trPr>
        <w:tc>
          <w:tcPr>
            <w:tcW w:w="1530" w:type="dxa"/>
            <w:vAlign w:val="center"/>
          </w:tcPr>
          <w:p w:rsidR="00D43D51" w:rsidRPr="005474D1" w:rsidRDefault="00D43D51" w:rsidP="001D1F0F">
            <w:pPr>
              <w:pStyle w:val="BodyTextIndent2"/>
              <w:widowControl w:val="0"/>
              <w:spacing w:line="240" w:lineRule="auto"/>
              <w:ind w:firstLine="0"/>
              <w:jc w:val="center"/>
              <w:rPr>
                <w:rFonts w:ascii="GHEA Grapalat" w:hAnsi="GHEA Grapalat"/>
                <w:i/>
                <w:sz w:val="18"/>
                <w:szCs w:val="18"/>
                <w:lang w:val="en-US"/>
              </w:rPr>
            </w:pPr>
            <w:r w:rsidRPr="005474D1">
              <w:rPr>
                <w:rFonts w:ascii="GHEA Grapalat" w:hAnsi="GHEA Grapalat"/>
                <w:i/>
                <w:sz w:val="18"/>
                <w:szCs w:val="18"/>
                <w:lang w:val="en-US"/>
              </w:rPr>
              <w:t>7</w:t>
            </w:r>
          </w:p>
        </w:tc>
        <w:tc>
          <w:tcPr>
            <w:tcW w:w="8332" w:type="dxa"/>
          </w:tcPr>
          <w:p w:rsidR="00D43D51" w:rsidRPr="005474D1" w:rsidRDefault="00D43D51" w:rsidP="00D43D51">
            <w:pPr>
              <w:pStyle w:val="HTMLPreformatted"/>
              <w:rPr>
                <w:rFonts w:ascii="GHEA Grapalat" w:hAnsi="GHEA Grapalat"/>
                <w:i/>
                <w:sz w:val="18"/>
                <w:szCs w:val="18"/>
              </w:rPr>
            </w:pPr>
            <w:r w:rsidRPr="005474D1">
              <w:rPr>
                <w:rFonts w:ascii="GHEA Grapalat" w:hAnsi="GHEA Grapalat"/>
                <w:i/>
                <w:sz w:val="18"/>
                <w:szCs w:val="18"/>
              </w:rPr>
              <w:t>Сыр / Лори /</w:t>
            </w:r>
          </w:p>
        </w:tc>
      </w:tr>
      <w:tr w:rsidR="00D43D51" w:rsidRPr="005474D1" w:rsidTr="00BC5174">
        <w:trPr>
          <w:jc w:val="center"/>
        </w:trPr>
        <w:tc>
          <w:tcPr>
            <w:tcW w:w="1530" w:type="dxa"/>
            <w:vAlign w:val="center"/>
          </w:tcPr>
          <w:p w:rsidR="00D43D51" w:rsidRPr="005474D1" w:rsidRDefault="00D43D51" w:rsidP="001D1F0F">
            <w:pPr>
              <w:pStyle w:val="BodyTextIndent2"/>
              <w:widowControl w:val="0"/>
              <w:spacing w:line="240" w:lineRule="auto"/>
              <w:ind w:firstLine="0"/>
              <w:jc w:val="center"/>
              <w:rPr>
                <w:rFonts w:ascii="GHEA Grapalat" w:hAnsi="GHEA Grapalat"/>
                <w:i/>
                <w:sz w:val="18"/>
                <w:szCs w:val="18"/>
                <w:lang w:val="en-US"/>
              </w:rPr>
            </w:pPr>
            <w:r w:rsidRPr="005474D1">
              <w:rPr>
                <w:rFonts w:ascii="GHEA Grapalat" w:hAnsi="GHEA Grapalat"/>
                <w:i/>
                <w:sz w:val="18"/>
                <w:szCs w:val="18"/>
                <w:lang w:val="en-US"/>
              </w:rPr>
              <w:t>8</w:t>
            </w:r>
          </w:p>
        </w:tc>
        <w:tc>
          <w:tcPr>
            <w:tcW w:w="8332" w:type="dxa"/>
          </w:tcPr>
          <w:p w:rsidR="00D43D51" w:rsidRPr="005474D1" w:rsidRDefault="00D43D51" w:rsidP="00D43D51">
            <w:pPr>
              <w:pStyle w:val="HTMLPreformatted"/>
              <w:rPr>
                <w:rFonts w:ascii="GHEA Grapalat" w:hAnsi="GHEA Grapalat"/>
                <w:i/>
                <w:sz w:val="18"/>
                <w:szCs w:val="18"/>
              </w:rPr>
            </w:pPr>
            <w:r w:rsidRPr="005474D1">
              <w:rPr>
                <w:rFonts w:ascii="GHEA Grapalat" w:hAnsi="GHEA Grapalat"/>
                <w:i/>
                <w:sz w:val="18"/>
                <w:szCs w:val="18"/>
              </w:rPr>
              <w:t>мацун</w:t>
            </w:r>
          </w:p>
        </w:tc>
      </w:tr>
      <w:tr w:rsidR="00D43D51" w:rsidRPr="005474D1" w:rsidTr="00BC5174">
        <w:trPr>
          <w:jc w:val="center"/>
        </w:trPr>
        <w:tc>
          <w:tcPr>
            <w:tcW w:w="1530" w:type="dxa"/>
            <w:vAlign w:val="center"/>
          </w:tcPr>
          <w:p w:rsidR="00D43D51" w:rsidRPr="005474D1" w:rsidRDefault="00D43D51" w:rsidP="001D1F0F">
            <w:pPr>
              <w:pStyle w:val="BodyTextIndent2"/>
              <w:widowControl w:val="0"/>
              <w:spacing w:line="240" w:lineRule="auto"/>
              <w:ind w:firstLine="0"/>
              <w:jc w:val="center"/>
              <w:rPr>
                <w:rFonts w:ascii="GHEA Grapalat" w:hAnsi="GHEA Grapalat"/>
                <w:i/>
                <w:sz w:val="18"/>
                <w:szCs w:val="18"/>
                <w:lang w:val="en-US"/>
              </w:rPr>
            </w:pPr>
            <w:r w:rsidRPr="005474D1">
              <w:rPr>
                <w:rFonts w:ascii="GHEA Grapalat" w:hAnsi="GHEA Grapalat"/>
                <w:i/>
                <w:sz w:val="18"/>
                <w:szCs w:val="18"/>
                <w:lang w:val="en-US"/>
              </w:rPr>
              <w:t>9</w:t>
            </w:r>
          </w:p>
        </w:tc>
        <w:tc>
          <w:tcPr>
            <w:tcW w:w="8332" w:type="dxa"/>
          </w:tcPr>
          <w:p w:rsidR="00D43D51" w:rsidRPr="005474D1" w:rsidRDefault="00D43D51" w:rsidP="00D43D51">
            <w:pPr>
              <w:pStyle w:val="HTMLPreformatted"/>
              <w:rPr>
                <w:rFonts w:ascii="GHEA Grapalat" w:hAnsi="GHEA Grapalat"/>
                <w:i/>
                <w:sz w:val="18"/>
                <w:szCs w:val="18"/>
              </w:rPr>
            </w:pPr>
            <w:r w:rsidRPr="005474D1">
              <w:rPr>
                <w:rFonts w:ascii="GHEA Grapalat" w:hAnsi="GHEA Grapalat"/>
                <w:i/>
                <w:sz w:val="18"/>
                <w:szCs w:val="18"/>
              </w:rPr>
              <w:t>Сметана / 0,45 кг /</w:t>
            </w:r>
          </w:p>
        </w:tc>
      </w:tr>
      <w:tr w:rsidR="00D43D51" w:rsidRPr="005474D1" w:rsidTr="00BC5174">
        <w:trPr>
          <w:jc w:val="center"/>
        </w:trPr>
        <w:tc>
          <w:tcPr>
            <w:tcW w:w="1530" w:type="dxa"/>
            <w:vAlign w:val="center"/>
          </w:tcPr>
          <w:p w:rsidR="00D43D51" w:rsidRPr="005474D1" w:rsidRDefault="00D43D51" w:rsidP="001D1F0F">
            <w:pPr>
              <w:pStyle w:val="BodyTextIndent2"/>
              <w:widowControl w:val="0"/>
              <w:spacing w:line="240" w:lineRule="auto"/>
              <w:ind w:firstLine="0"/>
              <w:jc w:val="center"/>
              <w:rPr>
                <w:rFonts w:ascii="GHEA Grapalat" w:hAnsi="GHEA Grapalat"/>
                <w:i/>
                <w:sz w:val="18"/>
                <w:szCs w:val="18"/>
                <w:lang w:val="en-US"/>
              </w:rPr>
            </w:pPr>
            <w:r w:rsidRPr="005474D1">
              <w:rPr>
                <w:rFonts w:ascii="GHEA Grapalat" w:hAnsi="GHEA Grapalat"/>
                <w:i/>
                <w:sz w:val="18"/>
                <w:szCs w:val="18"/>
                <w:lang w:val="en-US"/>
              </w:rPr>
              <w:t>10</w:t>
            </w:r>
          </w:p>
        </w:tc>
        <w:tc>
          <w:tcPr>
            <w:tcW w:w="8332" w:type="dxa"/>
          </w:tcPr>
          <w:p w:rsidR="00D43D51" w:rsidRPr="005474D1" w:rsidRDefault="00D43D51" w:rsidP="00D43D51">
            <w:pPr>
              <w:pStyle w:val="HTMLPreformatted"/>
              <w:rPr>
                <w:rFonts w:ascii="GHEA Grapalat" w:hAnsi="GHEA Grapalat"/>
                <w:i/>
                <w:sz w:val="18"/>
                <w:szCs w:val="18"/>
              </w:rPr>
            </w:pPr>
            <w:r w:rsidRPr="005474D1">
              <w:rPr>
                <w:rFonts w:ascii="GHEA Grapalat" w:hAnsi="GHEA Grapalat"/>
                <w:i/>
                <w:sz w:val="18"/>
                <w:szCs w:val="18"/>
              </w:rPr>
              <w:t>Куриная грудка замороженная локально целая</w:t>
            </w:r>
          </w:p>
        </w:tc>
      </w:tr>
      <w:tr w:rsidR="00D43D51" w:rsidRPr="005474D1" w:rsidTr="00BC5174">
        <w:trPr>
          <w:jc w:val="center"/>
        </w:trPr>
        <w:tc>
          <w:tcPr>
            <w:tcW w:w="1530" w:type="dxa"/>
            <w:vAlign w:val="center"/>
          </w:tcPr>
          <w:p w:rsidR="00D43D51" w:rsidRPr="005474D1" w:rsidRDefault="00D43D51" w:rsidP="001D1F0F">
            <w:pPr>
              <w:pStyle w:val="BodyTextIndent2"/>
              <w:widowControl w:val="0"/>
              <w:spacing w:line="240" w:lineRule="auto"/>
              <w:ind w:firstLine="0"/>
              <w:jc w:val="center"/>
              <w:rPr>
                <w:rFonts w:ascii="GHEA Grapalat" w:hAnsi="GHEA Grapalat"/>
                <w:i/>
                <w:sz w:val="18"/>
                <w:szCs w:val="18"/>
                <w:lang w:val="en-US"/>
              </w:rPr>
            </w:pPr>
            <w:r w:rsidRPr="005474D1">
              <w:rPr>
                <w:rFonts w:ascii="GHEA Grapalat" w:hAnsi="GHEA Grapalat"/>
                <w:i/>
                <w:sz w:val="18"/>
                <w:szCs w:val="18"/>
                <w:lang w:val="en-US"/>
              </w:rPr>
              <w:t>11</w:t>
            </w:r>
          </w:p>
        </w:tc>
        <w:tc>
          <w:tcPr>
            <w:tcW w:w="8332" w:type="dxa"/>
          </w:tcPr>
          <w:p w:rsidR="00D43D51" w:rsidRPr="005474D1" w:rsidRDefault="00D43D51" w:rsidP="00D43D51">
            <w:pPr>
              <w:pStyle w:val="HTMLPreformatted"/>
              <w:rPr>
                <w:rFonts w:ascii="GHEA Grapalat" w:hAnsi="GHEA Grapalat"/>
                <w:i/>
                <w:sz w:val="18"/>
                <w:szCs w:val="18"/>
              </w:rPr>
            </w:pPr>
            <w:r w:rsidRPr="005474D1">
              <w:rPr>
                <w:rFonts w:ascii="GHEA Grapalat" w:hAnsi="GHEA Grapalat"/>
                <w:i/>
                <w:sz w:val="18"/>
                <w:szCs w:val="18"/>
              </w:rPr>
              <w:t>Компактный местный</w:t>
            </w:r>
          </w:p>
        </w:tc>
      </w:tr>
      <w:tr w:rsidR="00D43D51" w:rsidRPr="005474D1" w:rsidTr="00BC5174">
        <w:trPr>
          <w:jc w:val="center"/>
        </w:trPr>
        <w:tc>
          <w:tcPr>
            <w:tcW w:w="1530" w:type="dxa"/>
            <w:vAlign w:val="center"/>
          </w:tcPr>
          <w:p w:rsidR="00D43D51" w:rsidRPr="005474D1" w:rsidRDefault="00D43D51" w:rsidP="001D1F0F">
            <w:pPr>
              <w:pStyle w:val="BodyTextIndent2"/>
              <w:widowControl w:val="0"/>
              <w:spacing w:line="240" w:lineRule="auto"/>
              <w:ind w:firstLine="0"/>
              <w:jc w:val="center"/>
              <w:rPr>
                <w:rFonts w:ascii="GHEA Grapalat" w:hAnsi="GHEA Grapalat"/>
                <w:i/>
                <w:sz w:val="18"/>
                <w:szCs w:val="18"/>
                <w:lang w:val="en-US"/>
              </w:rPr>
            </w:pPr>
            <w:r w:rsidRPr="005474D1">
              <w:rPr>
                <w:rFonts w:ascii="GHEA Grapalat" w:hAnsi="GHEA Grapalat"/>
                <w:i/>
                <w:sz w:val="18"/>
                <w:szCs w:val="18"/>
                <w:lang w:val="en-US"/>
              </w:rPr>
              <w:t>12</w:t>
            </w:r>
          </w:p>
        </w:tc>
        <w:tc>
          <w:tcPr>
            <w:tcW w:w="8332" w:type="dxa"/>
          </w:tcPr>
          <w:p w:rsidR="00D43D51" w:rsidRPr="005474D1" w:rsidRDefault="00D43D51" w:rsidP="00D43D51">
            <w:pPr>
              <w:pStyle w:val="HTMLPreformatted"/>
              <w:rPr>
                <w:rFonts w:ascii="GHEA Grapalat" w:hAnsi="GHEA Grapalat"/>
                <w:i/>
                <w:sz w:val="18"/>
                <w:szCs w:val="18"/>
              </w:rPr>
            </w:pPr>
            <w:r w:rsidRPr="005474D1">
              <w:rPr>
                <w:rFonts w:ascii="GHEA Grapalat" w:hAnsi="GHEA Grapalat"/>
                <w:i/>
                <w:sz w:val="18"/>
                <w:szCs w:val="18"/>
              </w:rPr>
              <w:t>Растительное масло</w:t>
            </w:r>
          </w:p>
        </w:tc>
      </w:tr>
      <w:tr w:rsidR="00D43D51" w:rsidRPr="005474D1" w:rsidTr="00BC5174">
        <w:trPr>
          <w:jc w:val="center"/>
        </w:trPr>
        <w:tc>
          <w:tcPr>
            <w:tcW w:w="1530" w:type="dxa"/>
            <w:vAlign w:val="center"/>
          </w:tcPr>
          <w:p w:rsidR="00D43D51" w:rsidRPr="005474D1" w:rsidRDefault="00D43D51" w:rsidP="001D1F0F">
            <w:pPr>
              <w:pStyle w:val="BodyTextIndent2"/>
              <w:widowControl w:val="0"/>
              <w:spacing w:line="240" w:lineRule="auto"/>
              <w:ind w:firstLine="0"/>
              <w:jc w:val="center"/>
              <w:rPr>
                <w:rFonts w:ascii="GHEA Grapalat" w:hAnsi="GHEA Grapalat"/>
                <w:i/>
                <w:sz w:val="18"/>
                <w:szCs w:val="18"/>
                <w:lang w:val="en-US"/>
              </w:rPr>
            </w:pPr>
            <w:r w:rsidRPr="005474D1">
              <w:rPr>
                <w:rFonts w:ascii="GHEA Grapalat" w:hAnsi="GHEA Grapalat"/>
                <w:i/>
                <w:sz w:val="18"/>
                <w:szCs w:val="18"/>
                <w:lang w:val="en-US"/>
              </w:rPr>
              <w:t>13</w:t>
            </w:r>
          </w:p>
        </w:tc>
        <w:tc>
          <w:tcPr>
            <w:tcW w:w="8332" w:type="dxa"/>
          </w:tcPr>
          <w:p w:rsidR="00D43D51" w:rsidRPr="005474D1" w:rsidRDefault="00D43D51" w:rsidP="00D43D51">
            <w:pPr>
              <w:pStyle w:val="HTMLPreformatted"/>
              <w:rPr>
                <w:rFonts w:ascii="GHEA Grapalat" w:hAnsi="GHEA Grapalat"/>
                <w:i/>
                <w:sz w:val="18"/>
                <w:szCs w:val="18"/>
              </w:rPr>
            </w:pPr>
            <w:r w:rsidRPr="005474D1">
              <w:rPr>
                <w:rFonts w:ascii="GHEA Grapalat" w:hAnsi="GHEA Grapalat"/>
                <w:i/>
                <w:sz w:val="18"/>
                <w:szCs w:val="18"/>
              </w:rPr>
              <w:t>Масло / Новая Зеландия /</w:t>
            </w:r>
          </w:p>
        </w:tc>
      </w:tr>
      <w:tr w:rsidR="00D43D51" w:rsidRPr="005474D1" w:rsidTr="00BC5174">
        <w:trPr>
          <w:jc w:val="center"/>
        </w:trPr>
        <w:tc>
          <w:tcPr>
            <w:tcW w:w="1530" w:type="dxa"/>
            <w:vAlign w:val="center"/>
          </w:tcPr>
          <w:p w:rsidR="00D43D51" w:rsidRPr="005474D1" w:rsidRDefault="00D43D51" w:rsidP="001D1F0F">
            <w:pPr>
              <w:pStyle w:val="BodyTextIndent2"/>
              <w:widowControl w:val="0"/>
              <w:spacing w:line="240" w:lineRule="auto"/>
              <w:ind w:firstLine="0"/>
              <w:jc w:val="center"/>
              <w:rPr>
                <w:rFonts w:ascii="GHEA Grapalat" w:hAnsi="GHEA Grapalat"/>
                <w:i/>
                <w:sz w:val="18"/>
                <w:szCs w:val="18"/>
                <w:lang w:val="en-US"/>
              </w:rPr>
            </w:pPr>
            <w:r w:rsidRPr="005474D1">
              <w:rPr>
                <w:rFonts w:ascii="GHEA Grapalat" w:hAnsi="GHEA Grapalat"/>
                <w:i/>
                <w:sz w:val="18"/>
                <w:szCs w:val="18"/>
                <w:lang w:val="en-US"/>
              </w:rPr>
              <w:t>14</w:t>
            </w:r>
          </w:p>
        </w:tc>
        <w:tc>
          <w:tcPr>
            <w:tcW w:w="8332" w:type="dxa"/>
          </w:tcPr>
          <w:p w:rsidR="00D43D51" w:rsidRPr="005474D1" w:rsidRDefault="00D43D51" w:rsidP="00D43D51">
            <w:pPr>
              <w:pStyle w:val="HTMLPreformatted"/>
              <w:rPr>
                <w:rFonts w:ascii="GHEA Grapalat" w:hAnsi="GHEA Grapalat"/>
                <w:i/>
                <w:sz w:val="18"/>
                <w:szCs w:val="18"/>
              </w:rPr>
            </w:pPr>
            <w:r w:rsidRPr="005474D1">
              <w:rPr>
                <w:rFonts w:ascii="GHEA Grapalat" w:hAnsi="GHEA Grapalat"/>
                <w:i/>
                <w:sz w:val="18"/>
                <w:szCs w:val="18"/>
              </w:rPr>
              <w:t>сахар</w:t>
            </w:r>
          </w:p>
        </w:tc>
      </w:tr>
      <w:tr w:rsidR="00D43D51" w:rsidRPr="005474D1" w:rsidTr="00BC5174">
        <w:trPr>
          <w:jc w:val="center"/>
        </w:trPr>
        <w:tc>
          <w:tcPr>
            <w:tcW w:w="1530" w:type="dxa"/>
            <w:vAlign w:val="center"/>
          </w:tcPr>
          <w:p w:rsidR="00D43D51" w:rsidRPr="005474D1" w:rsidRDefault="00D43D51" w:rsidP="001D1F0F">
            <w:pPr>
              <w:pStyle w:val="BodyTextIndent2"/>
              <w:widowControl w:val="0"/>
              <w:spacing w:line="240" w:lineRule="auto"/>
              <w:ind w:firstLine="0"/>
              <w:jc w:val="center"/>
              <w:rPr>
                <w:rFonts w:ascii="GHEA Grapalat" w:hAnsi="GHEA Grapalat"/>
                <w:i/>
                <w:sz w:val="18"/>
                <w:szCs w:val="18"/>
              </w:rPr>
            </w:pPr>
            <w:r w:rsidRPr="005474D1">
              <w:rPr>
                <w:rFonts w:ascii="GHEA Grapalat" w:hAnsi="GHEA Grapalat"/>
                <w:i/>
                <w:sz w:val="18"/>
                <w:szCs w:val="18"/>
              </w:rPr>
              <w:t>15</w:t>
            </w:r>
          </w:p>
        </w:tc>
        <w:tc>
          <w:tcPr>
            <w:tcW w:w="8332" w:type="dxa"/>
          </w:tcPr>
          <w:p w:rsidR="00D43D51" w:rsidRPr="005474D1" w:rsidRDefault="00D43D51" w:rsidP="00D43D51">
            <w:pPr>
              <w:pStyle w:val="HTMLPreformatted"/>
              <w:rPr>
                <w:rFonts w:ascii="GHEA Grapalat" w:hAnsi="GHEA Grapalat"/>
                <w:i/>
                <w:sz w:val="18"/>
                <w:szCs w:val="18"/>
              </w:rPr>
            </w:pPr>
            <w:r w:rsidRPr="005474D1">
              <w:rPr>
                <w:rFonts w:ascii="GHEA Grapalat" w:hAnsi="GHEA Grapalat"/>
                <w:i/>
                <w:sz w:val="18"/>
                <w:szCs w:val="18"/>
              </w:rPr>
              <w:t>Печенье / Гранд Кэнди /</w:t>
            </w:r>
          </w:p>
        </w:tc>
      </w:tr>
      <w:tr w:rsidR="00D43D51" w:rsidRPr="005474D1" w:rsidTr="00BC5174">
        <w:trPr>
          <w:jc w:val="center"/>
        </w:trPr>
        <w:tc>
          <w:tcPr>
            <w:tcW w:w="1530" w:type="dxa"/>
            <w:vAlign w:val="center"/>
          </w:tcPr>
          <w:p w:rsidR="00D43D51" w:rsidRPr="005474D1" w:rsidRDefault="00D43D51" w:rsidP="001D1F0F">
            <w:pPr>
              <w:pStyle w:val="BodyTextIndent2"/>
              <w:widowControl w:val="0"/>
              <w:spacing w:line="240" w:lineRule="auto"/>
              <w:ind w:firstLine="0"/>
              <w:jc w:val="center"/>
              <w:rPr>
                <w:rFonts w:ascii="GHEA Grapalat" w:hAnsi="GHEA Grapalat"/>
                <w:i/>
                <w:sz w:val="18"/>
                <w:szCs w:val="18"/>
              </w:rPr>
            </w:pPr>
            <w:r w:rsidRPr="005474D1">
              <w:rPr>
                <w:rFonts w:ascii="GHEA Grapalat" w:hAnsi="GHEA Grapalat"/>
                <w:i/>
                <w:sz w:val="18"/>
                <w:szCs w:val="18"/>
              </w:rPr>
              <w:t>16</w:t>
            </w:r>
          </w:p>
        </w:tc>
        <w:tc>
          <w:tcPr>
            <w:tcW w:w="8332" w:type="dxa"/>
          </w:tcPr>
          <w:p w:rsidR="00D43D51" w:rsidRPr="005474D1" w:rsidRDefault="00D43D51" w:rsidP="00D43D51">
            <w:pPr>
              <w:pStyle w:val="HTMLPreformatted"/>
              <w:rPr>
                <w:rFonts w:ascii="GHEA Grapalat" w:hAnsi="GHEA Grapalat"/>
                <w:i/>
                <w:sz w:val="18"/>
                <w:szCs w:val="18"/>
              </w:rPr>
            </w:pPr>
            <w:r w:rsidRPr="005474D1">
              <w:rPr>
                <w:rFonts w:ascii="GHEA Grapalat" w:hAnsi="GHEA Grapalat"/>
                <w:i/>
                <w:sz w:val="18"/>
                <w:szCs w:val="18"/>
              </w:rPr>
              <w:t>Огурцы / маринованные /</w:t>
            </w:r>
          </w:p>
        </w:tc>
      </w:tr>
      <w:tr w:rsidR="00D43D51" w:rsidRPr="005474D1" w:rsidTr="00BC5174">
        <w:trPr>
          <w:jc w:val="center"/>
        </w:trPr>
        <w:tc>
          <w:tcPr>
            <w:tcW w:w="1530" w:type="dxa"/>
            <w:vAlign w:val="center"/>
          </w:tcPr>
          <w:p w:rsidR="00D43D51" w:rsidRPr="005474D1" w:rsidRDefault="00D43D51" w:rsidP="001D1F0F">
            <w:pPr>
              <w:pStyle w:val="BodyTextIndent2"/>
              <w:widowControl w:val="0"/>
              <w:spacing w:line="240" w:lineRule="auto"/>
              <w:ind w:firstLine="0"/>
              <w:jc w:val="center"/>
              <w:rPr>
                <w:rFonts w:ascii="GHEA Grapalat" w:hAnsi="GHEA Grapalat"/>
                <w:i/>
                <w:sz w:val="18"/>
                <w:szCs w:val="18"/>
              </w:rPr>
            </w:pPr>
            <w:r w:rsidRPr="005474D1">
              <w:rPr>
                <w:rFonts w:ascii="GHEA Grapalat" w:hAnsi="GHEA Grapalat"/>
                <w:i/>
                <w:sz w:val="18"/>
                <w:szCs w:val="18"/>
              </w:rPr>
              <w:t>17</w:t>
            </w:r>
          </w:p>
        </w:tc>
        <w:tc>
          <w:tcPr>
            <w:tcW w:w="8332" w:type="dxa"/>
          </w:tcPr>
          <w:p w:rsidR="00D43D51" w:rsidRPr="005474D1" w:rsidRDefault="00D43D51" w:rsidP="00D43D51">
            <w:pPr>
              <w:pStyle w:val="HTMLPreformatted"/>
              <w:rPr>
                <w:rFonts w:ascii="GHEA Grapalat" w:hAnsi="GHEA Grapalat"/>
                <w:i/>
                <w:sz w:val="18"/>
                <w:szCs w:val="18"/>
              </w:rPr>
            </w:pPr>
            <w:r w:rsidRPr="005474D1">
              <w:rPr>
                <w:rFonts w:ascii="GHEA Grapalat" w:hAnsi="GHEA Grapalat"/>
                <w:i/>
                <w:sz w:val="18"/>
                <w:szCs w:val="18"/>
              </w:rPr>
              <w:t xml:space="preserve"> Соль еды ,мелкие    </w:t>
            </w:r>
          </w:p>
        </w:tc>
      </w:tr>
    </w:tbl>
    <w:p w:rsidR="00096865" w:rsidRPr="005474D1" w:rsidRDefault="00816505" w:rsidP="001D1F0F">
      <w:pPr>
        <w:pStyle w:val="BodyTextIndent2"/>
        <w:widowControl w:val="0"/>
        <w:spacing w:line="240" w:lineRule="auto"/>
        <w:ind w:firstLine="567"/>
        <w:rPr>
          <w:rFonts w:ascii="GHEA Grapalat" w:hAnsi="GHEA Grapalat"/>
          <w:i/>
        </w:rPr>
      </w:pPr>
      <w:r w:rsidRPr="005474D1">
        <w:rPr>
          <w:rFonts w:ascii="GHEA Grapalat" w:hAnsi="GHEA Grapalat"/>
          <w:i/>
        </w:rPr>
        <w:t xml:space="preserve">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w:t>
      </w:r>
      <w:r w:rsidR="006672E6" w:rsidRPr="005474D1">
        <w:rPr>
          <w:rFonts w:ascii="GHEA Grapalat" w:hAnsi="GHEA Grapalat"/>
          <w:i/>
        </w:rPr>
        <w:t xml:space="preserve">6 </w:t>
      </w:r>
      <w:r w:rsidRPr="005474D1">
        <w:rPr>
          <w:rFonts w:ascii="GHEA Grapalat" w:hAnsi="GHEA Grapalat"/>
          <w:i/>
        </w:rPr>
        <w:t>к настоящему Приглашению.</w:t>
      </w:r>
    </w:p>
    <w:p w:rsidR="0085236E" w:rsidRPr="005474D1" w:rsidRDefault="00845AA5" w:rsidP="001D1F0F">
      <w:pPr>
        <w:pStyle w:val="BodyTextIndent2"/>
        <w:widowControl w:val="0"/>
        <w:spacing w:line="240" w:lineRule="auto"/>
        <w:ind w:firstLine="0"/>
        <w:rPr>
          <w:rFonts w:ascii="GHEA Grapalat" w:hAnsi="GHEA Grapalat"/>
          <w:i/>
        </w:rPr>
      </w:pPr>
      <w:r w:rsidRPr="005474D1">
        <w:rPr>
          <w:rFonts w:ascii="GHEA Grapalat" w:hAnsi="GHEA Grapalat"/>
          <w:i/>
        </w:rPr>
        <w:t>В рамках настоящей процедуры на основании предложения отобранного участника будет предоставлена предоплата в указанных ниже размере и сроках:</w:t>
      </w:r>
    </w:p>
    <w:tbl>
      <w:tblPr>
        <w:tblW w:w="0" w:type="auto"/>
        <w:jc w:val="center"/>
        <w:tblInd w:w="-24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42"/>
        <w:gridCol w:w="3776"/>
      </w:tblGrid>
      <w:tr w:rsidR="0085236E" w:rsidRPr="005474D1" w:rsidTr="001D1F0F">
        <w:trPr>
          <w:jc w:val="center"/>
        </w:trPr>
        <w:tc>
          <w:tcPr>
            <w:tcW w:w="8818" w:type="dxa"/>
            <w:gridSpan w:val="2"/>
          </w:tcPr>
          <w:p w:rsidR="0085236E" w:rsidRPr="005474D1" w:rsidRDefault="0085236E" w:rsidP="00B46D58">
            <w:pPr>
              <w:pStyle w:val="BodyTextIndent2"/>
              <w:widowControl w:val="0"/>
              <w:spacing w:after="120" w:line="240" w:lineRule="auto"/>
              <w:ind w:firstLine="0"/>
              <w:jc w:val="center"/>
              <w:rPr>
                <w:rFonts w:ascii="GHEA Grapalat" w:hAnsi="GHEA Grapalat" w:cs="Sylfaen"/>
                <w:b/>
                <w:i/>
              </w:rPr>
            </w:pPr>
            <w:r w:rsidRPr="005474D1">
              <w:rPr>
                <w:rFonts w:ascii="GHEA Grapalat" w:hAnsi="GHEA Grapalat"/>
                <w:b/>
                <w:i/>
              </w:rPr>
              <w:t>Предоставление предоплаты</w:t>
            </w:r>
          </w:p>
        </w:tc>
      </w:tr>
      <w:tr w:rsidR="0085236E" w:rsidRPr="005474D1" w:rsidTr="001D1F0F">
        <w:trPr>
          <w:jc w:val="center"/>
        </w:trPr>
        <w:tc>
          <w:tcPr>
            <w:tcW w:w="5042" w:type="dxa"/>
            <w:vAlign w:val="center"/>
          </w:tcPr>
          <w:p w:rsidR="0085236E" w:rsidRPr="005474D1" w:rsidRDefault="0085236E" w:rsidP="00B46D58">
            <w:pPr>
              <w:pStyle w:val="BodyTextIndent2"/>
              <w:widowControl w:val="0"/>
              <w:spacing w:after="120" w:line="240" w:lineRule="auto"/>
              <w:ind w:firstLine="0"/>
              <w:jc w:val="center"/>
              <w:rPr>
                <w:rFonts w:ascii="GHEA Grapalat" w:hAnsi="GHEA Grapalat" w:cs="Sylfaen"/>
                <w:b/>
                <w:i/>
              </w:rPr>
            </w:pPr>
            <w:r w:rsidRPr="005474D1">
              <w:rPr>
                <w:rFonts w:ascii="GHEA Grapalat" w:hAnsi="GHEA Grapalat"/>
                <w:b/>
                <w:i/>
              </w:rPr>
              <w:t>максимальный размер (драмы РА)</w:t>
            </w:r>
          </w:p>
        </w:tc>
        <w:tc>
          <w:tcPr>
            <w:tcW w:w="3776" w:type="dxa"/>
            <w:vAlign w:val="center"/>
          </w:tcPr>
          <w:p w:rsidR="0085236E" w:rsidRPr="005474D1" w:rsidRDefault="0085236E" w:rsidP="00B46D58">
            <w:pPr>
              <w:pStyle w:val="BodyTextIndent2"/>
              <w:widowControl w:val="0"/>
              <w:spacing w:after="120" w:line="240" w:lineRule="auto"/>
              <w:ind w:firstLine="0"/>
              <w:jc w:val="center"/>
              <w:rPr>
                <w:rFonts w:ascii="GHEA Grapalat" w:hAnsi="GHEA Grapalat" w:cs="Sylfaen"/>
                <w:b/>
                <w:i/>
              </w:rPr>
            </w:pPr>
            <w:r w:rsidRPr="005474D1">
              <w:rPr>
                <w:rFonts w:ascii="GHEA Grapalat" w:hAnsi="GHEA Grapalat"/>
                <w:b/>
                <w:i/>
              </w:rPr>
              <w:t>срок (месяц, год)</w:t>
            </w:r>
          </w:p>
        </w:tc>
      </w:tr>
      <w:tr w:rsidR="0085236E" w:rsidRPr="005474D1" w:rsidTr="001D1F0F">
        <w:trPr>
          <w:jc w:val="center"/>
        </w:trPr>
        <w:tc>
          <w:tcPr>
            <w:tcW w:w="5042" w:type="dxa"/>
          </w:tcPr>
          <w:p w:rsidR="0085236E" w:rsidRPr="005474D1" w:rsidRDefault="00C4527B" w:rsidP="00B46D58">
            <w:pPr>
              <w:widowControl w:val="0"/>
              <w:spacing w:after="120"/>
              <w:jc w:val="center"/>
              <w:rPr>
                <w:rFonts w:ascii="GHEA Grapalat" w:hAnsi="GHEA Grapalat"/>
                <w:i/>
                <w:sz w:val="20"/>
                <w:szCs w:val="20"/>
                <w:lang w:val="en-US"/>
              </w:rPr>
            </w:pPr>
            <w:r w:rsidRPr="005474D1">
              <w:rPr>
                <w:rFonts w:ascii="GHEA Grapalat" w:hAnsi="GHEA Grapalat"/>
                <w:i/>
                <w:sz w:val="20"/>
                <w:szCs w:val="20"/>
                <w:lang w:val="en-US"/>
              </w:rPr>
              <w:t>-----------------------</w:t>
            </w:r>
          </w:p>
        </w:tc>
        <w:tc>
          <w:tcPr>
            <w:tcW w:w="3776" w:type="dxa"/>
          </w:tcPr>
          <w:p w:rsidR="0085236E" w:rsidRPr="005474D1" w:rsidRDefault="00C4527B" w:rsidP="00B46D58">
            <w:pPr>
              <w:widowControl w:val="0"/>
              <w:spacing w:after="120"/>
              <w:jc w:val="center"/>
              <w:rPr>
                <w:rFonts w:ascii="GHEA Grapalat" w:hAnsi="GHEA Grapalat"/>
                <w:i/>
                <w:sz w:val="20"/>
                <w:szCs w:val="20"/>
                <w:lang w:val="en-US"/>
              </w:rPr>
            </w:pPr>
            <w:r w:rsidRPr="005474D1">
              <w:rPr>
                <w:rFonts w:ascii="GHEA Grapalat" w:hAnsi="GHEA Grapalat"/>
                <w:i/>
                <w:sz w:val="20"/>
                <w:szCs w:val="20"/>
                <w:lang w:val="en-US"/>
              </w:rPr>
              <w:t>----------------------------</w:t>
            </w:r>
          </w:p>
        </w:tc>
      </w:tr>
      <w:tr w:rsidR="0085236E" w:rsidRPr="005474D1" w:rsidTr="001D1F0F">
        <w:trPr>
          <w:jc w:val="center"/>
        </w:trPr>
        <w:tc>
          <w:tcPr>
            <w:tcW w:w="5042" w:type="dxa"/>
          </w:tcPr>
          <w:p w:rsidR="0085236E" w:rsidRPr="005474D1" w:rsidRDefault="0085236E" w:rsidP="00B46D58">
            <w:pPr>
              <w:widowControl w:val="0"/>
              <w:spacing w:after="120"/>
              <w:jc w:val="center"/>
              <w:rPr>
                <w:rFonts w:ascii="GHEA Grapalat" w:hAnsi="GHEA Grapalat"/>
                <w:i/>
                <w:sz w:val="20"/>
                <w:szCs w:val="20"/>
              </w:rPr>
            </w:pPr>
          </w:p>
        </w:tc>
        <w:tc>
          <w:tcPr>
            <w:tcW w:w="3776" w:type="dxa"/>
          </w:tcPr>
          <w:p w:rsidR="0085236E" w:rsidRPr="005474D1" w:rsidRDefault="0085236E" w:rsidP="00B46D58">
            <w:pPr>
              <w:widowControl w:val="0"/>
              <w:spacing w:after="120"/>
              <w:jc w:val="center"/>
              <w:rPr>
                <w:rFonts w:ascii="GHEA Grapalat" w:hAnsi="GHEA Grapalat"/>
                <w:i/>
                <w:sz w:val="20"/>
                <w:szCs w:val="20"/>
              </w:rPr>
            </w:pPr>
          </w:p>
        </w:tc>
      </w:tr>
    </w:tbl>
    <w:p w:rsidR="00096865" w:rsidRPr="005474D1" w:rsidRDefault="0085236E" w:rsidP="00D746CA">
      <w:pPr>
        <w:pStyle w:val="BodyTextIndent2"/>
        <w:widowControl w:val="0"/>
        <w:spacing w:after="160" w:line="240" w:lineRule="auto"/>
        <w:ind w:firstLine="567"/>
        <w:rPr>
          <w:rFonts w:ascii="GHEA Grapalat" w:hAnsi="GHEA Grapalat"/>
          <w:i/>
        </w:rPr>
      </w:pPr>
      <w:r w:rsidRPr="005474D1">
        <w:rPr>
          <w:rFonts w:ascii="GHEA Grapalat" w:hAnsi="GHEA Grapalat"/>
          <w:i/>
        </w:rPr>
        <w:t>При этом предоплата будет предоставлена отобранному участнику на условиях, установленных пунктом 10.</w:t>
      </w:r>
      <w:r w:rsidR="006672E6" w:rsidRPr="005474D1">
        <w:rPr>
          <w:rFonts w:ascii="GHEA Grapalat" w:hAnsi="GHEA Grapalat"/>
          <w:i/>
        </w:rPr>
        <w:t xml:space="preserve">5 </w:t>
      </w:r>
      <w:r w:rsidRPr="005474D1">
        <w:rPr>
          <w:rFonts w:ascii="GHEA Grapalat" w:hAnsi="GHEA Grapalat"/>
          <w:i/>
        </w:rPr>
        <w:t>части 1 настоящего Приглашения, а</w:t>
      </w:r>
      <w:r w:rsidR="00090699" w:rsidRPr="005474D1">
        <w:rPr>
          <w:rFonts w:ascii="Courier New" w:hAnsi="Courier New" w:cs="Courier New"/>
          <w:i/>
          <w:lang w:val="en-US"/>
        </w:rPr>
        <w:t> </w:t>
      </w:r>
      <w:r w:rsidRPr="005474D1">
        <w:rPr>
          <w:rFonts w:ascii="GHEA Grapalat" w:hAnsi="GHEA Grapalat"/>
          <w:i/>
        </w:rPr>
        <w:t>погашение предоплаты будет осуществлено в порядке, установленном заключаемым договором.</w:t>
      </w:r>
      <w:r w:rsidR="00AA7117" w:rsidRPr="005474D1">
        <w:rPr>
          <w:rFonts w:ascii="GHEA Grapalat" w:hAnsi="GHEA Grapalat"/>
          <w:i/>
        </w:rPr>
        <w:t xml:space="preserve"> </w:t>
      </w:r>
    </w:p>
    <w:p w:rsidR="00096865" w:rsidRPr="005474D1" w:rsidRDefault="00693101" w:rsidP="00B46D58">
      <w:pPr>
        <w:widowControl w:val="0"/>
        <w:spacing w:after="160"/>
        <w:jc w:val="center"/>
        <w:rPr>
          <w:rFonts w:ascii="GHEA Grapalat" w:hAnsi="GHEA Grapalat"/>
          <w:b/>
          <w:sz w:val="20"/>
          <w:szCs w:val="20"/>
        </w:rPr>
      </w:pPr>
      <w:r w:rsidRPr="005474D1">
        <w:rPr>
          <w:rFonts w:ascii="GHEA Grapalat" w:hAnsi="GHEA Grapalat"/>
          <w:b/>
          <w:sz w:val="20"/>
          <w:szCs w:val="20"/>
        </w:rPr>
        <w:t>2.</w:t>
      </w:r>
      <w:r w:rsidR="002B32D6" w:rsidRPr="005474D1">
        <w:rPr>
          <w:rFonts w:ascii="GHEA Grapalat" w:hAnsi="GHEA Grapalat"/>
          <w:b/>
          <w:sz w:val="20"/>
          <w:szCs w:val="20"/>
        </w:rPr>
        <w:t xml:space="preserve"> ТРЕБОВАНИЯ К ПРАВУ УЧАСТНИКА НА УЧАСТИЕ, </w:t>
      </w:r>
      <w:r w:rsidRPr="005474D1">
        <w:rPr>
          <w:rFonts w:ascii="GHEA Grapalat" w:hAnsi="GHEA Grapalat"/>
          <w:b/>
          <w:sz w:val="20"/>
          <w:szCs w:val="20"/>
        </w:rPr>
        <w:br/>
      </w:r>
      <w:r w:rsidR="002B32D6" w:rsidRPr="005474D1">
        <w:rPr>
          <w:rFonts w:ascii="GHEA Grapalat" w:hAnsi="GHEA Grapalat"/>
          <w:b/>
          <w:sz w:val="20"/>
          <w:szCs w:val="20"/>
        </w:rPr>
        <w:t xml:space="preserve">КВАЛИФИКАЦИОННЫЕ КРИТЕРИИ И ПОРЯДОК ИХ ОЦЕНКИ </w:t>
      </w:r>
    </w:p>
    <w:p w:rsidR="00753E6E" w:rsidRPr="005474D1" w:rsidRDefault="00096865" w:rsidP="001D1F0F">
      <w:pPr>
        <w:widowControl w:val="0"/>
        <w:tabs>
          <w:tab w:val="left" w:pos="1134"/>
        </w:tabs>
        <w:jc w:val="both"/>
        <w:rPr>
          <w:rFonts w:ascii="GHEA Grapalat" w:hAnsi="GHEA Grapalat" w:cs="Arial Armenian"/>
          <w:i/>
          <w:sz w:val="20"/>
          <w:szCs w:val="20"/>
        </w:rPr>
      </w:pPr>
      <w:r w:rsidRPr="005474D1">
        <w:rPr>
          <w:rFonts w:ascii="GHEA Grapalat" w:hAnsi="GHEA Grapalat"/>
          <w:i/>
          <w:sz w:val="20"/>
          <w:szCs w:val="20"/>
        </w:rPr>
        <w:t>2.1</w:t>
      </w:r>
      <w:r w:rsidR="008E6E51" w:rsidRPr="005474D1">
        <w:rPr>
          <w:rFonts w:ascii="GHEA Grapalat" w:hAnsi="GHEA Grapalat"/>
          <w:i/>
          <w:sz w:val="20"/>
          <w:szCs w:val="20"/>
        </w:rPr>
        <w:t>.</w:t>
      </w:r>
      <w:r w:rsidRPr="005474D1">
        <w:rPr>
          <w:rFonts w:ascii="GHEA Grapalat" w:hAnsi="GHEA Grapalat"/>
          <w:i/>
          <w:sz w:val="20"/>
          <w:szCs w:val="20"/>
        </w:rPr>
        <w:t>В настоящей процедуре не имеют права участвовать лица:</w:t>
      </w:r>
    </w:p>
    <w:p w:rsidR="00753E6E" w:rsidRPr="005474D1" w:rsidRDefault="00753E6E" w:rsidP="001D1F0F">
      <w:pPr>
        <w:widowControl w:val="0"/>
        <w:tabs>
          <w:tab w:val="left" w:pos="1134"/>
        </w:tabs>
        <w:jc w:val="both"/>
        <w:rPr>
          <w:rFonts w:ascii="GHEA Grapalat" w:hAnsi="GHEA Grapalat"/>
          <w:i/>
          <w:sz w:val="20"/>
          <w:szCs w:val="20"/>
        </w:rPr>
      </w:pPr>
      <w:r w:rsidRPr="005474D1">
        <w:rPr>
          <w:rFonts w:ascii="GHEA Grapalat" w:hAnsi="GHEA Grapalat"/>
          <w:i/>
          <w:sz w:val="20"/>
          <w:szCs w:val="20"/>
        </w:rPr>
        <w:t xml:space="preserve">1)которые на день подачи заявки в судебном порядке признаны банкротом; </w:t>
      </w:r>
    </w:p>
    <w:p w:rsidR="00753E6E" w:rsidRPr="005474D1" w:rsidRDefault="00753E6E" w:rsidP="001D1F0F">
      <w:pPr>
        <w:widowControl w:val="0"/>
        <w:tabs>
          <w:tab w:val="left" w:pos="1134"/>
          <w:tab w:val="left" w:pos="7200"/>
        </w:tabs>
        <w:jc w:val="both"/>
        <w:rPr>
          <w:rFonts w:ascii="GHEA Grapalat" w:hAnsi="GHEA Grapalat"/>
          <w:i/>
          <w:sz w:val="20"/>
          <w:szCs w:val="20"/>
        </w:rPr>
      </w:pPr>
      <w:r w:rsidRPr="005474D1">
        <w:rPr>
          <w:rFonts w:ascii="GHEA Grapalat" w:hAnsi="GHEA Grapalat"/>
          <w:i/>
          <w:sz w:val="20"/>
          <w:szCs w:val="20"/>
        </w:rPr>
        <w:t>2)которые на день подачи заявки имеют просроченные обязательства по контролируемым налоговым органом доходам в размере до одного процента от представленного ими ценового предложения, но не превышающие пятьдесят тысяч драмов Республики Армения;</w:t>
      </w:r>
    </w:p>
    <w:p w:rsidR="00D746CA" w:rsidRPr="005474D1" w:rsidRDefault="00753E6E" w:rsidP="001D1F0F">
      <w:pPr>
        <w:widowControl w:val="0"/>
        <w:tabs>
          <w:tab w:val="left" w:pos="1134"/>
        </w:tabs>
        <w:jc w:val="both"/>
        <w:rPr>
          <w:rFonts w:ascii="GHEA Grapalat" w:hAnsi="GHEA Grapalat"/>
          <w:i/>
          <w:sz w:val="20"/>
          <w:szCs w:val="20"/>
        </w:rPr>
      </w:pPr>
      <w:r w:rsidRPr="005474D1">
        <w:rPr>
          <w:rFonts w:ascii="GHEA Grapalat" w:hAnsi="GHEA Grapalat"/>
          <w:i/>
          <w:sz w:val="20"/>
          <w:szCs w:val="20"/>
        </w:rPr>
        <w:t>3)которые или представитель исполнительного органа которых в течение трех лет, предшествующих дню подачи заявки, были осуждены за</w:t>
      </w:r>
      <w:r w:rsidR="003240F7" w:rsidRPr="005474D1">
        <w:rPr>
          <w:rFonts w:ascii="Courier New" w:hAnsi="Courier New" w:cs="Courier New"/>
          <w:i/>
          <w:sz w:val="20"/>
          <w:szCs w:val="20"/>
          <w:lang w:val="en-US"/>
        </w:rPr>
        <w:t> </w:t>
      </w:r>
      <w:r w:rsidRPr="005474D1">
        <w:rPr>
          <w:rFonts w:ascii="GHEA Grapalat" w:hAnsi="GHEA Grapalat"/>
          <w:i/>
          <w:sz w:val="20"/>
          <w:szCs w:val="20"/>
        </w:rPr>
        <w:t xml:space="preserve">финансирование терроризма, </w:t>
      </w:r>
    </w:p>
    <w:p w:rsidR="00753E6E" w:rsidRPr="005474D1" w:rsidRDefault="00753E6E" w:rsidP="001D1F0F">
      <w:pPr>
        <w:widowControl w:val="0"/>
        <w:tabs>
          <w:tab w:val="left" w:pos="1134"/>
        </w:tabs>
        <w:jc w:val="both"/>
        <w:rPr>
          <w:rFonts w:ascii="GHEA Grapalat" w:hAnsi="GHEA Grapalat"/>
          <w:i/>
          <w:sz w:val="20"/>
          <w:szCs w:val="20"/>
        </w:rPr>
      </w:pPr>
      <w:r w:rsidRPr="005474D1">
        <w:rPr>
          <w:rFonts w:ascii="GHEA Grapalat" w:hAnsi="GHEA Grapalat"/>
          <w:i/>
          <w:sz w:val="20"/>
          <w:szCs w:val="20"/>
        </w:rPr>
        <w:t>эксплуатацию детей или преступление, включающее трафикинг людей, создание преступного сообщества или участие в</w:t>
      </w:r>
      <w:r w:rsidR="003240F7" w:rsidRPr="005474D1">
        <w:rPr>
          <w:rFonts w:ascii="Courier New" w:hAnsi="Courier New" w:cs="Courier New"/>
          <w:i/>
          <w:sz w:val="20"/>
          <w:szCs w:val="20"/>
          <w:lang w:val="en-US"/>
        </w:rPr>
        <w:t> </w:t>
      </w:r>
      <w:r w:rsidRPr="005474D1">
        <w:rPr>
          <w:rFonts w:ascii="GHEA Grapalat" w:hAnsi="GHEA Grapalat"/>
          <w:i/>
          <w:sz w:val="20"/>
          <w:szCs w:val="20"/>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снята или по</w:t>
      </w:r>
      <w:r w:rsidR="003240F7" w:rsidRPr="005474D1">
        <w:rPr>
          <w:rFonts w:ascii="GHEA Grapalat" w:hAnsi="GHEA Grapalat"/>
          <w:i/>
          <w:sz w:val="20"/>
          <w:szCs w:val="20"/>
        </w:rPr>
        <w:t>гашена;</w:t>
      </w:r>
    </w:p>
    <w:p w:rsidR="00753E6E" w:rsidRPr="005474D1" w:rsidRDefault="00753E6E" w:rsidP="001D1F0F">
      <w:pPr>
        <w:widowControl w:val="0"/>
        <w:tabs>
          <w:tab w:val="left" w:pos="1134"/>
        </w:tabs>
        <w:jc w:val="both"/>
        <w:rPr>
          <w:rFonts w:ascii="GHEA Grapalat" w:hAnsi="GHEA Grapalat"/>
          <w:i/>
          <w:sz w:val="20"/>
          <w:szCs w:val="20"/>
        </w:rPr>
      </w:pPr>
      <w:r w:rsidRPr="005474D1">
        <w:rPr>
          <w:rFonts w:ascii="GHEA Grapalat" w:hAnsi="GHEA Grapalat"/>
          <w:i/>
          <w:sz w:val="20"/>
          <w:szCs w:val="20"/>
        </w:rPr>
        <w:t xml:space="preserve">4)в отношении которых в течение одного года, предшествующего дню подачи заявки, имеется вынесенный в установленном законом порядке необжалуемый административный акт за антиконкурентное соглашение или </w:t>
      </w:r>
      <w:r w:rsidRPr="005474D1">
        <w:rPr>
          <w:rFonts w:ascii="GHEA Grapalat" w:hAnsi="GHEA Grapalat"/>
          <w:i/>
          <w:sz w:val="20"/>
          <w:szCs w:val="20"/>
        </w:rPr>
        <w:lastRenderedPageBreak/>
        <w:t>злоупотребление доминирующим положением в сфере закупок;</w:t>
      </w:r>
    </w:p>
    <w:p w:rsidR="00753E6E" w:rsidRPr="005474D1" w:rsidRDefault="00753E6E" w:rsidP="001D1F0F">
      <w:pPr>
        <w:widowControl w:val="0"/>
        <w:tabs>
          <w:tab w:val="left" w:pos="1134"/>
        </w:tabs>
        <w:jc w:val="both"/>
        <w:rPr>
          <w:rFonts w:ascii="GHEA Grapalat" w:hAnsi="GHEA Grapalat"/>
          <w:i/>
          <w:sz w:val="20"/>
          <w:szCs w:val="20"/>
        </w:rPr>
      </w:pPr>
      <w:r w:rsidRPr="005474D1">
        <w:rPr>
          <w:rFonts w:ascii="GHEA Grapalat" w:hAnsi="GHEA Grapalat"/>
          <w:i/>
          <w:sz w:val="20"/>
          <w:szCs w:val="20"/>
        </w:rPr>
        <w:t>5)которые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sidRPr="005474D1">
        <w:rPr>
          <w:rFonts w:ascii="Courier New" w:hAnsi="Courier New" w:cs="Courier New"/>
          <w:i/>
          <w:sz w:val="20"/>
          <w:szCs w:val="20"/>
          <w:lang w:val="en-US"/>
        </w:rPr>
        <w:t> </w:t>
      </w:r>
      <w:r w:rsidRPr="005474D1">
        <w:rPr>
          <w:rFonts w:ascii="GHEA Grapalat" w:hAnsi="GHEA Grapalat"/>
          <w:i/>
          <w:sz w:val="20"/>
          <w:szCs w:val="20"/>
        </w:rPr>
        <w:t xml:space="preserve">закупках; </w:t>
      </w:r>
    </w:p>
    <w:p w:rsidR="00753E6E" w:rsidRPr="005474D1" w:rsidRDefault="00753E6E" w:rsidP="001D1F0F">
      <w:pPr>
        <w:widowControl w:val="0"/>
        <w:tabs>
          <w:tab w:val="left" w:pos="1134"/>
        </w:tabs>
        <w:jc w:val="both"/>
        <w:rPr>
          <w:rFonts w:ascii="GHEA Grapalat" w:hAnsi="GHEA Grapalat"/>
          <w:i/>
          <w:sz w:val="20"/>
          <w:szCs w:val="20"/>
        </w:rPr>
      </w:pPr>
      <w:r w:rsidRPr="005474D1">
        <w:rPr>
          <w:rFonts w:ascii="GHEA Grapalat" w:hAnsi="GHEA Grapalat"/>
          <w:i/>
          <w:sz w:val="20"/>
          <w:szCs w:val="20"/>
        </w:rPr>
        <w:t>6)которые по состоянию на день подачи заявки включены в список участников, не имеющих права на участие в процессе закупок.</w:t>
      </w:r>
    </w:p>
    <w:p w:rsidR="00990561" w:rsidRPr="005474D1" w:rsidRDefault="00990561" w:rsidP="001D1F0F">
      <w:pPr>
        <w:widowControl w:val="0"/>
        <w:tabs>
          <w:tab w:val="left" w:pos="1134"/>
        </w:tabs>
        <w:jc w:val="both"/>
        <w:rPr>
          <w:rFonts w:ascii="GHEA Grapalat" w:hAnsi="GHEA Grapalat" w:cs="Sylfaen"/>
          <w:i/>
          <w:sz w:val="20"/>
          <w:szCs w:val="20"/>
        </w:rPr>
      </w:pPr>
      <w:r w:rsidRPr="005474D1">
        <w:rPr>
          <w:rFonts w:ascii="GHEA Grapalat" w:hAnsi="GHEA Grapalat"/>
          <w:i/>
          <w:sz w:val="20"/>
          <w:szCs w:val="20"/>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753E6E" w:rsidRPr="005474D1" w:rsidRDefault="00753E6E" w:rsidP="001D1F0F">
      <w:pPr>
        <w:widowControl w:val="0"/>
        <w:tabs>
          <w:tab w:val="left" w:pos="1134"/>
        </w:tabs>
        <w:jc w:val="both"/>
        <w:rPr>
          <w:rFonts w:ascii="GHEA Grapalat" w:hAnsi="GHEA Grapalat" w:cs="Sylfaen"/>
          <w:i/>
          <w:sz w:val="20"/>
          <w:szCs w:val="20"/>
        </w:rPr>
      </w:pPr>
      <w:r w:rsidRPr="005474D1">
        <w:rPr>
          <w:rFonts w:ascii="GHEA Grapalat" w:hAnsi="GHEA Grapalat"/>
          <w:i/>
          <w:sz w:val="20"/>
          <w:szCs w:val="20"/>
        </w:rPr>
        <w:t>2.2.Для оценки права на участие участник должен представить в заявке утвержденное им письменное объявление, предусмотренное пунктом 2.2.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BA3554" w:rsidRPr="005474D1" w:rsidRDefault="00BA3554" w:rsidP="001D1F0F">
      <w:pPr>
        <w:widowControl w:val="0"/>
        <w:tabs>
          <w:tab w:val="left" w:pos="1134"/>
        </w:tabs>
        <w:jc w:val="both"/>
        <w:rPr>
          <w:rFonts w:ascii="GHEA Grapalat" w:hAnsi="GHEA Grapalat"/>
          <w:i/>
          <w:sz w:val="20"/>
          <w:szCs w:val="20"/>
        </w:rPr>
      </w:pPr>
      <w:r w:rsidRPr="005474D1">
        <w:rPr>
          <w:rFonts w:ascii="GHEA Grapalat" w:hAnsi="GHEA Grapalat"/>
          <w:i/>
          <w:sz w:val="20"/>
          <w:szCs w:val="20"/>
        </w:rPr>
        <w:t>2.3</w:t>
      </w:r>
      <w:r w:rsidR="003240F7" w:rsidRPr="005474D1">
        <w:rPr>
          <w:rFonts w:ascii="GHEA Grapalat" w:hAnsi="GHEA Grapalat"/>
          <w:i/>
          <w:sz w:val="20"/>
          <w:szCs w:val="20"/>
        </w:rPr>
        <w:t>.</w:t>
      </w:r>
      <w:r w:rsidRPr="005474D1">
        <w:rPr>
          <w:rFonts w:ascii="GHEA Grapalat" w:hAnsi="GHEA Grapalat"/>
          <w:i/>
          <w:sz w:val="20"/>
          <w:szCs w:val="20"/>
        </w:rPr>
        <w:t>Запрещается одновременное участие в настоящей процедуре</w:t>
      </w:r>
      <w:r w:rsidR="00F4264D" w:rsidRPr="005474D1">
        <w:rPr>
          <w:rFonts w:ascii="GHEA Grapalat" w:hAnsi="GHEA Grapalat"/>
          <w:i/>
          <w:sz w:val="20"/>
          <w:szCs w:val="20"/>
        </w:rPr>
        <w:t xml:space="preserve"> (</w:t>
      </w:r>
      <w:r w:rsidR="00DA4643" w:rsidRPr="005474D1">
        <w:rPr>
          <w:rFonts w:ascii="GHEA Grapalat" w:hAnsi="GHEA Grapalat"/>
          <w:i/>
          <w:sz w:val="20"/>
          <w:szCs w:val="20"/>
        </w:rPr>
        <w:t>на о</w:t>
      </w:r>
      <w:r w:rsidR="00EE7758" w:rsidRPr="005474D1">
        <w:rPr>
          <w:rFonts w:ascii="GHEA Grapalat" w:hAnsi="GHEA Grapalat"/>
          <w:i/>
          <w:sz w:val="20"/>
          <w:szCs w:val="20"/>
        </w:rPr>
        <w:t>дин и тот же</w:t>
      </w:r>
      <w:r w:rsidR="00DA4643" w:rsidRPr="005474D1">
        <w:rPr>
          <w:rFonts w:ascii="GHEA Grapalat" w:hAnsi="GHEA Grapalat"/>
          <w:i/>
          <w:sz w:val="20"/>
          <w:szCs w:val="20"/>
        </w:rPr>
        <w:t xml:space="preserve"> лот</w:t>
      </w:r>
      <w:r w:rsidR="00F4264D" w:rsidRPr="005474D1">
        <w:rPr>
          <w:rFonts w:ascii="GHEA Grapalat" w:hAnsi="GHEA Grapalat"/>
          <w:i/>
          <w:sz w:val="20"/>
          <w:szCs w:val="20"/>
        </w:rPr>
        <w:t>)</w:t>
      </w:r>
      <w:r w:rsidRPr="005474D1">
        <w:rPr>
          <w:rFonts w:ascii="GHEA Grapalat" w:hAnsi="GHEA Grapalat"/>
          <w:i/>
          <w:sz w:val="20"/>
          <w:szCs w:val="20"/>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D5674E" w:rsidRPr="005474D1" w:rsidRDefault="009F18D0" w:rsidP="001D1F0F">
      <w:pPr>
        <w:pStyle w:val="NormalWeb"/>
        <w:widowControl w:val="0"/>
        <w:tabs>
          <w:tab w:val="left" w:pos="1134"/>
        </w:tabs>
        <w:spacing w:before="0" w:beforeAutospacing="0" w:after="0" w:afterAutospacing="0"/>
        <w:jc w:val="both"/>
        <w:rPr>
          <w:rFonts w:ascii="GHEA Grapalat" w:hAnsi="GHEA Grapalat"/>
          <w:i/>
          <w:sz w:val="20"/>
          <w:szCs w:val="20"/>
        </w:rPr>
      </w:pPr>
      <w:r w:rsidRPr="005474D1">
        <w:rPr>
          <w:rFonts w:ascii="GHEA Grapalat" w:hAnsi="GHEA Grapalat"/>
          <w:i/>
          <w:sz w:val="20"/>
          <w:szCs w:val="20"/>
        </w:rPr>
        <w:t>По смыслу пункта 119 Порядка:</w:t>
      </w:r>
    </w:p>
    <w:p w:rsidR="00D5674E" w:rsidRPr="005474D1" w:rsidRDefault="00D5674E" w:rsidP="001D1F0F">
      <w:pPr>
        <w:pStyle w:val="NormalWeb"/>
        <w:widowControl w:val="0"/>
        <w:tabs>
          <w:tab w:val="left" w:pos="1134"/>
        </w:tabs>
        <w:spacing w:before="0" w:beforeAutospacing="0" w:after="0" w:afterAutospacing="0"/>
        <w:jc w:val="both"/>
        <w:rPr>
          <w:rFonts w:ascii="GHEA Grapalat" w:hAnsi="GHEA Grapalat"/>
          <w:i/>
          <w:color w:val="000000"/>
          <w:sz w:val="20"/>
          <w:szCs w:val="20"/>
        </w:rPr>
      </w:pPr>
      <w:r w:rsidRPr="005474D1">
        <w:rPr>
          <w:rFonts w:ascii="GHEA Grapalat" w:hAnsi="GHEA Grapalat"/>
          <w:i/>
          <w:sz w:val="20"/>
          <w:szCs w:val="20"/>
        </w:rPr>
        <w:t>1)физические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5474D1">
        <w:rPr>
          <w:rFonts w:ascii="GHEA Grapalat" w:hAnsi="GHEA Grapalat"/>
          <w:i/>
          <w:color w:val="000000"/>
          <w:sz w:val="20"/>
          <w:szCs w:val="20"/>
        </w:rPr>
        <w:t xml:space="preserve"> </w:t>
      </w:r>
    </w:p>
    <w:p w:rsidR="00D5674E" w:rsidRPr="005474D1" w:rsidRDefault="00D5674E" w:rsidP="001D1F0F">
      <w:pPr>
        <w:pStyle w:val="NormalWeb"/>
        <w:widowControl w:val="0"/>
        <w:tabs>
          <w:tab w:val="left" w:pos="1134"/>
        </w:tabs>
        <w:spacing w:before="0" w:beforeAutospacing="0" w:after="0" w:afterAutospacing="0"/>
        <w:jc w:val="both"/>
        <w:rPr>
          <w:rFonts w:ascii="GHEA Grapalat" w:hAnsi="GHEA Grapalat"/>
          <w:i/>
          <w:color w:val="000000"/>
          <w:sz w:val="20"/>
          <w:szCs w:val="20"/>
        </w:rPr>
      </w:pPr>
      <w:r w:rsidRPr="005474D1">
        <w:rPr>
          <w:rFonts w:ascii="GHEA Grapalat" w:hAnsi="GHEA Grapalat"/>
          <w:i/>
          <w:color w:val="000000"/>
          <w:sz w:val="20"/>
          <w:szCs w:val="20"/>
        </w:rPr>
        <w:t>2)физические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D5674E" w:rsidRPr="005474D1" w:rsidRDefault="00D5674E" w:rsidP="001D1F0F">
      <w:pPr>
        <w:pStyle w:val="NormalWeb"/>
        <w:widowControl w:val="0"/>
        <w:tabs>
          <w:tab w:val="left" w:pos="1134"/>
        </w:tabs>
        <w:spacing w:before="0" w:beforeAutospacing="0" w:after="0" w:afterAutospacing="0"/>
        <w:jc w:val="both"/>
        <w:rPr>
          <w:rFonts w:ascii="GHEA Grapalat" w:hAnsi="GHEA Grapalat"/>
          <w:i/>
          <w:color w:val="000000"/>
          <w:sz w:val="20"/>
          <w:szCs w:val="20"/>
        </w:rPr>
      </w:pPr>
      <w:r w:rsidRPr="005474D1">
        <w:rPr>
          <w:rFonts w:ascii="GHEA Grapalat" w:hAnsi="GHEA Grapalat"/>
          <w:i/>
          <w:color w:val="000000"/>
          <w:sz w:val="20"/>
          <w:szCs w:val="20"/>
        </w:rPr>
        <w:t>а.участником, распоряжающимся более чем десятью процентами акций данного юридического лица;</w:t>
      </w:r>
    </w:p>
    <w:p w:rsidR="00D5674E" w:rsidRPr="005474D1" w:rsidRDefault="00D5674E" w:rsidP="001D1F0F">
      <w:pPr>
        <w:pStyle w:val="NormalWeb"/>
        <w:widowControl w:val="0"/>
        <w:tabs>
          <w:tab w:val="left" w:pos="1134"/>
        </w:tabs>
        <w:spacing w:before="0" w:beforeAutospacing="0" w:after="0" w:afterAutospacing="0"/>
        <w:jc w:val="both"/>
        <w:rPr>
          <w:rFonts w:ascii="GHEA Grapalat" w:hAnsi="GHEA Grapalat"/>
          <w:i/>
          <w:color w:val="000000"/>
          <w:sz w:val="20"/>
          <w:szCs w:val="20"/>
        </w:rPr>
      </w:pPr>
      <w:r w:rsidRPr="005474D1">
        <w:rPr>
          <w:rFonts w:ascii="GHEA Grapalat" w:hAnsi="GHEA Grapalat"/>
          <w:i/>
          <w:color w:val="000000"/>
          <w:sz w:val="20"/>
          <w:szCs w:val="20"/>
        </w:rPr>
        <w:t>б.лицом, имеющим возможность предопределять решения юридического лица иным, не запрещенным законодательством Республики Армения образом;</w:t>
      </w:r>
    </w:p>
    <w:p w:rsidR="00D5674E" w:rsidRPr="005474D1" w:rsidRDefault="00D5674E" w:rsidP="001D1F0F">
      <w:pPr>
        <w:pStyle w:val="NormalWeb"/>
        <w:widowControl w:val="0"/>
        <w:tabs>
          <w:tab w:val="left" w:pos="1134"/>
        </w:tabs>
        <w:spacing w:before="0" w:beforeAutospacing="0" w:after="0" w:afterAutospacing="0"/>
        <w:jc w:val="both"/>
        <w:rPr>
          <w:rFonts w:ascii="GHEA Grapalat" w:hAnsi="GHEA Grapalat"/>
          <w:i/>
          <w:color w:val="000000"/>
          <w:sz w:val="20"/>
          <w:szCs w:val="20"/>
        </w:rPr>
      </w:pPr>
      <w:r w:rsidRPr="005474D1">
        <w:rPr>
          <w:rFonts w:ascii="GHEA Grapalat" w:hAnsi="GHEA Grapalat"/>
          <w:i/>
          <w:color w:val="000000"/>
          <w:sz w:val="20"/>
          <w:szCs w:val="20"/>
        </w:rPr>
        <w:t>в.председателем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D5674E" w:rsidRPr="005474D1" w:rsidRDefault="00D5674E" w:rsidP="001D1F0F">
      <w:pPr>
        <w:pStyle w:val="NormalWeb"/>
        <w:widowControl w:val="0"/>
        <w:tabs>
          <w:tab w:val="left" w:pos="1134"/>
        </w:tabs>
        <w:spacing w:before="0" w:beforeAutospacing="0" w:after="0" w:afterAutospacing="0"/>
        <w:jc w:val="both"/>
        <w:rPr>
          <w:rFonts w:ascii="GHEA Grapalat" w:hAnsi="GHEA Grapalat"/>
          <w:i/>
          <w:color w:val="000000"/>
          <w:sz w:val="20"/>
          <w:szCs w:val="20"/>
        </w:rPr>
      </w:pPr>
      <w:r w:rsidRPr="005474D1">
        <w:rPr>
          <w:rFonts w:ascii="GHEA Grapalat" w:hAnsi="GHEA Grapalat"/>
          <w:i/>
          <w:color w:val="000000"/>
          <w:sz w:val="20"/>
          <w:szCs w:val="20"/>
        </w:rPr>
        <w:t>г.сотрудником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D5674E" w:rsidRPr="005474D1" w:rsidRDefault="00D5674E" w:rsidP="001D1F0F">
      <w:pPr>
        <w:pStyle w:val="NormalWeb"/>
        <w:widowControl w:val="0"/>
        <w:tabs>
          <w:tab w:val="left" w:pos="1134"/>
        </w:tabs>
        <w:spacing w:before="0" w:beforeAutospacing="0" w:after="0" w:afterAutospacing="0"/>
        <w:jc w:val="both"/>
        <w:rPr>
          <w:rFonts w:ascii="GHEA Grapalat" w:hAnsi="GHEA Grapalat"/>
          <w:i/>
          <w:color w:val="000000"/>
          <w:sz w:val="20"/>
          <w:szCs w:val="20"/>
        </w:rPr>
      </w:pPr>
      <w:r w:rsidRPr="005474D1">
        <w:rPr>
          <w:rFonts w:ascii="GHEA Grapalat" w:hAnsi="GHEA Grapalat"/>
          <w:i/>
          <w:sz w:val="20"/>
          <w:szCs w:val="20"/>
        </w:rPr>
        <w:t>3)участники, не имеющие статуса физического лица, считаются взаимосвязанными, если:</w:t>
      </w:r>
    </w:p>
    <w:p w:rsidR="00D5674E" w:rsidRPr="005474D1" w:rsidRDefault="00D5674E" w:rsidP="001D1F0F">
      <w:pPr>
        <w:pStyle w:val="NormalWeb"/>
        <w:widowControl w:val="0"/>
        <w:tabs>
          <w:tab w:val="left" w:pos="1134"/>
        </w:tabs>
        <w:spacing w:before="0" w:beforeAutospacing="0" w:after="0" w:afterAutospacing="0"/>
        <w:jc w:val="both"/>
        <w:rPr>
          <w:rFonts w:ascii="GHEA Grapalat" w:hAnsi="GHEA Grapalat"/>
          <w:i/>
          <w:color w:val="000000"/>
          <w:sz w:val="20"/>
          <w:szCs w:val="20"/>
        </w:rPr>
      </w:pPr>
      <w:r w:rsidRPr="005474D1">
        <w:rPr>
          <w:rFonts w:ascii="GHEA Grapalat" w:hAnsi="GHEA Grapalat"/>
          <w:i/>
          <w:color w:val="000000"/>
          <w:sz w:val="20"/>
          <w:szCs w:val="20"/>
        </w:rPr>
        <w:t>а.данное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sidRPr="005474D1">
        <w:rPr>
          <w:rFonts w:ascii="Courier New" w:hAnsi="Courier New" w:cs="Courier New"/>
          <w:i/>
          <w:color w:val="000000"/>
          <w:sz w:val="20"/>
          <w:szCs w:val="20"/>
          <w:lang w:val="en-US"/>
        </w:rPr>
        <w:t> </w:t>
      </w:r>
      <w:r w:rsidRPr="005474D1">
        <w:rPr>
          <w:rFonts w:ascii="GHEA Grapalat" w:hAnsi="GHEA Grapalat"/>
          <w:i/>
          <w:color w:val="000000"/>
          <w:sz w:val="20"/>
          <w:szCs w:val="20"/>
        </w:rPr>
        <w:t>лица;</w:t>
      </w:r>
    </w:p>
    <w:p w:rsidR="00D5674E" w:rsidRPr="005474D1" w:rsidRDefault="00D5674E" w:rsidP="001D1F0F">
      <w:pPr>
        <w:pStyle w:val="NormalWeb"/>
        <w:widowControl w:val="0"/>
        <w:tabs>
          <w:tab w:val="left" w:pos="1134"/>
        </w:tabs>
        <w:spacing w:before="0" w:beforeAutospacing="0" w:after="0" w:afterAutospacing="0"/>
        <w:jc w:val="both"/>
        <w:rPr>
          <w:rFonts w:ascii="GHEA Grapalat" w:hAnsi="GHEA Grapalat"/>
          <w:i/>
          <w:color w:val="000000"/>
          <w:sz w:val="20"/>
          <w:szCs w:val="20"/>
        </w:rPr>
      </w:pPr>
      <w:r w:rsidRPr="005474D1">
        <w:rPr>
          <w:rFonts w:ascii="GHEA Grapalat" w:hAnsi="GHEA Grapalat"/>
          <w:i/>
          <w:color w:val="000000"/>
          <w:sz w:val="20"/>
          <w:szCs w:val="20"/>
        </w:rPr>
        <w:t>б.участник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D5674E" w:rsidRPr="005474D1" w:rsidRDefault="00D5674E" w:rsidP="001D1F0F">
      <w:pPr>
        <w:pStyle w:val="NormalWeb"/>
        <w:widowControl w:val="0"/>
        <w:tabs>
          <w:tab w:val="left" w:pos="1134"/>
        </w:tabs>
        <w:spacing w:before="0" w:beforeAutospacing="0" w:after="0" w:afterAutospacing="0"/>
        <w:jc w:val="both"/>
        <w:rPr>
          <w:rFonts w:ascii="GHEA Grapalat" w:hAnsi="GHEA Grapalat"/>
          <w:i/>
          <w:sz w:val="20"/>
          <w:szCs w:val="20"/>
        </w:rPr>
      </w:pPr>
      <w:r w:rsidRPr="005474D1">
        <w:rPr>
          <w:rFonts w:ascii="GHEA Grapalat" w:hAnsi="GHEA Grapalat"/>
          <w:i/>
          <w:color w:val="000000"/>
          <w:sz w:val="20"/>
          <w:szCs w:val="20"/>
        </w:rPr>
        <w:t>в.кто-либо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D5674E" w:rsidRPr="005474D1" w:rsidRDefault="00D5674E" w:rsidP="001D1F0F">
      <w:pPr>
        <w:pStyle w:val="NormalWeb"/>
        <w:widowControl w:val="0"/>
        <w:tabs>
          <w:tab w:val="left" w:pos="1134"/>
        </w:tabs>
        <w:spacing w:before="0" w:beforeAutospacing="0" w:after="0" w:afterAutospacing="0"/>
        <w:jc w:val="both"/>
        <w:rPr>
          <w:rFonts w:ascii="GHEA Grapalat" w:hAnsi="GHEA Grapalat"/>
          <w:i/>
          <w:color w:val="000000"/>
          <w:sz w:val="20"/>
          <w:szCs w:val="20"/>
        </w:rPr>
      </w:pPr>
      <w:r w:rsidRPr="005474D1">
        <w:rPr>
          <w:rFonts w:ascii="GHEA Grapalat" w:hAnsi="GHEA Grapalat"/>
          <w:i/>
          <w:color w:val="000000"/>
          <w:sz w:val="20"/>
          <w:szCs w:val="20"/>
        </w:rPr>
        <w:t>г.они действовали или действуют согласованно, исходя из общих экономических интересов.</w:t>
      </w:r>
    </w:p>
    <w:p w:rsidR="00D5674E" w:rsidRPr="005474D1" w:rsidRDefault="00D5674E" w:rsidP="001D1F0F">
      <w:pPr>
        <w:widowControl w:val="0"/>
        <w:tabs>
          <w:tab w:val="left" w:pos="1134"/>
        </w:tabs>
        <w:jc w:val="both"/>
        <w:rPr>
          <w:rFonts w:ascii="GHEA Grapalat" w:hAnsi="GHEA Grapalat"/>
          <w:i/>
          <w:color w:val="000000"/>
          <w:sz w:val="20"/>
          <w:szCs w:val="20"/>
        </w:rPr>
      </w:pPr>
      <w:r w:rsidRPr="005474D1">
        <w:rPr>
          <w:rFonts w:ascii="GHEA Grapalat" w:hAnsi="GHEA Grapalat"/>
          <w:i/>
          <w:color w:val="000000"/>
          <w:sz w:val="20"/>
          <w:szCs w:val="20"/>
        </w:rPr>
        <w:t>По смыслу настоящего пункта членами семьи считаются отец, мать, супруг (супруга), родители супруга (супруги), бабушка, дедушка, сестра, брат, дети, супруг сестры или супруга брата и их дети.</w:t>
      </w:r>
    </w:p>
    <w:p w:rsidR="004175B6" w:rsidRPr="005474D1" w:rsidRDefault="00096865" w:rsidP="001D1F0F">
      <w:pPr>
        <w:widowControl w:val="0"/>
        <w:tabs>
          <w:tab w:val="left" w:pos="1134"/>
        </w:tabs>
        <w:jc w:val="both"/>
        <w:rPr>
          <w:rFonts w:ascii="GHEA Grapalat" w:hAnsi="GHEA Grapalat" w:cs="Arial Armenian"/>
          <w:i/>
          <w:sz w:val="20"/>
          <w:szCs w:val="20"/>
        </w:rPr>
      </w:pPr>
      <w:r w:rsidRPr="005474D1">
        <w:rPr>
          <w:rFonts w:ascii="GHEA Grapalat" w:hAnsi="GHEA Grapalat"/>
          <w:i/>
          <w:sz w:val="20"/>
          <w:szCs w:val="20"/>
        </w:rPr>
        <w:t>2.4</w:t>
      </w:r>
      <w:r w:rsidR="00D13662" w:rsidRPr="005474D1">
        <w:rPr>
          <w:rFonts w:ascii="GHEA Grapalat" w:hAnsi="GHEA Grapalat"/>
          <w:i/>
          <w:sz w:val="20"/>
          <w:szCs w:val="20"/>
        </w:rPr>
        <w:t>.</w:t>
      </w:r>
      <w:r w:rsidRPr="005474D1">
        <w:rPr>
          <w:rFonts w:ascii="GHEA Grapalat" w:hAnsi="GHEA Grapalat"/>
          <w:i/>
          <w:sz w:val="20"/>
          <w:szCs w:val="20"/>
        </w:rPr>
        <w:t>Участник</w:t>
      </w:r>
      <w:r w:rsidR="000C3F69" w:rsidRPr="005474D1">
        <w:rPr>
          <w:rFonts w:ascii="GHEA Grapalat" w:hAnsi="GHEA Grapalat"/>
          <w:i/>
          <w:sz w:val="20"/>
          <w:szCs w:val="20"/>
        </w:rPr>
        <w:t>,</w:t>
      </w:r>
      <w:r w:rsidRPr="005474D1">
        <w:rPr>
          <w:rFonts w:ascii="GHEA Grapalat" w:hAnsi="GHEA Grapalat"/>
          <w:i/>
          <w:sz w:val="20"/>
          <w:szCs w:val="20"/>
        </w:rPr>
        <w:t xml:space="preserve"> </w:t>
      </w:r>
      <w:r w:rsidR="002C1D72" w:rsidRPr="005474D1">
        <w:rPr>
          <w:rFonts w:ascii="GHEA Grapalat" w:hAnsi="GHEA Grapalat"/>
          <w:i/>
          <w:sz w:val="20"/>
          <w:szCs w:val="20"/>
        </w:rPr>
        <w:t xml:space="preserve">в случае признания </w:t>
      </w:r>
      <w:r w:rsidR="00876D7D" w:rsidRPr="005474D1">
        <w:rPr>
          <w:rFonts w:ascii="GHEA Grapalat" w:hAnsi="GHEA Grapalat"/>
          <w:i/>
          <w:sz w:val="20"/>
          <w:szCs w:val="20"/>
        </w:rPr>
        <w:t>ото</w:t>
      </w:r>
      <w:r w:rsidR="002C1D72" w:rsidRPr="005474D1">
        <w:rPr>
          <w:rFonts w:ascii="GHEA Grapalat" w:hAnsi="GHEA Grapalat"/>
          <w:i/>
          <w:sz w:val="20"/>
          <w:szCs w:val="20"/>
        </w:rPr>
        <w:t>бранным участником</w:t>
      </w:r>
      <w:r w:rsidR="000C3F69" w:rsidRPr="005474D1">
        <w:rPr>
          <w:rFonts w:ascii="GHEA Grapalat" w:hAnsi="GHEA Grapalat"/>
          <w:i/>
          <w:sz w:val="20"/>
          <w:szCs w:val="20"/>
        </w:rPr>
        <w:t>,</w:t>
      </w:r>
      <w:r w:rsidR="002C1D72" w:rsidRPr="005474D1">
        <w:rPr>
          <w:rFonts w:ascii="GHEA Grapalat" w:hAnsi="GHEA Grapalat"/>
          <w:i/>
          <w:sz w:val="20"/>
          <w:szCs w:val="20"/>
        </w:rPr>
        <w:t xml:space="preserve"> в срок</w:t>
      </w:r>
      <w:r w:rsidR="00BB67B5" w:rsidRPr="005474D1">
        <w:rPr>
          <w:rFonts w:ascii="GHEA Grapalat" w:hAnsi="GHEA Grapalat"/>
          <w:i/>
          <w:sz w:val="20"/>
          <w:szCs w:val="20"/>
        </w:rPr>
        <w:t>и</w:t>
      </w:r>
      <w:r w:rsidR="002C1D72" w:rsidRPr="005474D1">
        <w:rPr>
          <w:rFonts w:ascii="GHEA Grapalat" w:hAnsi="GHEA Grapalat"/>
          <w:i/>
          <w:sz w:val="20"/>
          <w:szCs w:val="20"/>
        </w:rPr>
        <w:t xml:space="preserve"> и порядке, установленны</w:t>
      </w:r>
      <w:r w:rsidR="00180D64" w:rsidRPr="005474D1">
        <w:rPr>
          <w:rFonts w:ascii="GHEA Grapalat" w:hAnsi="GHEA Grapalat"/>
          <w:i/>
          <w:sz w:val="20"/>
          <w:szCs w:val="20"/>
        </w:rPr>
        <w:t>ми</w:t>
      </w:r>
      <w:r w:rsidR="002C1D72" w:rsidRPr="005474D1">
        <w:rPr>
          <w:rFonts w:ascii="GHEA Grapalat" w:hAnsi="GHEA Grapalat"/>
          <w:i/>
          <w:sz w:val="20"/>
          <w:szCs w:val="20"/>
        </w:rPr>
        <w:t xml:space="preserve"> статьей 35 </w:t>
      </w:r>
      <w:r w:rsidR="00876D7D" w:rsidRPr="005474D1">
        <w:rPr>
          <w:rFonts w:ascii="GHEA Grapalat" w:hAnsi="GHEA Grapalat"/>
          <w:i/>
          <w:sz w:val="20"/>
          <w:szCs w:val="20"/>
        </w:rPr>
        <w:t>З</w:t>
      </w:r>
      <w:r w:rsidR="002C1D72" w:rsidRPr="005474D1">
        <w:rPr>
          <w:rFonts w:ascii="GHEA Grapalat" w:hAnsi="GHEA Grapalat"/>
          <w:i/>
          <w:sz w:val="20"/>
          <w:szCs w:val="20"/>
        </w:rPr>
        <w:t xml:space="preserve">акона, </w:t>
      </w:r>
      <w:r w:rsidR="00466F7A" w:rsidRPr="005474D1">
        <w:rPr>
          <w:rFonts w:ascii="GHEA Grapalat" w:hAnsi="GHEA Grapalat"/>
          <w:i/>
          <w:sz w:val="20"/>
          <w:szCs w:val="20"/>
        </w:rPr>
        <w:t xml:space="preserve">представляет </w:t>
      </w:r>
      <w:r w:rsidR="002C1D72" w:rsidRPr="005474D1">
        <w:rPr>
          <w:rFonts w:ascii="GHEA Grapalat" w:hAnsi="GHEA Grapalat"/>
          <w:i/>
          <w:sz w:val="20"/>
          <w:szCs w:val="20"/>
        </w:rPr>
        <w:t>обеспеч</w:t>
      </w:r>
      <w:r w:rsidR="00466F7A" w:rsidRPr="005474D1">
        <w:rPr>
          <w:rFonts w:ascii="GHEA Grapalat" w:hAnsi="GHEA Grapalat"/>
          <w:i/>
          <w:sz w:val="20"/>
          <w:szCs w:val="20"/>
        </w:rPr>
        <w:t>ение</w:t>
      </w:r>
      <w:r w:rsidR="002C1D72" w:rsidRPr="005474D1">
        <w:rPr>
          <w:rFonts w:ascii="GHEA Grapalat" w:hAnsi="GHEA Grapalat"/>
          <w:i/>
          <w:sz w:val="20"/>
          <w:szCs w:val="20"/>
        </w:rPr>
        <w:t xml:space="preserve"> квалификаци</w:t>
      </w:r>
      <w:r w:rsidR="00466F7A" w:rsidRPr="005474D1">
        <w:rPr>
          <w:rFonts w:ascii="GHEA Grapalat" w:hAnsi="GHEA Grapalat"/>
          <w:i/>
          <w:sz w:val="20"/>
          <w:szCs w:val="20"/>
        </w:rPr>
        <w:t>и</w:t>
      </w:r>
      <w:r w:rsidR="002C1D72" w:rsidRPr="005474D1">
        <w:rPr>
          <w:rFonts w:ascii="GHEA Grapalat" w:hAnsi="GHEA Grapalat"/>
          <w:i/>
          <w:sz w:val="20"/>
          <w:szCs w:val="20"/>
        </w:rPr>
        <w:t xml:space="preserve"> в размере представленного им ценового предложения</w:t>
      </w:r>
      <w:r w:rsidR="000964F1" w:rsidRPr="005474D1">
        <w:rPr>
          <w:rFonts w:ascii="GHEA Grapalat" w:hAnsi="GHEA Grapalat"/>
          <w:i/>
          <w:sz w:val="20"/>
          <w:szCs w:val="20"/>
        </w:rPr>
        <w:t>.</w:t>
      </w:r>
    </w:p>
    <w:p w:rsidR="000A6B75" w:rsidRPr="005474D1" w:rsidRDefault="000A6B75" w:rsidP="001D1F0F">
      <w:pPr>
        <w:pStyle w:val="norm"/>
        <w:widowControl w:val="0"/>
        <w:tabs>
          <w:tab w:val="left" w:pos="1134"/>
        </w:tabs>
        <w:spacing w:line="240" w:lineRule="auto"/>
        <w:ind w:firstLine="0"/>
        <w:rPr>
          <w:rFonts w:ascii="GHEA Grapalat" w:hAnsi="GHEA Grapalat" w:cs="Sylfaen"/>
          <w:i/>
          <w:sz w:val="20"/>
        </w:rPr>
      </w:pPr>
      <w:r w:rsidRPr="005474D1">
        <w:rPr>
          <w:rFonts w:ascii="GHEA Grapalat" w:hAnsi="GHEA Grapalat"/>
          <w:i/>
          <w:sz w:val="20"/>
        </w:rPr>
        <w:t>2.</w:t>
      </w:r>
      <w:r w:rsidR="00DA4643" w:rsidRPr="005474D1">
        <w:rPr>
          <w:rFonts w:ascii="GHEA Grapalat" w:hAnsi="GHEA Grapalat"/>
          <w:i/>
          <w:sz w:val="20"/>
        </w:rPr>
        <w:t>5</w:t>
      </w:r>
      <w:r w:rsidR="000A15F9" w:rsidRPr="005474D1">
        <w:rPr>
          <w:rFonts w:ascii="GHEA Grapalat" w:hAnsi="GHEA Grapalat"/>
          <w:i/>
          <w:sz w:val="20"/>
        </w:rPr>
        <w:t>.</w:t>
      </w:r>
      <w:r w:rsidRPr="005474D1">
        <w:rPr>
          <w:rFonts w:ascii="GHEA Grapalat" w:hAnsi="GHEA Grapalat"/>
          <w:i/>
          <w:sz w:val="20"/>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w:t>
      </w:r>
      <w:r w:rsidRPr="005474D1">
        <w:rPr>
          <w:rFonts w:ascii="GHEA Grapalat" w:hAnsi="GHEA Grapalat"/>
          <w:i/>
          <w:sz w:val="20"/>
        </w:rPr>
        <w:lastRenderedPageBreak/>
        <w:t>участия в настоящей процедуре</w:t>
      </w:r>
      <w:r w:rsidR="00796008" w:rsidRPr="005474D1">
        <w:rPr>
          <w:rFonts w:ascii="GHEA Grapalat" w:hAnsi="GHEA Grapalat"/>
          <w:i/>
          <w:sz w:val="20"/>
        </w:rPr>
        <w:t xml:space="preserve"> </w:t>
      </w:r>
      <w:r w:rsidR="00C366B6" w:rsidRPr="005474D1">
        <w:rPr>
          <w:rFonts w:ascii="GHEA Grapalat" w:hAnsi="GHEA Grapalat"/>
          <w:i/>
          <w:sz w:val="20"/>
        </w:rPr>
        <w:t>(на один и тот же лот)</w:t>
      </w:r>
      <w:r w:rsidRPr="005474D1">
        <w:rPr>
          <w:rFonts w:ascii="GHEA Grapalat" w:hAnsi="GHEA Grapalat"/>
          <w:i/>
          <w:sz w:val="20"/>
        </w:rPr>
        <w:t xml:space="preserve">. </w:t>
      </w:r>
    </w:p>
    <w:p w:rsidR="00C4527B" w:rsidRPr="005474D1" w:rsidRDefault="000A6B75" w:rsidP="001D1F0F">
      <w:pPr>
        <w:pStyle w:val="BodyTextIndent2"/>
        <w:widowControl w:val="0"/>
        <w:tabs>
          <w:tab w:val="left" w:pos="1134"/>
        </w:tabs>
        <w:spacing w:line="240" w:lineRule="auto"/>
        <w:ind w:firstLine="0"/>
        <w:rPr>
          <w:rFonts w:ascii="GHEA Grapalat" w:hAnsi="GHEA Grapalat"/>
          <w:i/>
        </w:rPr>
      </w:pPr>
      <w:r w:rsidRPr="005474D1">
        <w:rPr>
          <w:rFonts w:ascii="GHEA Grapalat" w:hAnsi="GHEA Grapalat"/>
          <w:i/>
        </w:rPr>
        <w:t>2.</w:t>
      </w:r>
      <w:r w:rsidR="00C366B6" w:rsidRPr="005474D1">
        <w:rPr>
          <w:rFonts w:ascii="GHEA Grapalat" w:hAnsi="GHEA Grapalat"/>
          <w:i/>
        </w:rPr>
        <w:t>6</w:t>
      </w:r>
      <w:r w:rsidR="000A15F9" w:rsidRPr="005474D1">
        <w:rPr>
          <w:rFonts w:ascii="GHEA Grapalat" w:hAnsi="GHEA Grapalat"/>
          <w:i/>
        </w:rPr>
        <w:t>.</w:t>
      </w:r>
      <w:r w:rsidRPr="005474D1">
        <w:rPr>
          <w:rFonts w:ascii="GHEA Grapalat" w:hAnsi="GHEA Grapalat"/>
          <w:i/>
        </w:rPr>
        <w:t>Участники могут участвовать в настоящей процедуре в порядке совместной деятельности (консорциумом). В подобном случае:</w:t>
      </w:r>
    </w:p>
    <w:p w:rsidR="005A405F" w:rsidRPr="005474D1" w:rsidRDefault="00C366B6" w:rsidP="001D1F0F">
      <w:pPr>
        <w:pStyle w:val="BodyTextIndent2"/>
        <w:widowControl w:val="0"/>
        <w:tabs>
          <w:tab w:val="left" w:pos="1134"/>
        </w:tabs>
        <w:spacing w:line="240" w:lineRule="auto"/>
        <w:ind w:firstLine="0"/>
        <w:rPr>
          <w:rFonts w:ascii="GHEA Grapalat" w:hAnsi="GHEA Grapalat"/>
          <w:i/>
        </w:rPr>
      </w:pPr>
      <w:r w:rsidRPr="005474D1">
        <w:rPr>
          <w:rFonts w:ascii="GHEA Grapalat" w:hAnsi="GHEA Grapalat"/>
          <w:i/>
        </w:rPr>
        <w:t>1</w:t>
      </w:r>
      <w:r w:rsidR="000A6B75" w:rsidRPr="005474D1">
        <w:rPr>
          <w:rFonts w:ascii="GHEA Grapalat" w:hAnsi="GHEA Grapalat"/>
          <w:i/>
        </w:rPr>
        <w:t>)ни одна из сторон договора о совместной деятельности не может подать отдельную заявку на одну и ту же процедуру</w:t>
      </w:r>
      <w:r w:rsidR="00796D4A" w:rsidRPr="005474D1">
        <w:rPr>
          <w:rFonts w:ascii="GHEA Grapalat" w:hAnsi="GHEA Grapalat"/>
          <w:i/>
        </w:rPr>
        <w:t xml:space="preserve"> (на один и тот же лот)</w:t>
      </w:r>
      <w:r w:rsidR="000A6B75" w:rsidRPr="005474D1">
        <w:rPr>
          <w:rFonts w:ascii="GHEA Grapalat" w:hAnsi="GHEA Grapalat"/>
          <w:i/>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0A6B75" w:rsidRPr="005474D1" w:rsidRDefault="00C366B6" w:rsidP="001D1F0F">
      <w:pPr>
        <w:pStyle w:val="BodyTextIndent2"/>
        <w:widowControl w:val="0"/>
        <w:tabs>
          <w:tab w:val="left" w:pos="1134"/>
        </w:tabs>
        <w:spacing w:line="240" w:lineRule="auto"/>
        <w:ind w:firstLine="0"/>
        <w:rPr>
          <w:rFonts w:ascii="GHEA Grapalat" w:hAnsi="GHEA Grapalat" w:cs="Sylfaen"/>
          <w:i/>
        </w:rPr>
      </w:pPr>
      <w:r w:rsidRPr="005474D1">
        <w:rPr>
          <w:rFonts w:ascii="GHEA Grapalat" w:hAnsi="GHEA Grapalat"/>
          <w:i/>
        </w:rPr>
        <w:t>2</w:t>
      </w:r>
      <w:r w:rsidR="000A6B75" w:rsidRPr="005474D1">
        <w:rPr>
          <w:rFonts w:ascii="GHEA Grapalat" w:hAnsi="GHEA Grapalat"/>
          <w:i/>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096865" w:rsidRPr="005474D1" w:rsidRDefault="00096865" w:rsidP="00B46D58">
      <w:pPr>
        <w:widowControl w:val="0"/>
        <w:spacing w:after="160"/>
        <w:ind w:firstLine="567"/>
        <w:jc w:val="both"/>
        <w:rPr>
          <w:rFonts w:ascii="GHEA Grapalat" w:hAnsi="GHEA Grapalat"/>
          <w:b/>
          <w:i/>
          <w:sz w:val="20"/>
          <w:szCs w:val="20"/>
        </w:rPr>
      </w:pPr>
    </w:p>
    <w:p w:rsidR="00096865" w:rsidRPr="005474D1" w:rsidRDefault="00ED2352" w:rsidP="00B46D58">
      <w:pPr>
        <w:widowControl w:val="0"/>
        <w:spacing w:after="160"/>
        <w:jc w:val="center"/>
        <w:rPr>
          <w:rFonts w:ascii="GHEA Grapalat" w:hAnsi="GHEA Grapalat" w:cs="Arial"/>
          <w:b/>
          <w:sz w:val="20"/>
          <w:szCs w:val="20"/>
        </w:rPr>
      </w:pPr>
      <w:r w:rsidRPr="005474D1">
        <w:rPr>
          <w:rFonts w:ascii="GHEA Grapalat" w:hAnsi="GHEA Grapalat"/>
          <w:b/>
          <w:sz w:val="20"/>
          <w:szCs w:val="20"/>
        </w:rPr>
        <w:t>3.</w:t>
      </w:r>
      <w:r w:rsidR="002B32D6" w:rsidRPr="005474D1">
        <w:rPr>
          <w:rFonts w:ascii="GHEA Grapalat" w:hAnsi="GHEA Grapalat"/>
          <w:b/>
          <w:sz w:val="20"/>
          <w:szCs w:val="20"/>
        </w:rPr>
        <w:t xml:space="preserve"> РАЗЪЯСНЕНИЕ ПРИГЛАШЕНИЯ </w:t>
      </w:r>
      <w:r w:rsidRPr="005474D1">
        <w:rPr>
          <w:rFonts w:ascii="GHEA Grapalat" w:hAnsi="GHEA Grapalat"/>
          <w:b/>
          <w:sz w:val="20"/>
          <w:szCs w:val="20"/>
        </w:rPr>
        <w:br/>
      </w:r>
      <w:r w:rsidR="002B32D6" w:rsidRPr="005474D1">
        <w:rPr>
          <w:rFonts w:ascii="GHEA Grapalat" w:hAnsi="GHEA Grapalat"/>
          <w:b/>
          <w:sz w:val="20"/>
          <w:szCs w:val="20"/>
        </w:rPr>
        <w:t xml:space="preserve">И ПОРЯДОК ВНЕСЕНИЯ ИЗМЕНЕНИЯ В ПРИГЛАШЕНИЕ </w:t>
      </w:r>
    </w:p>
    <w:p w:rsidR="001D1F0F" w:rsidRPr="005474D1" w:rsidRDefault="001D1F0F" w:rsidP="001D1F0F">
      <w:pPr>
        <w:widowControl w:val="0"/>
        <w:tabs>
          <w:tab w:val="left" w:pos="1134"/>
        </w:tabs>
        <w:jc w:val="both"/>
        <w:rPr>
          <w:rFonts w:ascii="GHEA Grapalat" w:hAnsi="GHEA Grapalat"/>
          <w:i/>
          <w:sz w:val="20"/>
          <w:szCs w:val="20"/>
        </w:rPr>
      </w:pPr>
    </w:p>
    <w:p w:rsidR="00096865" w:rsidRPr="005474D1" w:rsidRDefault="00096865" w:rsidP="001D1F0F">
      <w:pPr>
        <w:widowControl w:val="0"/>
        <w:tabs>
          <w:tab w:val="left" w:pos="1134"/>
        </w:tabs>
        <w:jc w:val="both"/>
        <w:rPr>
          <w:rFonts w:ascii="GHEA Grapalat" w:hAnsi="GHEA Grapalat"/>
          <w:i/>
          <w:sz w:val="20"/>
          <w:szCs w:val="20"/>
        </w:rPr>
      </w:pPr>
      <w:r w:rsidRPr="005474D1">
        <w:rPr>
          <w:rFonts w:ascii="GHEA Grapalat" w:hAnsi="GHEA Grapalat"/>
          <w:i/>
          <w:sz w:val="20"/>
          <w:szCs w:val="20"/>
        </w:rPr>
        <w:t>3.1</w:t>
      </w:r>
      <w:r w:rsidR="000A15F9" w:rsidRPr="005474D1">
        <w:rPr>
          <w:rFonts w:ascii="GHEA Grapalat" w:hAnsi="GHEA Grapalat"/>
          <w:i/>
          <w:sz w:val="20"/>
          <w:szCs w:val="20"/>
        </w:rPr>
        <w:t>.</w:t>
      </w:r>
      <w:r w:rsidRPr="005474D1">
        <w:rPr>
          <w:rFonts w:ascii="GHEA Grapalat" w:hAnsi="GHEA Grapalat"/>
          <w:i/>
          <w:sz w:val="20"/>
          <w:szCs w:val="20"/>
        </w:rPr>
        <w:t>Согласно статье 29 Закона участник вправе требовать от заказчика разъяснения приглашения.</w:t>
      </w:r>
    </w:p>
    <w:p w:rsidR="00096865" w:rsidRPr="005474D1" w:rsidRDefault="00096865" w:rsidP="001D1F0F">
      <w:pPr>
        <w:widowControl w:val="0"/>
        <w:autoSpaceDE w:val="0"/>
        <w:autoSpaceDN w:val="0"/>
        <w:adjustRightInd w:val="0"/>
        <w:jc w:val="both"/>
        <w:rPr>
          <w:rFonts w:ascii="GHEA Grapalat" w:hAnsi="GHEA Grapalat"/>
          <w:i/>
          <w:sz w:val="20"/>
          <w:szCs w:val="20"/>
        </w:rPr>
      </w:pPr>
      <w:r w:rsidRPr="005474D1">
        <w:rPr>
          <w:rFonts w:ascii="GHEA Grapalat" w:hAnsi="GHEA Grapalat"/>
          <w:i/>
          <w:sz w:val="20"/>
          <w:szCs w:val="20"/>
        </w:rPr>
        <w:t xml:space="preserve">Участник имеет право </w:t>
      </w:r>
      <w:r w:rsidR="006735A4" w:rsidRPr="005474D1">
        <w:rPr>
          <w:rFonts w:ascii="GHEA Grapalat" w:hAnsi="GHEA Grapalat"/>
          <w:i/>
          <w:sz w:val="20"/>
          <w:szCs w:val="20"/>
        </w:rPr>
        <w:t>в письменной форме</w:t>
      </w:r>
      <w:r w:rsidRPr="005474D1">
        <w:rPr>
          <w:rFonts w:ascii="GHEA Grapalat" w:hAnsi="GHEA Grapalat"/>
          <w:i/>
          <w:sz w:val="20"/>
          <w:szCs w:val="20"/>
        </w:rPr>
        <w:t xml:space="preserve"> требовать от комиссии разъяснения приглашения как минимум за пять календарных дня до истечения окончательного срока подачи заявок. Комиссия </w:t>
      </w:r>
      <w:r w:rsidR="0021589C" w:rsidRPr="005474D1">
        <w:rPr>
          <w:rFonts w:ascii="GHEA Grapalat" w:hAnsi="GHEA Grapalat"/>
          <w:i/>
          <w:sz w:val="20"/>
          <w:szCs w:val="20"/>
        </w:rPr>
        <w:t xml:space="preserve">в письменной форме </w:t>
      </w:r>
      <w:r w:rsidRPr="005474D1">
        <w:rPr>
          <w:rFonts w:ascii="GHEA Grapalat" w:hAnsi="GHEA Grapalat"/>
          <w:i/>
          <w:sz w:val="20"/>
          <w:szCs w:val="20"/>
        </w:rPr>
        <w:t>предоставляет разъяснение представившему запрос участнику в течение двух календарных дней, следующих за днем получения запроса</w:t>
      </w:r>
      <w:r w:rsidR="000B3864" w:rsidRPr="005474D1">
        <w:rPr>
          <w:rStyle w:val="FootnoteReference"/>
          <w:rFonts w:ascii="GHEA Grapalat" w:hAnsi="GHEA Grapalat"/>
          <w:i/>
          <w:sz w:val="20"/>
          <w:szCs w:val="20"/>
        </w:rPr>
        <w:footnoteReference w:customMarkFollows="1" w:id="1"/>
        <w:t>5</w:t>
      </w:r>
      <w:r w:rsidRPr="005474D1">
        <w:rPr>
          <w:rFonts w:ascii="GHEA Grapalat" w:hAnsi="GHEA Grapalat"/>
          <w:i/>
          <w:sz w:val="20"/>
          <w:szCs w:val="20"/>
        </w:rPr>
        <w:t>.</w:t>
      </w:r>
      <w:r w:rsidR="00AA7117" w:rsidRPr="005474D1">
        <w:rPr>
          <w:rFonts w:ascii="GHEA Grapalat" w:hAnsi="GHEA Grapalat"/>
          <w:i/>
          <w:sz w:val="20"/>
          <w:szCs w:val="20"/>
        </w:rPr>
        <w:t xml:space="preserve"> </w:t>
      </w:r>
    </w:p>
    <w:p w:rsidR="00096865" w:rsidRPr="005474D1" w:rsidRDefault="00096865" w:rsidP="001D1F0F">
      <w:pPr>
        <w:widowControl w:val="0"/>
        <w:tabs>
          <w:tab w:val="left" w:pos="1134"/>
        </w:tabs>
        <w:jc w:val="both"/>
        <w:rPr>
          <w:rFonts w:ascii="GHEA Grapalat" w:hAnsi="GHEA Grapalat"/>
          <w:i/>
          <w:sz w:val="20"/>
          <w:szCs w:val="20"/>
        </w:rPr>
      </w:pPr>
      <w:r w:rsidRPr="005474D1">
        <w:rPr>
          <w:rFonts w:ascii="GHEA Grapalat" w:hAnsi="GHEA Grapalat"/>
          <w:i/>
          <w:sz w:val="20"/>
          <w:szCs w:val="20"/>
        </w:rPr>
        <w:t>3.2.В день предоставления разъяснения объявление о запросе и о</w:t>
      </w:r>
      <w:r w:rsidR="00775FAF" w:rsidRPr="005474D1">
        <w:rPr>
          <w:rFonts w:ascii="Courier New" w:hAnsi="Courier New" w:cs="Courier New"/>
          <w:i/>
          <w:sz w:val="20"/>
          <w:szCs w:val="20"/>
          <w:lang w:val="en-US"/>
        </w:rPr>
        <w:t> </w:t>
      </w:r>
      <w:r w:rsidRPr="005474D1">
        <w:rPr>
          <w:rFonts w:ascii="GHEA Grapalat" w:hAnsi="GHEA Grapalat"/>
          <w:i/>
          <w:sz w:val="20"/>
          <w:szCs w:val="20"/>
        </w:rPr>
        <w:t>содержании разъяснения опубликовывается в подразделе "Объявления относительно разъяснений приглашений" раздела "Объявления о</w:t>
      </w:r>
      <w:r w:rsidR="00775FAF" w:rsidRPr="005474D1">
        <w:rPr>
          <w:rFonts w:ascii="Courier New" w:hAnsi="Courier New" w:cs="Courier New"/>
          <w:i/>
          <w:sz w:val="20"/>
          <w:szCs w:val="20"/>
          <w:lang w:val="en-US"/>
        </w:rPr>
        <w:t> </w:t>
      </w:r>
      <w:r w:rsidRPr="005474D1">
        <w:rPr>
          <w:rFonts w:ascii="GHEA Grapalat" w:hAnsi="GHEA Grapalat"/>
          <w:i/>
          <w:sz w:val="20"/>
          <w:szCs w:val="20"/>
        </w:rPr>
        <w:t xml:space="preserve">закупках" бюллетеня, действующего на сайте www.procurement.am (далее - бюллетень) без указания данных участника, совершившего запрос. </w:t>
      </w:r>
    </w:p>
    <w:p w:rsidR="00462E00" w:rsidRPr="005474D1" w:rsidRDefault="00096865" w:rsidP="001D1F0F">
      <w:pPr>
        <w:widowControl w:val="0"/>
        <w:tabs>
          <w:tab w:val="left" w:pos="1134"/>
        </w:tabs>
        <w:autoSpaceDE w:val="0"/>
        <w:autoSpaceDN w:val="0"/>
        <w:adjustRightInd w:val="0"/>
        <w:jc w:val="both"/>
        <w:rPr>
          <w:rFonts w:ascii="GHEA Grapalat" w:hAnsi="GHEA Grapalat"/>
          <w:i/>
          <w:sz w:val="20"/>
          <w:szCs w:val="20"/>
        </w:rPr>
      </w:pPr>
      <w:r w:rsidRPr="005474D1">
        <w:rPr>
          <w:rFonts w:ascii="GHEA Grapalat" w:hAnsi="GHEA Grapalat"/>
          <w:i/>
          <w:sz w:val="20"/>
          <w:szCs w:val="20"/>
        </w:rPr>
        <w:t>3.3</w:t>
      </w:r>
      <w:r w:rsidR="000A15F9" w:rsidRPr="005474D1">
        <w:rPr>
          <w:rFonts w:ascii="GHEA Grapalat" w:hAnsi="GHEA Grapalat"/>
          <w:i/>
          <w:sz w:val="20"/>
          <w:szCs w:val="20"/>
        </w:rPr>
        <w:t>.</w:t>
      </w:r>
      <w:r w:rsidRPr="005474D1">
        <w:rPr>
          <w:rFonts w:ascii="GHEA Grapalat" w:hAnsi="GHEA Grapalat"/>
          <w:i/>
          <w:sz w:val="20"/>
          <w:szCs w:val="20"/>
        </w:rPr>
        <w:t>Разъяснения не предоставляется, если запрос представлен с</w:t>
      </w:r>
      <w:r w:rsidRPr="005474D1">
        <w:rPr>
          <w:rFonts w:ascii="Courier New" w:hAnsi="Courier New" w:cs="Courier New"/>
          <w:i/>
          <w:sz w:val="20"/>
          <w:szCs w:val="20"/>
        </w:rPr>
        <w:t> </w:t>
      </w:r>
      <w:r w:rsidRPr="005474D1">
        <w:rPr>
          <w:rFonts w:ascii="GHEA Grapalat" w:hAnsi="GHEA Grapalat" w:cs="GHEA Grapalat"/>
          <w:i/>
          <w:sz w:val="20"/>
          <w:szCs w:val="20"/>
        </w:rPr>
        <w:t>нарушением</w:t>
      </w:r>
      <w:r w:rsidRPr="005474D1">
        <w:rPr>
          <w:rFonts w:ascii="GHEA Grapalat" w:hAnsi="GHEA Grapalat"/>
          <w:i/>
          <w:sz w:val="20"/>
          <w:szCs w:val="20"/>
        </w:rPr>
        <w:t xml:space="preserve"> </w:t>
      </w:r>
      <w:r w:rsidRPr="005474D1">
        <w:rPr>
          <w:rFonts w:ascii="GHEA Grapalat" w:hAnsi="GHEA Grapalat" w:cs="GHEA Grapalat"/>
          <w:i/>
          <w:sz w:val="20"/>
          <w:szCs w:val="20"/>
        </w:rPr>
        <w:t>установленного</w:t>
      </w:r>
      <w:r w:rsidRPr="005474D1">
        <w:rPr>
          <w:rFonts w:ascii="GHEA Grapalat" w:hAnsi="GHEA Grapalat"/>
          <w:i/>
          <w:sz w:val="20"/>
          <w:szCs w:val="20"/>
        </w:rPr>
        <w:t xml:space="preserve"> </w:t>
      </w:r>
      <w:r w:rsidRPr="005474D1">
        <w:rPr>
          <w:rFonts w:ascii="GHEA Grapalat" w:hAnsi="GHEA Grapalat" w:cs="GHEA Grapalat"/>
          <w:i/>
          <w:sz w:val="20"/>
          <w:szCs w:val="20"/>
        </w:rPr>
        <w:t>настоящим</w:t>
      </w:r>
      <w:r w:rsidRPr="005474D1">
        <w:rPr>
          <w:rFonts w:ascii="GHEA Grapalat" w:hAnsi="GHEA Grapalat"/>
          <w:i/>
          <w:sz w:val="20"/>
          <w:szCs w:val="20"/>
        </w:rPr>
        <w:t xml:space="preserve"> </w:t>
      </w:r>
      <w:r w:rsidRPr="005474D1">
        <w:rPr>
          <w:rFonts w:ascii="GHEA Grapalat" w:hAnsi="GHEA Grapalat" w:cs="GHEA Grapalat"/>
          <w:i/>
          <w:sz w:val="20"/>
          <w:szCs w:val="20"/>
        </w:rPr>
        <w:t>разделом</w:t>
      </w:r>
      <w:r w:rsidRPr="005474D1">
        <w:rPr>
          <w:rFonts w:ascii="GHEA Grapalat" w:hAnsi="GHEA Grapalat"/>
          <w:i/>
          <w:sz w:val="20"/>
          <w:szCs w:val="20"/>
        </w:rPr>
        <w:t xml:space="preserve"> </w:t>
      </w:r>
      <w:r w:rsidRPr="005474D1">
        <w:rPr>
          <w:rFonts w:ascii="GHEA Grapalat" w:hAnsi="GHEA Grapalat" w:cs="GHEA Grapalat"/>
          <w:i/>
          <w:sz w:val="20"/>
          <w:szCs w:val="20"/>
        </w:rPr>
        <w:t>срока</w:t>
      </w:r>
      <w:r w:rsidRPr="005474D1">
        <w:rPr>
          <w:rFonts w:ascii="GHEA Grapalat" w:hAnsi="GHEA Grapalat"/>
          <w:i/>
          <w:sz w:val="20"/>
          <w:szCs w:val="20"/>
        </w:rPr>
        <w:t xml:space="preserve">, </w:t>
      </w:r>
      <w:r w:rsidRPr="005474D1">
        <w:rPr>
          <w:rFonts w:ascii="GHEA Grapalat" w:hAnsi="GHEA Grapalat" w:cs="GHEA Grapalat"/>
          <w:i/>
          <w:sz w:val="20"/>
          <w:szCs w:val="20"/>
        </w:rPr>
        <w:t>а</w:t>
      </w:r>
      <w:r w:rsidRPr="005474D1">
        <w:rPr>
          <w:rFonts w:ascii="GHEA Grapalat" w:hAnsi="GHEA Grapalat"/>
          <w:i/>
          <w:sz w:val="20"/>
          <w:szCs w:val="20"/>
        </w:rPr>
        <w:t xml:space="preserve"> </w:t>
      </w:r>
      <w:r w:rsidRPr="005474D1">
        <w:rPr>
          <w:rFonts w:ascii="GHEA Grapalat" w:hAnsi="GHEA Grapalat" w:cs="GHEA Grapalat"/>
          <w:i/>
          <w:sz w:val="20"/>
          <w:szCs w:val="20"/>
        </w:rPr>
        <w:t>также</w:t>
      </w:r>
      <w:r w:rsidRPr="005474D1">
        <w:rPr>
          <w:rFonts w:ascii="GHEA Grapalat" w:hAnsi="GHEA Grapalat"/>
          <w:i/>
          <w:sz w:val="20"/>
          <w:szCs w:val="20"/>
        </w:rPr>
        <w:t xml:space="preserve"> </w:t>
      </w:r>
      <w:r w:rsidRPr="005474D1">
        <w:rPr>
          <w:rFonts w:ascii="GHEA Grapalat" w:hAnsi="GHEA Grapalat" w:cs="GHEA Grapalat"/>
          <w:i/>
          <w:sz w:val="20"/>
          <w:szCs w:val="20"/>
        </w:rPr>
        <w:t>в</w:t>
      </w:r>
      <w:r w:rsidRPr="005474D1">
        <w:rPr>
          <w:rFonts w:ascii="GHEA Grapalat" w:hAnsi="GHEA Grapalat"/>
          <w:i/>
          <w:sz w:val="20"/>
          <w:szCs w:val="20"/>
        </w:rPr>
        <w:t xml:space="preserve"> </w:t>
      </w:r>
      <w:r w:rsidRPr="005474D1">
        <w:rPr>
          <w:rFonts w:ascii="GHEA Grapalat" w:hAnsi="GHEA Grapalat" w:cs="GHEA Grapalat"/>
          <w:i/>
          <w:sz w:val="20"/>
          <w:szCs w:val="20"/>
        </w:rPr>
        <w:t>случае</w:t>
      </w:r>
      <w:r w:rsidRPr="005474D1">
        <w:rPr>
          <w:rFonts w:ascii="GHEA Grapalat" w:hAnsi="GHEA Grapalat"/>
          <w:i/>
          <w:sz w:val="20"/>
          <w:szCs w:val="20"/>
        </w:rPr>
        <w:t xml:space="preserve">, </w:t>
      </w:r>
      <w:r w:rsidRPr="005474D1">
        <w:rPr>
          <w:rFonts w:ascii="GHEA Grapalat" w:hAnsi="GHEA Grapalat" w:cs="GHEA Grapalat"/>
          <w:i/>
          <w:sz w:val="20"/>
          <w:szCs w:val="20"/>
        </w:rPr>
        <w:t>если</w:t>
      </w:r>
      <w:r w:rsidRPr="005474D1">
        <w:rPr>
          <w:rFonts w:ascii="GHEA Grapalat" w:hAnsi="GHEA Grapalat"/>
          <w:i/>
          <w:sz w:val="20"/>
          <w:szCs w:val="20"/>
        </w:rPr>
        <w:t xml:space="preserve"> </w:t>
      </w:r>
      <w:r w:rsidRPr="005474D1">
        <w:rPr>
          <w:rFonts w:ascii="GHEA Grapalat" w:hAnsi="GHEA Grapalat" w:cs="GHEA Grapalat"/>
          <w:i/>
          <w:sz w:val="20"/>
          <w:szCs w:val="20"/>
        </w:rPr>
        <w:t>запрос</w:t>
      </w:r>
      <w:r w:rsidRPr="005474D1">
        <w:rPr>
          <w:rFonts w:ascii="GHEA Grapalat" w:hAnsi="GHEA Grapalat"/>
          <w:i/>
          <w:sz w:val="20"/>
          <w:szCs w:val="20"/>
        </w:rPr>
        <w:t xml:space="preserve"> </w:t>
      </w:r>
      <w:r w:rsidRPr="005474D1">
        <w:rPr>
          <w:rFonts w:ascii="GHEA Grapalat" w:hAnsi="GHEA Grapalat" w:cs="GHEA Grapalat"/>
          <w:i/>
          <w:sz w:val="20"/>
          <w:szCs w:val="20"/>
        </w:rPr>
        <w:t>выходит</w:t>
      </w:r>
      <w:r w:rsidRPr="005474D1">
        <w:rPr>
          <w:rFonts w:ascii="GHEA Grapalat" w:hAnsi="GHEA Grapalat"/>
          <w:i/>
          <w:sz w:val="20"/>
          <w:szCs w:val="20"/>
        </w:rPr>
        <w:t xml:space="preserve"> </w:t>
      </w:r>
      <w:r w:rsidRPr="005474D1">
        <w:rPr>
          <w:rFonts w:ascii="GHEA Grapalat" w:hAnsi="GHEA Grapalat" w:cs="GHEA Grapalat"/>
          <w:i/>
          <w:sz w:val="20"/>
          <w:szCs w:val="20"/>
        </w:rPr>
        <w:t>за</w:t>
      </w:r>
      <w:r w:rsidRPr="005474D1">
        <w:rPr>
          <w:rFonts w:ascii="GHEA Grapalat" w:hAnsi="GHEA Grapalat"/>
          <w:i/>
          <w:sz w:val="20"/>
          <w:szCs w:val="20"/>
        </w:rPr>
        <w:t xml:space="preserve"> </w:t>
      </w:r>
      <w:r w:rsidRPr="005474D1">
        <w:rPr>
          <w:rFonts w:ascii="GHEA Grapalat" w:hAnsi="GHEA Grapalat" w:cs="GHEA Grapalat"/>
          <w:i/>
          <w:sz w:val="20"/>
          <w:szCs w:val="20"/>
        </w:rPr>
        <w:t>рамки</w:t>
      </w:r>
      <w:r w:rsidRPr="005474D1">
        <w:rPr>
          <w:rFonts w:ascii="GHEA Grapalat" w:hAnsi="GHEA Grapalat"/>
          <w:i/>
          <w:sz w:val="20"/>
          <w:szCs w:val="20"/>
        </w:rPr>
        <w:t xml:space="preserve"> </w:t>
      </w:r>
      <w:r w:rsidRPr="005474D1">
        <w:rPr>
          <w:rFonts w:ascii="GHEA Grapalat" w:hAnsi="GHEA Grapalat" w:cs="GHEA Grapalat"/>
          <w:i/>
          <w:sz w:val="20"/>
          <w:szCs w:val="20"/>
        </w:rPr>
        <w:t>содержания</w:t>
      </w:r>
      <w:r w:rsidRPr="005474D1">
        <w:rPr>
          <w:rFonts w:ascii="GHEA Grapalat" w:hAnsi="GHEA Grapalat"/>
          <w:i/>
          <w:sz w:val="20"/>
          <w:szCs w:val="20"/>
        </w:rPr>
        <w:t xml:space="preserve"> </w:t>
      </w:r>
      <w:r w:rsidRPr="005474D1">
        <w:rPr>
          <w:rFonts w:ascii="GHEA Grapalat" w:hAnsi="GHEA Grapalat" w:cs="GHEA Grapalat"/>
          <w:i/>
          <w:sz w:val="20"/>
          <w:szCs w:val="20"/>
        </w:rPr>
        <w:t>настоящего</w:t>
      </w:r>
      <w:r w:rsidRPr="005474D1">
        <w:rPr>
          <w:rFonts w:ascii="GHEA Grapalat" w:hAnsi="GHEA Grapalat"/>
          <w:i/>
          <w:sz w:val="20"/>
          <w:szCs w:val="20"/>
        </w:rPr>
        <w:t xml:space="preserve"> </w:t>
      </w:r>
      <w:r w:rsidRPr="005474D1">
        <w:rPr>
          <w:rFonts w:ascii="GHEA Grapalat" w:hAnsi="GHEA Grapalat" w:cs="GHEA Grapalat"/>
          <w:i/>
          <w:sz w:val="20"/>
          <w:szCs w:val="20"/>
        </w:rPr>
        <w:t>Приглашения</w:t>
      </w:r>
      <w:r w:rsidR="00791FE4" w:rsidRPr="005474D1">
        <w:rPr>
          <w:rFonts w:ascii="GHEA Grapalat" w:hAnsi="GHEA Grapalat"/>
          <w:i/>
          <w:sz w:val="20"/>
          <w:szCs w:val="20"/>
        </w:rPr>
        <w:t xml:space="preserve">, или если запрос касается соответствия технических характеристик предлагаемых </w:t>
      </w:r>
      <w:r w:rsidR="00A14672" w:rsidRPr="005474D1">
        <w:rPr>
          <w:rFonts w:ascii="GHEA Grapalat" w:hAnsi="GHEA Grapalat"/>
          <w:i/>
          <w:sz w:val="20"/>
          <w:szCs w:val="20"/>
        </w:rPr>
        <w:t>у</w:t>
      </w:r>
      <w:r w:rsidR="00791FE4" w:rsidRPr="005474D1">
        <w:rPr>
          <w:rFonts w:ascii="GHEA Grapalat" w:hAnsi="GHEA Grapalat"/>
          <w:i/>
          <w:sz w:val="20"/>
          <w:szCs w:val="20"/>
        </w:rPr>
        <w:t>частником товаров техническим характеристикам, предусмотренным настоящим</w:t>
      </w:r>
      <w:r w:rsidR="00791FE4" w:rsidRPr="005474D1">
        <w:rPr>
          <w:rFonts w:ascii="GHEA Grapalat" w:hAnsi="GHEA Grapalat"/>
          <w:i/>
          <w:sz w:val="20"/>
          <w:szCs w:val="20"/>
          <w:lang w:val="hy-AM"/>
        </w:rPr>
        <w:t xml:space="preserve"> </w:t>
      </w:r>
      <w:r w:rsidR="00791FE4" w:rsidRPr="005474D1">
        <w:rPr>
          <w:rFonts w:ascii="GHEA Grapalat" w:hAnsi="GHEA Grapalat"/>
          <w:i/>
          <w:sz w:val="20"/>
          <w:szCs w:val="20"/>
        </w:rPr>
        <w:t>приглашением</w:t>
      </w:r>
      <w:r w:rsidRPr="005474D1">
        <w:rPr>
          <w:rFonts w:ascii="GHEA Grapalat" w:hAnsi="GHEA Grapalat"/>
          <w:i/>
          <w:sz w:val="20"/>
          <w:szCs w:val="20"/>
        </w:rPr>
        <w:t>. При этом участник в письменной форме уведомляется об основаниях непредоставления разъяснения в течение двух календарных дней, следующих за днем получения запроса.</w:t>
      </w:r>
    </w:p>
    <w:p w:rsidR="00096865" w:rsidRPr="005474D1" w:rsidRDefault="00096865" w:rsidP="001D1F0F">
      <w:pPr>
        <w:widowControl w:val="0"/>
        <w:tabs>
          <w:tab w:val="left" w:pos="1134"/>
        </w:tabs>
        <w:autoSpaceDE w:val="0"/>
        <w:autoSpaceDN w:val="0"/>
        <w:adjustRightInd w:val="0"/>
        <w:jc w:val="both"/>
        <w:rPr>
          <w:rFonts w:ascii="GHEA Grapalat" w:hAnsi="GHEA Grapalat"/>
          <w:i/>
          <w:sz w:val="20"/>
          <w:szCs w:val="20"/>
          <w:lang w:val="hy-AM"/>
        </w:rPr>
      </w:pPr>
      <w:r w:rsidRPr="005474D1">
        <w:rPr>
          <w:rFonts w:ascii="GHEA Grapalat" w:hAnsi="GHEA Grapalat"/>
          <w:i/>
          <w:sz w:val="20"/>
          <w:szCs w:val="20"/>
        </w:rPr>
        <w:t>3.4</w:t>
      </w:r>
      <w:r w:rsidR="000A15F9" w:rsidRPr="005474D1">
        <w:rPr>
          <w:rFonts w:ascii="GHEA Grapalat" w:hAnsi="GHEA Grapalat"/>
          <w:i/>
          <w:sz w:val="20"/>
          <w:szCs w:val="20"/>
        </w:rPr>
        <w:t>.</w:t>
      </w:r>
      <w:r w:rsidRPr="005474D1">
        <w:rPr>
          <w:rFonts w:ascii="GHEA Grapalat" w:hAnsi="GHEA Grapalat"/>
          <w:i/>
          <w:sz w:val="20"/>
          <w:szCs w:val="20"/>
        </w:rPr>
        <w:t>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w:t>
      </w:r>
      <w:r w:rsidR="00F53DF8" w:rsidRPr="005474D1">
        <w:rPr>
          <w:rFonts w:ascii="GHEA Grapalat" w:hAnsi="GHEA Grapalat"/>
          <w:i/>
          <w:sz w:val="20"/>
          <w:szCs w:val="20"/>
          <w:vertAlign w:val="superscript"/>
          <w:lang w:val="hy-AM"/>
        </w:rPr>
        <w:t>5</w:t>
      </w:r>
      <w:r w:rsidRPr="005474D1">
        <w:rPr>
          <w:rFonts w:ascii="GHEA Grapalat" w:hAnsi="GHEA Grapalat"/>
          <w:i/>
          <w:sz w:val="20"/>
          <w:szCs w:val="20"/>
        </w:rPr>
        <w:t xml:space="preserve"> </w:t>
      </w:r>
    </w:p>
    <w:p w:rsidR="002D7D70" w:rsidRPr="005474D1" w:rsidRDefault="002D7D70" w:rsidP="001D1F0F">
      <w:pPr>
        <w:widowControl w:val="0"/>
        <w:tabs>
          <w:tab w:val="left" w:pos="1134"/>
        </w:tabs>
        <w:autoSpaceDE w:val="0"/>
        <w:autoSpaceDN w:val="0"/>
        <w:adjustRightInd w:val="0"/>
        <w:jc w:val="both"/>
        <w:rPr>
          <w:rFonts w:ascii="GHEA Grapalat" w:hAnsi="GHEA Grapalat" w:cs="Arial Unicode"/>
          <w:i/>
          <w:sz w:val="20"/>
          <w:szCs w:val="20"/>
          <w:lang w:val="hy-AM"/>
        </w:rPr>
      </w:pPr>
      <w:r w:rsidRPr="005474D1">
        <w:rPr>
          <w:rFonts w:ascii="GHEA Grapalat" w:hAnsi="GHEA Grapalat"/>
          <w:i/>
          <w:sz w:val="20"/>
          <w:szCs w:val="20"/>
          <w:lang w:val="hy-AM"/>
        </w:rPr>
        <w:t>3.5</w:t>
      </w:r>
      <w:r w:rsidR="00F9791A" w:rsidRPr="005474D1">
        <w:rPr>
          <w:rFonts w:ascii="GHEA Grapalat" w:hAnsi="GHEA Grapalat"/>
          <w:i/>
          <w:sz w:val="20"/>
          <w:szCs w:val="20"/>
        </w:rPr>
        <w:t xml:space="preserve"> </w:t>
      </w:r>
      <w:r w:rsidR="00F9791A" w:rsidRPr="005474D1">
        <w:rPr>
          <w:rFonts w:ascii="GHEA Grapalat" w:hAnsi="GHEA Grapalat"/>
          <w:i/>
          <w:sz w:val="20"/>
          <w:szCs w:val="20"/>
          <w:lang w:val="hy-AM"/>
        </w:rPr>
        <w:t>Кажд</w:t>
      </w:r>
      <w:r w:rsidR="00F9791A" w:rsidRPr="005474D1">
        <w:rPr>
          <w:rFonts w:ascii="GHEA Grapalat" w:hAnsi="GHEA Grapalat"/>
          <w:i/>
          <w:sz w:val="20"/>
          <w:szCs w:val="20"/>
        </w:rPr>
        <w:t>ое лиц</w:t>
      </w:r>
      <w:r w:rsidR="00CA1F39" w:rsidRPr="005474D1">
        <w:rPr>
          <w:rFonts w:ascii="GHEA Grapalat" w:hAnsi="GHEA Grapalat"/>
          <w:i/>
          <w:sz w:val="20"/>
          <w:szCs w:val="20"/>
        </w:rPr>
        <w:t>о</w:t>
      </w:r>
      <w:r w:rsidR="00CA1F39" w:rsidRPr="005474D1">
        <w:rPr>
          <w:rFonts w:ascii="GHEA Grapalat" w:hAnsi="GHEA Grapalat"/>
          <w:i/>
          <w:sz w:val="20"/>
          <w:szCs w:val="20"/>
          <w:lang w:val="hy-AM"/>
        </w:rPr>
        <w:t xml:space="preserve"> без указания имени</w:t>
      </w:r>
      <w:r w:rsidR="00F9791A" w:rsidRPr="005474D1">
        <w:rPr>
          <w:rFonts w:ascii="GHEA Grapalat" w:hAnsi="GHEA Grapalat"/>
          <w:i/>
          <w:sz w:val="20"/>
          <w:szCs w:val="20"/>
          <w:lang w:val="hy-AM"/>
        </w:rPr>
        <w:t xml:space="preserve">, до истечения срока, установленного для внесения изменений в приглашение, </w:t>
      </w:r>
      <w:r w:rsidR="00F9791A" w:rsidRPr="005474D1">
        <w:rPr>
          <w:rFonts w:ascii="GHEA Grapalat" w:hAnsi="GHEA Grapalat"/>
          <w:i/>
          <w:sz w:val="20"/>
          <w:szCs w:val="20"/>
        </w:rPr>
        <w:t xml:space="preserve">имеет право </w:t>
      </w:r>
      <w:r w:rsidR="00F9791A" w:rsidRPr="005474D1">
        <w:rPr>
          <w:rFonts w:ascii="GHEA Grapalat" w:hAnsi="GHEA Grapalat"/>
          <w:i/>
          <w:sz w:val="20"/>
          <w:szCs w:val="20"/>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sidRPr="005474D1">
        <w:rPr>
          <w:rFonts w:ascii="GHEA Grapalat" w:hAnsi="GHEA Grapalat"/>
          <w:i/>
          <w:sz w:val="20"/>
          <w:szCs w:val="20"/>
        </w:rPr>
        <w:t xml:space="preserve"> </w:t>
      </w:r>
      <w:r w:rsidR="00F9791A" w:rsidRPr="005474D1">
        <w:rPr>
          <w:rFonts w:ascii="GHEA Grapalat" w:hAnsi="GHEA Grapalat"/>
          <w:i/>
          <w:sz w:val="20"/>
          <w:szCs w:val="20"/>
          <w:lang w:val="hy-AM"/>
        </w:rPr>
        <w:t>с точки зрения предусмотренных Законом требований обеспечения конкуренции и исключения дискриминации</w:t>
      </w:r>
      <w:r w:rsidR="00023F8F" w:rsidRPr="005474D1">
        <w:rPr>
          <w:rFonts w:ascii="GHEA Grapalat" w:hAnsi="GHEA Grapalat"/>
          <w:i/>
          <w:sz w:val="20"/>
          <w:szCs w:val="20"/>
        </w:rPr>
        <w:t>.</w:t>
      </w:r>
      <w:r w:rsidR="00F9791A" w:rsidRPr="005474D1">
        <w:rPr>
          <w:rFonts w:ascii="GHEA Grapalat" w:hAnsi="GHEA Grapalat"/>
          <w:i/>
          <w:sz w:val="20"/>
          <w:szCs w:val="20"/>
          <w:lang w:val="hy-AM"/>
        </w:rPr>
        <w:t xml:space="preserve"> </w:t>
      </w:r>
      <w:r w:rsidR="00750FFF" w:rsidRPr="005474D1">
        <w:rPr>
          <w:rFonts w:ascii="GHEA Grapalat" w:hAnsi="GHEA Grapalat"/>
          <w:i/>
          <w:sz w:val="20"/>
          <w:szCs w:val="20"/>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1E65D1" w:rsidRPr="005474D1" w:rsidRDefault="00096865" w:rsidP="001F1977">
      <w:pPr>
        <w:widowControl w:val="0"/>
        <w:tabs>
          <w:tab w:val="left" w:pos="1134"/>
        </w:tabs>
        <w:autoSpaceDE w:val="0"/>
        <w:autoSpaceDN w:val="0"/>
        <w:adjustRightInd w:val="0"/>
        <w:jc w:val="both"/>
        <w:rPr>
          <w:rFonts w:ascii="GHEA Grapalat" w:hAnsi="GHEA Grapalat" w:cs="Arial Unicode"/>
          <w:i/>
          <w:sz w:val="20"/>
          <w:szCs w:val="20"/>
        </w:rPr>
      </w:pPr>
      <w:r w:rsidRPr="005474D1">
        <w:rPr>
          <w:rFonts w:ascii="GHEA Grapalat" w:hAnsi="GHEA Grapalat"/>
          <w:i/>
          <w:sz w:val="20"/>
          <w:szCs w:val="20"/>
        </w:rPr>
        <w:t>3.</w:t>
      </w:r>
      <w:r w:rsidR="00E648D1" w:rsidRPr="005474D1">
        <w:rPr>
          <w:rFonts w:ascii="GHEA Grapalat" w:hAnsi="GHEA Grapalat"/>
          <w:i/>
          <w:sz w:val="20"/>
          <w:szCs w:val="20"/>
          <w:lang w:val="hy-AM"/>
        </w:rPr>
        <w:t>6</w:t>
      </w:r>
      <w:r w:rsidR="000A15F9" w:rsidRPr="005474D1">
        <w:rPr>
          <w:rFonts w:ascii="GHEA Grapalat" w:hAnsi="GHEA Grapalat"/>
          <w:i/>
          <w:sz w:val="20"/>
          <w:szCs w:val="20"/>
        </w:rPr>
        <w:t>.</w:t>
      </w:r>
      <w:r w:rsidRPr="005474D1">
        <w:rPr>
          <w:rFonts w:ascii="GHEA Grapalat" w:hAnsi="GHEA Grapalat"/>
          <w:i/>
          <w:sz w:val="20"/>
          <w:szCs w:val="20"/>
        </w:rPr>
        <w:t>При внесении изменений в приглашение окончательный срок подачи заявок исчисляется со дня опубликования в бюллетене объявления об</w:t>
      </w:r>
      <w:r w:rsidR="00775FAF" w:rsidRPr="005474D1">
        <w:rPr>
          <w:rFonts w:ascii="Courier New" w:hAnsi="Courier New" w:cs="Courier New"/>
          <w:i/>
          <w:sz w:val="20"/>
          <w:szCs w:val="20"/>
          <w:lang w:val="en-US"/>
        </w:rPr>
        <w:t> </w:t>
      </w:r>
      <w:r w:rsidRPr="005474D1">
        <w:rPr>
          <w:rFonts w:ascii="GHEA Grapalat" w:hAnsi="GHEA Grapalat"/>
          <w:i/>
          <w:sz w:val="20"/>
          <w:szCs w:val="20"/>
        </w:rPr>
        <w:t xml:space="preserve">этих изменениях. В этом случае участники обязаны продлить срок </w:t>
      </w:r>
      <w:r w:rsidRPr="005474D1">
        <w:rPr>
          <w:rFonts w:ascii="GHEA Grapalat" w:hAnsi="GHEA Grapalat"/>
          <w:i/>
          <w:sz w:val="20"/>
          <w:szCs w:val="20"/>
        </w:rPr>
        <w:lastRenderedPageBreak/>
        <w:t>действия представленного ими обеспечения заявки или представить новое обеспечение заявки</w:t>
      </w:r>
      <w:r w:rsidR="003E40A7" w:rsidRPr="005474D1">
        <w:rPr>
          <w:rStyle w:val="FootnoteReference"/>
          <w:rFonts w:ascii="GHEA Grapalat" w:hAnsi="GHEA Grapalat"/>
          <w:i/>
          <w:sz w:val="20"/>
          <w:szCs w:val="20"/>
        </w:rPr>
        <w:footnoteReference w:customMarkFollows="1" w:id="2"/>
        <w:t>6</w:t>
      </w:r>
      <w:r w:rsidRPr="005474D1">
        <w:rPr>
          <w:rFonts w:ascii="GHEA Grapalat" w:hAnsi="GHEA Grapalat"/>
          <w:i/>
          <w:sz w:val="20"/>
          <w:szCs w:val="20"/>
        </w:rPr>
        <w:t xml:space="preserve">. </w:t>
      </w:r>
    </w:p>
    <w:p w:rsidR="00096865" w:rsidRPr="005474D1" w:rsidRDefault="00955A1E" w:rsidP="00B46D58">
      <w:pPr>
        <w:widowControl w:val="0"/>
        <w:spacing w:after="160"/>
        <w:jc w:val="center"/>
        <w:rPr>
          <w:rFonts w:ascii="GHEA Grapalat" w:hAnsi="GHEA Grapalat" w:cs="Arial"/>
          <w:b/>
          <w:sz w:val="20"/>
          <w:szCs w:val="20"/>
        </w:rPr>
      </w:pPr>
      <w:r w:rsidRPr="005474D1">
        <w:rPr>
          <w:rFonts w:ascii="GHEA Grapalat" w:hAnsi="GHEA Grapalat"/>
          <w:b/>
          <w:sz w:val="20"/>
          <w:szCs w:val="20"/>
        </w:rPr>
        <w:t>4. ПОРЯДОК ПОДАЧИ ЗАЯВКИ</w:t>
      </w:r>
    </w:p>
    <w:p w:rsidR="00096865" w:rsidRPr="005474D1" w:rsidRDefault="00096865" w:rsidP="00B10C2A">
      <w:pPr>
        <w:widowControl w:val="0"/>
        <w:tabs>
          <w:tab w:val="left" w:pos="1134"/>
        </w:tabs>
        <w:jc w:val="both"/>
        <w:rPr>
          <w:rFonts w:ascii="GHEA Grapalat" w:hAnsi="GHEA Grapalat"/>
          <w:i/>
          <w:sz w:val="20"/>
          <w:szCs w:val="20"/>
        </w:rPr>
      </w:pPr>
      <w:r w:rsidRPr="005474D1">
        <w:rPr>
          <w:rFonts w:ascii="GHEA Grapalat" w:hAnsi="GHEA Grapalat"/>
          <w:i/>
          <w:sz w:val="20"/>
          <w:szCs w:val="20"/>
        </w:rPr>
        <w:t>4.1</w:t>
      </w:r>
      <w:r w:rsidR="00A34DFE" w:rsidRPr="005474D1">
        <w:rPr>
          <w:rFonts w:ascii="GHEA Grapalat" w:hAnsi="GHEA Grapalat"/>
          <w:i/>
          <w:sz w:val="20"/>
          <w:szCs w:val="20"/>
        </w:rPr>
        <w:t>.</w:t>
      </w:r>
      <w:r w:rsidRPr="005474D1">
        <w:rPr>
          <w:rFonts w:ascii="GHEA Grapalat" w:hAnsi="GHEA Grapalat"/>
          <w:i/>
          <w:sz w:val="20"/>
          <w:szCs w:val="20"/>
        </w:rPr>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rsidR="00486B55" w:rsidRPr="005474D1" w:rsidRDefault="00096865" w:rsidP="00B10C2A">
      <w:pPr>
        <w:pStyle w:val="BodyTextIndent2"/>
        <w:widowControl w:val="0"/>
        <w:spacing w:line="240" w:lineRule="auto"/>
        <w:ind w:firstLine="0"/>
        <w:rPr>
          <w:rFonts w:ascii="GHEA Grapalat" w:hAnsi="GHEA Grapalat" w:cs="Sylfaen"/>
          <w:i/>
        </w:rPr>
      </w:pPr>
      <w:r w:rsidRPr="005474D1">
        <w:rPr>
          <w:rFonts w:ascii="GHEA Grapalat" w:hAnsi="GHEA Grapalat"/>
          <w:i/>
        </w:rPr>
        <w:t>Участник может подать заявку как для каждого лота, так и для нескольких или всех лотов.</w:t>
      </w:r>
      <w:r w:rsidR="00AA7117" w:rsidRPr="005474D1">
        <w:rPr>
          <w:rFonts w:ascii="GHEA Grapalat" w:hAnsi="GHEA Grapalat"/>
          <w:i/>
        </w:rPr>
        <w:t xml:space="preserve"> </w:t>
      </w:r>
    </w:p>
    <w:p w:rsidR="00096865" w:rsidRPr="005474D1" w:rsidRDefault="000946A3" w:rsidP="00B10C2A">
      <w:pPr>
        <w:pStyle w:val="BodyTextIndent2"/>
        <w:widowControl w:val="0"/>
        <w:spacing w:line="240" w:lineRule="auto"/>
        <w:ind w:firstLine="0"/>
        <w:rPr>
          <w:rFonts w:ascii="GHEA Grapalat" w:hAnsi="GHEA Grapalat" w:cs="Sylfaen"/>
          <w:i/>
        </w:rPr>
      </w:pPr>
      <w:r w:rsidRPr="005474D1">
        <w:rPr>
          <w:rFonts w:ascii="GHEA Grapalat" w:hAnsi="GHEA Grapalat"/>
          <w:i/>
        </w:rPr>
        <w:t>Заявка подается до истечения срока, установленного для этого настоящим Приглашением.</w:t>
      </w:r>
    </w:p>
    <w:p w:rsidR="00096865" w:rsidRPr="005474D1" w:rsidRDefault="000946A3" w:rsidP="008A7430">
      <w:pPr>
        <w:pStyle w:val="BodyTextIndent2"/>
        <w:widowControl w:val="0"/>
        <w:spacing w:line="240" w:lineRule="auto"/>
        <w:ind w:firstLine="0"/>
        <w:rPr>
          <w:rFonts w:ascii="GHEA Grapalat" w:hAnsi="GHEA Grapalat"/>
          <w:i/>
        </w:rPr>
      </w:pPr>
      <w:r w:rsidRPr="005474D1">
        <w:rPr>
          <w:rFonts w:ascii="GHEA Grapalat" w:hAnsi="GHEA Grapalat"/>
          <w:i/>
        </w:rPr>
        <w:t>Порядок подготовки заявки описан в части 2 настоящего приглашения - в инструкции по подготовке заявок на открытый конкурс.</w:t>
      </w:r>
    </w:p>
    <w:p w:rsidR="00A80ECD" w:rsidRPr="005474D1" w:rsidRDefault="00096865" w:rsidP="00B10C2A">
      <w:pPr>
        <w:pStyle w:val="BodyTextIndent2"/>
        <w:widowControl w:val="0"/>
        <w:tabs>
          <w:tab w:val="left" w:pos="1134"/>
        </w:tabs>
        <w:spacing w:line="240" w:lineRule="auto"/>
        <w:ind w:firstLine="0"/>
        <w:rPr>
          <w:rFonts w:ascii="GHEA Grapalat" w:hAnsi="GHEA Grapalat"/>
          <w:i/>
        </w:rPr>
      </w:pPr>
      <w:r w:rsidRPr="005474D1">
        <w:rPr>
          <w:rFonts w:ascii="GHEA Grapalat" w:hAnsi="GHEA Grapalat"/>
          <w:i/>
        </w:rPr>
        <w:t>4.2</w:t>
      </w:r>
      <w:r w:rsidR="00444026" w:rsidRPr="005474D1">
        <w:rPr>
          <w:rFonts w:ascii="GHEA Grapalat" w:hAnsi="GHEA Grapalat"/>
          <w:i/>
        </w:rPr>
        <w:t>.</w:t>
      </w:r>
      <w:r w:rsidRPr="005474D1">
        <w:rPr>
          <w:rFonts w:ascii="GHEA Grapalat" w:hAnsi="GHEA Grapalat"/>
          <w:i/>
        </w:rPr>
        <w:t xml:space="preserve">Заявки на процедуру необходимо подать </w:t>
      </w:r>
      <w:r w:rsidR="00A70E4C" w:rsidRPr="005474D1">
        <w:rPr>
          <w:rFonts w:ascii="GHEA Grapalat" w:hAnsi="GHEA Grapalat"/>
          <w:i/>
        </w:rPr>
        <w:t xml:space="preserve">в Комиссию </w:t>
      </w:r>
      <w:r w:rsidRPr="005474D1">
        <w:rPr>
          <w:rFonts w:ascii="GHEA Grapalat" w:hAnsi="GHEA Grapalat"/>
          <w:i/>
        </w:rPr>
        <w:t>не позднее, чем "окончатель</w:t>
      </w:r>
      <w:r w:rsidR="001D1F0F" w:rsidRPr="005474D1">
        <w:rPr>
          <w:rFonts w:ascii="GHEA Grapalat" w:hAnsi="GHEA Grapalat"/>
          <w:i/>
        </w:rPr>
        <w:t>ный срок подачи заявок" часов "7</w:t>
      </w:r>
      <w:r w:rsidRPr="005474D1">
        <w:rPr>
          <w:rFonts w:ascii="GHEA Grapalat" w:hAnsi="GHEA Grapalat"/>
          <w:i/>
        </w:rPr>
        <w:t xml:space="preserve">"-го дня опубликования в </w:t>
      </w:r>
      <w:r w:rsidR="00FB10C7" w:rsidRPr="005474D1">
        <w:rPr>
          <w:rFonts w:ascii="GHEA Grapalat" w:hAnsi="GHEA Grapalat"/>
          <w:i/>
        </w:rPr>
        <w:t xml:space="preserve">бюллетене </w:t>
      </w:r>
      <w:r w:rsidRPr="005474D1">
        <w:rPr>
          <w:rFonts w:ascii="GHEA Grapalat" w:hAnsi="GHEA Grapalat"/>
          <w:i/>
        </w:rPr>
        <w:t>объявления и приглашения на настоящую процедуру.</w:t>
      </w:r>
      <w:r w:rsidR="00AA7117" w:rsidRPr="005474D1">
        <w:rPr>
          <w:rFonts w:ascii="GHEA Grapalat" w:hAnsi="GHEA Grapalat"/>
          <w:i/>
        </w:rPr>
        <w:t xml:space="preserve"> </w:t>
      </w:r>
    </w:p>
    <w:p w:rsidR="00A80ECD" w:rsidRPr="005474D1" w:rsidRDefault="00A80ECD" w:rsidP="00B10C2A">
      <w:pPr>
        <w:pStyle w:val="BodyTextIndent2"/>
        <w:widowControl w:val="0"/>
        <w:tabs>
          <w:tab w:val="left" w:pos="1134"/>
        </w:tabs>
        <w:spacing w:line="240" w:lineRule="auto"/>
        <w:ind w:firstLine="0"/>
        <w:rPr>
          <w:rFonts w:ascii="GHEA Grapalat" w:hAnsi="GHEA Grapalat" w:cs="Sylfaen"/>
          <w:i/>
        </w:rPr>
      </w:pPr>
      <w:r w:rsidRPr="005474D1">
        <w:rPr>
          <w:rFonts w:ascii="GHEA Grapalat" w:hAnsi="GHEA Grapalat"/>
          <w:i/>
        </w:rPr>
        <w:t>4.2</w:t>
      </w:r>
      <w:r w:rsidR="001D1F0F" w:rsidRPr="005474D1">
        <w:rPr>
          <w:rFonts w:ascii="GHEA Grapalat" w:hAnsi="GHEA Grapalat"/>
          <w:i/>
        </w:rPr>
        <w:t>.</w:t>
      </w:r>
      <w:r w:rsidRPr="005474D1">
        <w:rPr>
          <w:rFonts w:ascii="GHEA Grapalat" w:hAnsi="GHEA Grapalat"/>
          <w:i/>
        </w:rPr>
        <w:t>Заявки на процедуру необходимо представить в комиссию по адресу "</w:t>
      </w:r>
      <w:r w:rsidR="00CE7392" w:rsidRPr="005474D1">
        <w:rPr>
          <w:rFonts w:ascii="GHEA Grapalat" w:hAnsi="GHEA Grapalat"/>
          <w:i/>
          <w:lang w:eastAsia="en-US" w:bidi="ar-SA"/>
        </w:rPr>
        <w:t xml:space="preserve"> Араратском областе </w:t>
      </w:r>
      <w:r w:rsidR="001D1F0F" w:rsidRPr="005474D1">
        <w:rPr>
          <w:rFonts w:ascii="GHEA Grapalat" w:hAnsi="GHEA Grapalat"/>
          <w:i/>
          <w:lang w:eastAsia="en-US" w:bidi="ar-SA"/>
        </w:rPr>
        <w:t xml:space="preserve"> РА, о. </w:t>
      </w:r>
      <w:r w:rsidR="00424BB0" w:rsidRPr="005474D1">
        <w:rPr>
          <w:rFonts w:ascii="GHEA Grapalat" w:hAnsi="GHEA Grapalat"/>
          <w:i/>
          <w:lang w:eastAsia="en-US" w:bidi="ar-SA"/>
        </w:rPr>
        <w:t>Мргаван</w:t>
      </w:r>
      <w:r w:rsidR="00F10789" w:rsidRPr="005474D1">
        <w:rPr>
          <w:rFonts w:ascii="GHEA Grapalat" w:hAnsi="GHEA Grapalat"/>
          <w:i/>
          <w:lang w:eastAsia="en-US" w:bidi="ar-SA"/>
        </w:rPr>
        <w:t xml:space="preserve"> </w:t>
      </w:r>
      <w:r w:rsidR="00697F7B" w:rsidRPr="005474D1">
        <w:rPr>
          <w:rFonts w:ascii="GHEA Grapalat" w:hAnsi="GHEA Grapalat"/>
          <w:i/>
          <w:lang w:eastAsia="en-US" w:bidi="ar-SA"/>
        </w:rPr>
        <w:t xml:space="preserve"> </w:t>
      </w:r>
      <w:r w:rsidR="001D1F0F" w:rsidRPr="005474D1">
        <w:rPr>
          <w:rFonts w:ascii="GHEA Grapalat" w:hAnsi="GHEA Grapalat"/>
          <w:i/>
          <w:lang w:eastAsia="en-US" w:bidi="ar-SA"/>
        </w:rPr>
        <w:t xml:space="preserve">улица </w:t>
      </w:r>
      <w:r w:rsidR="00424BB0" w:rsidRPr="005474D1">
        <w:rPr>
          <w:rFonts w:ascii="GHEA Grapalat" w:hAnsi="GHEA Grapalat"/>
          <w:i/>
          <w:lang w:eastAsia="en-US" w:bidi="ar-SA"/>
        </w:rPr>
        <w:t>Исаакяна 45/</w:t>
      </w:r>
      <w:r w:rsidR="0084319F" w:rsidRPr="005474D1">
        <w:rPr>
          <w:rFonts w:ascii="GHEA Grapalat" w:hAnsi="GHEA Grapalat"/>
          <w:i/>
          <w:lang w:eastAsia="en-US" w:bidi="ar-SA"/>
        </w:rPr>
        <w:t>1</w:t>
      </w:r>
      <w:r w:rsidR="00697F7B" w:rsidRPr="005474D1">
        <w:rPr>
          <w:rFonts w:ascii="GHEA Grapalat" w:hAnsi="GHEA Grapalat"/>
          <w:i/>
          <w:lang w:eastAsia="en-US" w:bidi="ar-SA"/>
        </w:rPr>
        <w:t xml:space="preserve"> Средняя школа</w:t>
      </w:r>
      <w:r w:rsidR="001D1F0F" w:rsidRPr="005474D1">
        <w:rPr>
          <w:rFonts w:ascii="GHEA Grapalat" w:hAnsi="GHEA Grapalat"/>
          <w:i/>
          <w:lang w:eastAsia="en-US" w:bidi="ar-SA"/>
        </w:rPr>
        <w:t xml:space="preserve"> ГНКО </w:t>
      </w:r>
      <w:r w:rsidRPr="005474D1">
        <w:rPr>
          <w:rFonts w:ascii="GHEA Grapalat" w:hAnsi="GHEA Grapalat"/>
          <w:i/>
        </w:rPr>
        <w:t>" не позднее, чем "</w:t>
      </w:r>
      <w:r w:rsidR="001D1F0F" w:rsidRPr="005474D1">
        <w:rPr>
          <w:rFonts w:ascii="GHEA Grapalat" w:hAnsi="GHEA Grapalat"/>
          <w:i/>
        </w:rPr>
        <w:t>1</w:t>
      </w:r>
      <w:r w:rsidR="00424BB0" w:rsidRPr="005474D1">
        <w:rPr>
          <w:rFonts w:ascii="GHEA Grapalat" w:hAnsi="GHEA Grapalat"/>
          <w:i/>
        </w:rPr>
        <w:t>1;</w:t>
      </w:r>
      <w:r w:rsidR="001D1F0F" w:rsidRPr="005474D1">
        <w:rPr>
          <w:rFonts w:ascii="GHEA Grapalat" w:hAnsi="GHEA Grapalat"/>
          <w:i/>
        </w:rPr>
        <w:t>00</w:t>
      </w:r>
      <w:r w:rsidRPr="005474D1">
        <w:rPr>
          <w:rFonts w:ascii="GHEA Grapalat" w:hAnsi="GHEA Grapalat"/>
          <w:i/>
        </w:rPr>
        <w:t>" часов "</w:t>
      </w:r>
      <w:r w:rsidR="001D1F0F" w:rsidRPr="005474D1">
        <w:rPr>
          <w:rFonts w:ascii="GHEA Grapalat" w:hAnsi="GHEA Grapalat"/>
          <w:i/>
        </w:rPr>
        <w:t>7</w:t>
      </w:r>
      <w:r w:rsidRPr="005474D1">
        <w:rPr>
          <w:rFonts w:ascii="GHEA Grapalat" w:hAnsi="GHEA Grapalat"/>
          <w:i/>
        </w:rPr>
        <w:t xml:space="preserve">"-го дня с даты опубликования в бюллетене объявления и приглашения на настоящую процедуру. </w:t>
      </w:r>
    </w:p>
    <w:p w:rsidR="00A80ECD" w:rsidRPr="005474D1" w:rsidRDefault="00A80ECD" w:rsidP="008A7430">
      <w:pPr>
        <w:pStyle w:val="BodyTextIndent2"/>
        <w:widowControl w:val="0"/>
        <w:spacing w:line="240" w:lineRule="auto"/>
        <w:ind w:firstLine="567"/>
        <w:rPr>
          <w:rFonts w:ascii="GHEA Grapalat" w:hAnsi="GHEA Grapalat"/>
          <w:i/>
        </w:rPr>
      </w:pPr>
      <w:r w:rsidRPr="005474D1">
        <w:rPr>
          <w:rFonts w:ascii="GHEA Grapalat" w:hAnsi="GHEA Grapalat"/>
          <w:i/>
        </w:rPr>
        <w:t>Заявки на процедуру получает и в журнале регистрации заявок регистрирует секретарь комиссии "</w:t>
      </w:r>
      <w:r w:rsidR="00B10C2A" w:rsidRPr="005474D1">
        <w:rPr>
          <w:rFonts w:ascii="GHEA Grapalat" w:hAnsi="GHEA Grapalat"/>
          <w:i/>
        </w:rPr>
        <w:t>Г.Оганнисян</w:t>
      </w:r>
      <w:r w:rsidRPr="005474D1">
        <w:rPr>
          <w:rFonts w:ascii="GHEA Grapalat" w:hAnsi="GHEA Grapalat"/>
          <w:i/>
        </w:rPr>
        <w:t>". Секретарь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w:t>
      </w:r>
    </w:p>
    <w:p w:rsidR="00B67CCD" w:rsidRPr="005474D1" w:rsidRDefault="00B67CCD" w:rsidP="001D1F0F">
      <w:pPr>
        <w:pStyle w:val="BodyTextIndent2"/>
        <w:widowControl w:val="0"/>
        <w:tabs>
          <w:tab w:val="left" w:pos="1134"/>
        </w:tabs>
        <w:spacing w:line="240" w:lineRule="auto"/>
        <w:ind w:firstLine="0"/>
        <w:rPr>
          <w:rFonts w:ascii="GHEA Grapalat" w:hAnsi="GHEA Grapalat"/>
          <w:i/>
        </w:rPr>
      </w:pPr>
      <w:r w:rsidRPr="005474D1">
        <w:rPr>
          <w:rFonts w:ascii="GHEA Grapalat" w:hAnsi="GHEA Grapalat"/>
          <w:i/>
        </w:rPr>
        <w:t>4.3.В заявке участник представляет:</w:t>
      </w:r>
    </w:p>
    <w:p w:rsidR="005F25EF" w:rsidRPr="005474D1" w:rsidRDefault="005F25EF" w:rsidP="001D1F0F">
      <w:pPr>
        <w:jc w:val="both"/>
        <w:rPr>
          <w:rFonts w:ascii="GHEA Grapalat" w:hAnsi="GHEA Grapalat"/>
          <w:i/>
          <w:sz w:val="20"/>
          <w:szCs w:val="20"/>
        </w:rPr>
      </w:pPr>
      <w:r w:rsidRPr="005474D1">
        <w:rPr>
          <w:rFonts w:ascii="GHEA Grapalat" w:hAnsi="GHEA Grapalat"/>
          <w:i/>
          <w:sz w:val="20"/>
          <w:szCs w:val="20"/>
        </w:rPr>
        <w:t>1) утвержденное им заявление-объявление, предусмотренное пунктом 2.1 части 2 настоящего приглашения</w:t>
      </w:r>
      <w:r w:rsidR="003C5795" w:rsidRPr="005474D1">
        <w:rPr>
          <w:rFonts w:ascii="GHEA Grapalat" w:hAnsi="GHEA Grapalat"/>
          <w:i/>
          <w:sz w:val="20"/>
          <w:szCs w:val="20"/>
          <w:lang w:val="hy-AM"/>
        </w:rPr>
        <w:t xml:space="preserve"> </w:t>
      </w:r>
      <w:r w:rsidR="003C5795" w:rsidRPr="005474D1">
        <w:rPr>
          <w:rFonts w:ascii="GHEA Grapalat" w:hAnsi="GHEA Grapalat"/>
          <w:i/>
          <w:sz w:val="20"/>
          <w:szCs w:val="20"/>
        </w:rPr>
        <w:t xml:space="preserve">указав адрес электронной почты, учетный номер налогоплательщика, адрес деятельности и номер телефона </w:t>
      </w:r>
      <w:r w:rsidRPr="005474D1">
        <w:rPr>
          <w:rFonts w:ascii="GHEA Grapalat" w:hAnsi="GHEA Grapalat"/>
          <w:i/>
          <w:sz w:val="20"/>
          <w:szCs w:val="20"/>
        </w:rPr>
        <w:t>, которое включает:</w:t>
      </w:r>
    </w:p>
    <w:p w:rsidR="005F25EF" w:rsidRPr="005474D1" w:rsidRDefault="005F25EF" w:rsidP="001D1F0F">
      <w:pPr>
        <w:jc w:val="both"/>
        <w:rPr>
          <w:rFonts w:ascii="GHEA Grapalat" w:hAnsi="GHEA Grapalat"/>
          <w:i/>
          <w:sz w:val="20"/>
          <w:szCs w:val="20"/>
        </w:rPr>
      </w:pPr>
      <w:r w:rsidRPr="005474D1">
        <w:rPr>
          <w:rFonts w:ascii="GHEA Grapalat" w:hAnsi="GHEA Grapalat"/>
          <w:i/>
          <w:sz w:val="20"/>
          <w:szCs w:val="20"/>
        </w:rPr>
        <w:t xml:space="preserve">   а) </w:t>
      </w:r>
      <w:r w:rsidR="003C5795" w:rsidRPr="005474D1">
        <w:rPr>
          <w:rFonts w:ascii="GHEA Grapalat" w:hAnsi="GHEA Grapalat"/>
          <w:i/>
          <w:sz w:val="20"/>
          <w:szCs w:val="20"/>
        </w:rPr>
        <w:t xml:space="preserve">подтверждение </w:t>
      </w:r>
      <w:r w:rsidRPr="005474D1">
        <w:rPr>
          <w:rFonts w:ascii="GHEA Grapalat" w:hAnsi="GHEA Grapalat"/>
          <w:i/>
          <w:sz w:val="20"/>
          <w:szCs w:val="20"/>
        </w:rPr>
        <w:t>о соответствии своих данных требованиям права на участие, установленным настоящим приглашением;</w:t>
      </w:r>
    </w:p>
    <w:p w:rsidR="00C648DF" w:rsidRPr="005474D1" w:rsidRDefault="005F25EF" w:rsidP="001D1F0F">
      <w:pPr>
        <w:jc w:val="both"/>
        <w:rPr>
          <w:rFonts w:ascii="GHEA Grapalat" w:hAnsi="GHEA Grapalat"/>
          <w:i/>
          <w:sz w:val="20"/>
          <w:szCs w:val="20"/>
        </w:rPr>
      </w:pPr>
      <w:r w:rsidRPr="005474D1">
        <w:rPr>
          <w:rFonts w:ascii="GHEA Grapalat" w:hAnsi="GHEA Grapalat"/>
          <w:i/>
          <w:sz w:val="20"/>
          <w:szCs w:val="20"/>
        </w:rPr>
        <w:t xml:space="preserve">   б) </w:t>
      </w:r>
      <w:r w:rsidR="003C5795" w:rsidRPr="005474D1">
        <w:rPr>
          <w:rFonts w:ascii="GHEA Grapalat" w:hAnsi="GHEA Grapalat"/>
          <w:i/>
          <w:sz w:val="20"/>
          <w:szCs w:val="20"/>
        </w:rPr>
        <w:t>подтверждение об обязательстве предоставления обеспечения квалификации в размере представленного ценового предложения в порядке и сроки, установленные пунктом 2.4 части 1 настоящего приглашения</w:t>
      </w:r>
      <w:r w:rsidR="00023F8F" w:rsidRPr="005474D1">
        <w:rPr>
          <w:rFonts w:ascii="GHEA Grapalat" w:hAnsi="GHEA Grapalat"/>
          <w:i/>
          <w:sz w:val="20"/>
          <w:szCs w:val="20"/>
        </w:rPr>
        <w:t xml:space="preserve"> в случае признания отобранным участником</w:t>
      </w:r>
      <w:r w:rsidR="0049623A" w:rsidRPr="005474D1">
        <w:rPr>
          <w:rFonts w:ascii="GHEA Grapalat" w:hAnsi="GHEA Grapalat"/>
          <w:i/>
          <w:sz w:val="20"/>
          <w:szCs w:val="20"/>
        </w:rPr>
        <w:t xml:space="preserve">    </w:t>
      </w:r>
    </w:p>
    <w:p w:rsidR="005F25EF" w:rsidRPr="005474D1" w:rsidRDefault="005F25EF" w:rsidP="001D1F0F">
      <w:pPr>
        <w:ind w:firstLine="284"/>
        <w:jc w:val="both"/>
        <w:rPr>
          <w:rFonts w:ascii="GHEA Grapalat" w:hAnsi="GHEA Grapalat"/>
          <w:i/>
          <w:sz w:val="20"/>
          <w:szCs w:val="20"/>
        </w:rPr>
      </w:pPr>
      <w:r w:rsidRPr="005474D1">
        <w:rPr>
          <w:rFonts w:ascii="GHEA Grapalat" w:hAnsi="GHEA Grapalat"/>
          <w:i/>
          <w:sz w:val="20"/>
          <w:szCs w:val="20"/>
        </w:rPr>
        <w:t>в) объявление об отсутствии злоупотребления доминирующим положением и антиконкурентного соглашения в рамках настоящей процедуры</w:t>
      </w:r>
    </w:p>
    <w:p w:rsidR="005F25EF" w:rsidRPr="005474D1" w:rsidRDefault="005F25EF" w:rsidP="001D1F0F">
      <w:pPr>
        <w:jc w:val="both"/>
        <w:rPr>
          <w:rFonts w:ascii="GHEA Grapalat" w:hAnsi="GHEA Grapalat"/>
          <w:i/>
          <w:sz w:val="20"/>
          <w:szCs w:val="20"/>
        </w:rPr>
      </w:pPr>
      <w:r w:rsidRPr="005474D1">
        <w:rPr>
          <w:rFonts w:ascii="GHEA Grapalat" w:hAnsi="GHEA Grapalat"/>
          <w:i/>
          <w:sz w:val="20"/>
          <w:szCs w:val="20"/>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1D1F0F" w:rsidRPr="005474D1" w:rsidRDefault="001361B2" w:rsidP="001D1F0F">
      <w:pPr>
        <w:pStyle w:val="norm"/>
        <w:widowControl w:val="0"/>
        <w:tabs>
          <w:tab w:val="left" w:pos="1134"/>
        </w:tabs>
        <w:spacing w:line="240" w:lineRule="auto"/>
        <w:ind w:firstLine="284"/>
        <w:rPr>
          <w:rFonts w:ascii="GHEA Grapalat" w:hAnsi="GHEA Grapalat"/>
          <w:i/>
          <w:sz w:val="20"/>
        </w:rPr>
      </w:pPr>
      <w:r w:rsidRPr="005474D1">
        <w:rPr>
          <w:rFonts w:ascii="GHEA Grapalat" w:hAnsi="GHEA Grapalat"/>
          <w:i/>
          <w:sz w:val="20"/>
        </w:rPr>
        <w:t xml:space="preserve">д) данные того физического лица (физических лиц), которое (которые)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w:t>
      </w:r>
      <w:r w:rsidRPr="005474D1">
        <w:rPr>
          <w:rFonts w:ascii="GHEA Grapalat" w:hAnsi="GHEA Grapalat"/>
          <w:i/>
          <w:spacing w:val="-6"/>
          <w:sz w:val="20"/>
        </w:rPr>
        <w:t>прибыли, полученной в результате осуществления участником предпринимательской или иной деятельности. При отсутствии указанных в настоящем подпункте лиц, представляются данные руководителя и членов исполнительного органа. При этом, если участник объявляется отобранным участником, то предусмотренная настоящим абзацем информация, после вскрытия заявок опубликовывается в бюллетене вместе с объявлением о</w:t>
      </w:r>
      <w:r w:rsidRPr="005474D1">
        <w:rPr>
          <w:rFonts w:ascii="GHEA Grapalat" w:hAnsi="GHEA Grapalat"/>
          <w:i/>
          <w:sz w:val="20"/>
        </w:rPr>
        <w:t xml:space="preserve"> решении заключить договор;</w:t>
      </w:r>
      <w:r w:rsidR="005F25EF" w:rsidRPr="005474D1">
        <w:rPr>
          <w:rFonts w:ascii="GHEA Grapalat" w:hAnsi="GHEA Grapalat"/>
          <w:i/>
          <w:sz w:val="20"/>
        </w:rPr>
        <w:t xml:space="preserve">  </w:t>
      </w:r>
    </w:p>
    <w:p w:rsidR="00071119" w:rsidRPr="005474D1" w:rsidRDefault="00932115" w:rsidP="001D1F0F">
      <w:pPr>
        <w:pStyle w:val="norm"/>
        <w:widowControl w:val="0"/>
        <w:tabs>
          <w:tab w:val="left" w:pos="1134"/>
        </w:tabs>
        <w:spacing w:line="240" w:lineRule="auto"/>
        <w:ind w:firstLine="284"/>
        <w:rPr>
          <w:rFonts w:ascii="GHEA Grapalat" w:hAnsi="GHEA Grapalat"/>
          <w:i/>
          <w:sz w:val="20"/>
        </w:rPr>
      </w:pPr>
      <w:r w:rsidRPr="005474D1">
        <w:rPr>
          <w:rFonts w:ascii="GHEA Grapalat" w:hAnsi="GHEA Grapalat"/>
          <w:i/>
          <w:sz w:val="20"/>
        </w:rPr>
        <w:t>2</w:t>
      </w:r>
      <w:r w:rsidR="005F25EF" w:rsidRPr="005474D1">
        <w:rPr>
          <w:rFonts w:ascii="GHEA Grapalat" w:hAnsi="GHEA Grapalat"/>
          <w:i/>
          <w:sz w:val="20"/>
        </w:rPr>
        <w:t>) технические характеристики</w:t>
      </w:r>
      <w:r w:rsidRPr="005474D1">
        <w:rPr>
          <w:rFonts w:ascii="GHEA Grapalat" w:hAnsi="GHEA Grapalat" w:cs="Sylfaen"/>
          <w:i/>
          <w:sz w:val="20"/>
        </w:rPr>
        <w:t xml:space="preserve"> предлагаемого им товара</w:t>
      </w:r>
      <w:r w:rsidR="005F25EF" w:rsidRPr="005474D1">
        <w:rPr>
          <w:rFonts w:ascii="GHEA Grapalat" w:hAnsi="GHEA Grapalat"/>
          <w:i/>
          <w:sz w:val="20"/>
        </w:rPr>
        <w:t xml:space="preserve">, а также товарный знак, </w:t>
      </w:r>
      <w:r w:rsidRPr="005474D1">
        <w:rPr>
          <w:rFonts w:ascii="GHEA Grapalat" w:hAnsi="GHEA Grapalat" w:cs="Sylfaen"/>
          <w:i/>
          <w:sz w:val="20"/>
        </w:rPr>
        <w:t>фирменное наименование, марка и</w:t>
      </w:r>
      <w:r w:rsidRPr="005474D1">
        <w:rPr>
          <w:rFonts w:ascii="GHEA Grapalat" w:hAnsi="GHEA Grapalat"/>
          <w:i/>
          <w:sz w:val="20"/>
        </w:rPr>
        <w:t xml:space="preserve"> </w:t>
      </w:r>
      <w:r w:rsidR="005F25EF" w:rsidRPr="005474D1">
        <w:rPr>
          <w:rFonts w:ascii="GHEA Grapalat" w:hAnsi="GHEA Grapalat"/>
          <w:i/>
          <w:sz w:val="20"/>
        </w:rPr>
        <w:t>наименование производителя, (далее</w:t>
      </w:r>
      <w:r w:rsidR="005F25EF" w:rsidRPr="005474D1">
        <w:rPr>
          <w:rFonts w:ascii="Courier New" w:hAnsi="Courier New" w:cs="Courier New"/>
          <w:i/>
          <w:sz w:val="20"/>
        </w:rPr>
        <w:t> </w:t>
      </w:r>
      <w:r w:rsidR="005F25EF" w:rsidRPr="005474D1">
        <w:rPr>
          <w:rFonts w:ascii="GHEA Grapalat" w:hAnsi="GHEA Grapalat" w:cs="GHEA Grapalat"/>
          <w:i/>
          <w:sz w:val="20"/>
        </w:rPr>
        <w:t>—</w:t>
      </w:r>
      <w:r w:rsidR="005F25EF" w:rsidRPr="005474D1">
        <w:rPr>
          <w:rFonts w:ascii="GHEA Grapalat" w:hAnsi="GHEA Grapalat"/>
          <w:i/>
          <w:sz w:val="20"/>
        </w:rPr>
        <w:t xml:space="preserve"> </w:t>
      </w:r>
      <w:r w:rsidR="005F25EF" w:rsidRPr="005474D1">
        <w:rPr>
          <w:rFonts w:ascii="GHEA Grapalat" w:hAnsi="GHEA Grapalat" w:cs="GHEA Grapalat"/>
          <w:i/>
          <w:sz w:val="20"/>
        </w:rPr>
        <w:t>полное</w:t>
      </w:r>
      <w:r w:rsidR="005F25EF" w:rsidRPr="005474D1">
        <w:rPr>
          <w:rFonts w:ascii="GHEA Grapalat" w:hAnsi="GHEA Grapalat"/>
          <w:i/>
          <w:sz w:val="20"/>
        </w:rPr>
        <w:t xml:space="preserve"> </w:t>
      </w:r>
      <w:r w:rsidR="005F25EF" w:rsidRPr="005474D1">
        <w:rPr>
          <w:rFonts w:ascii="GHEA Grapalat" w:hAnsi="GHEA Grapalat" w:cs="GHEA Grapalat"/>
          <w:i/>
          <w:sz w:val="20"/>
        </w:rPr>
        <w:t>описание</w:t>
      </w:r>
      <w:r w:rsidR="005F25EF" w:rsidRPr="005474D1">
        <w:rPr>
          <w:rFonts w:ascii="GHEA Grapalat" w:hAnsi="GHEA Grapalat"/>
          <w:i/>
          <w:sz w:val="20"/>
        </w:rPr>
        <w:t xml:space="preserve"> </w:t>
      </w:r>
      <w:r w:rsidR="005F25EF" w:rsidRPr="005474D1">
        <w:rPr>
          <w:rFonts w:ascii="GHEA Grapalat" w:hAnsi="GHEA Grapalat" w:cs="GHEA Grapalat"/>
          <w:i/>
          <w:sz w:val="20"/>
        </w:rPr>
        <w:t>товара</w:t>
      </w:r>
      <w:r w:rsidR="005F25EF" w:rsidRPr="005474D1">
        <w:rPr>
          <w:rFonts w:ascii="GHEA Grapalat" w:hAnsi="GHEA Grapalat"/>
          <w:i/>
          <w:sz w:val="20"/>
        </w:rPr>
        <w:t>)</w:t>
      </w:r>
      <w:r w:rsidR="00EA6AE0" w:rsidRPr="005474D1">
        <w:rPr>
          <w:rStyle w:val="FootnoteReference"/>
          <w:rFonts w:ascii="GHEA Grapalat" w:hAnsi="GHEA Grapalat" w:cs="Sylfaen"/>
          <w:i/>
          <w:sz w:val="20"/>
        </w:rPr>
        <w:footnoteReference w:customMarkFollows="1" w:id="3"/>
        <w:t>7</w:t>
      </w:r>
      <w:r w:rsidR="005F25EF" w:rsidRPr="005474D1">
        <w:rPr>
          <w:rFonts w:ascii="GHEA Grapalat" w:hAnsi="GHEA Grapalat" w:cs="Sylfaen"/>
          <w:i/>
          <w:sz w:val="20"/>
        </w:rPr>
        <w:t>:</w:t>
      </w:r>
      <w:r w:rsidRPr="005474D1">
        <w:rPr>
          <w:rFonts w:ascii="GHEA Grapalat" w:hAnsi="GHEA Grapalat"/>
          <w:i/>
          <w:sz w:val="20"/>
        </w:rPr>
        <w:t xml:space="preserve"> </w:t>
      </w:r>
    </w:p>
    <w:p w:rsidR="00B67CCD" w:rsidRPr="005474D1" w:rsidRDefault="001C6688" w:rsidP="001D1F0F">
      <w:pPr>
        <w:pStyle w:val="norm"/>
        <w:widowControl w:val="0"/>
        <w:tabs>
          <w:tab w:val="left" w:pos="1134"/>
        </w:tabs>
        <w:spacing w:line="240" w:lineRule="auto"/>
        <w:ind w:firstLine="0"/>
        <w:rPr>
          <w:rFonts w:ascii="GHEA Grapalat" w:hAnsi="GHEA Grapalat" w:cs="Sylfaen"/>
          <w:i/>
          <w:sz w:val="20"/>
        </w:rPr>
      </w:pPr>
      <w:r w:rsidRPr="005474D1">
        <w:rPr>
          <w:rFonts w:ascii="GHEA Grapalat" w:hAnsi="GHEA Grapalat"/>
          <w:i/>
          <w:sz w:val="20"/>
          <w:lang w:val="hy-AM"/>
        </w:rPr>
        <w:t>3</w:t>
      </w:r>
      <w:r w:rsidR="0047117B" w:rsidRPr="005474D1">
        <w:rPr>
          <w:rFonts w:ascii="GHEA Grapalat" w:hAnsi="GHEA Grapalat"/>
          <w:i/>
          <w:sz w:val="20"/>
        </w:rPr>
        <w:t>)утвержденное им ценовое предложение;</w:t>
      </w:r>
    </w:p>
    <w:p w:rsidR="000845F6" w:rsidRPr="005474D1" w:rsidRDefault="005F25EF" w:rsidP="001D1F0F">
      <w:pPr>
        <w:pStyle w:val="norm"/>
        <w:widowControl w:val="0"/>
        <w:tabs>
          <w:tab w:val="left" w:pos="1134"/>
        </w:tabs>
        <w:spacing w:line="240" w:lineRule="auto"/>
        <w:ind w:firstLine="0"/>
        <w:rPr>
          <w:rFonts w:ascii="GHEA Grapalat" w:hAnsi="GHEA Grapalat" w:cs="Sylfaen"/>
          <w:i/>
          <w:sz w:val="20"/>
        </w:rPr>
      </w:pPr>
      <w:r w:rsidRPr="005474D1">
        <w:rPr>
          <w:rFonts w:ascii="GHEA Grapalat" w:hAnsi="GHEA Grapalat"/>
          <w:i/>
          <w:sz w:val="20"/>
        </w:rPr>
        <w:t>5</w:t>
      </w:r>
      <w:r w:rsidR="003E3FD0" w:rsidRPr="005474D1">
        <w:rPr>
          <w:rFonts w:ascii="GHEA Grapalat" w:hAnsi="GHEA Grapalat"/>
          <w:i/>
          <w:sz w:val="20"/>
        </w:rPr>
        <w:t>)копию агентского договора и данные лица, являющегося стороной этого договора, если заключаемый договор будет исполняться через агентство;</w:t>
      </w:r>
    </w:p>
    <w:p w:rsidR="000845F6" w:rsidRPr="005474D1" w:rsidRDefault="005F25EF" w:rsidP="001D1F0F">
      <w:pPr>
        <w:pStyle w:val="norm"/>
        <w:widowControl w:val="0"/>
        <w:tabs>
          <w:tab w:val="left" w:pos="1134"/>
        </w:tabs>
        <w:spacing w:line="240" w:lineRule="auto"/>
        <w:ind w:firstLine="0"/>
        <w:rPr>
          <w:rFonts w:ascii="GHEA Grapalat" w:hAnsi="GHEA Grapalat"/>
          <w:i/>
          <w:sz w:val="20"/>
        </w:rPr>
      </w:pPr>
      <w:r w:rsidRPr="005474D1">
        <w:rPr>
          <w:rFonts w:ascii="GHEA Grapalat" w:hAnsi="GHEA Grapalat"/>
          <w:i/>
          <w:sz w:val="20"/>
        </w:rPr>
        <w:t>6</w:t>
      </w:r>
      <w:r w:rsidR="003E3FD0" w:rsidRPr="005474D1">
        <w:rPr>
          <w:rFonts w:ascii="GHEA Grapalat" w:hAnsi="GHEA Grapalat"/>
          <w:i/>
          <w:sz w:val="20"/>
        </w:rPr>
        <w:t xml:space="preserve">)копию договора о совместной деятельности, если участники участвуют в настоящей процедуре в порядке </w:t>
      </w:r>
      <w:r w:rsidR="003E3FD0" w:rsidRPr="005474D1">
        <w:rPr>
          <w:rFonts w:ascii="GHEA Grapalat" w:hAnsi="GHEA Grapalat"/>
          <w:i/>
          <w:sz w:val="20"/>
        </w:rPr>
        <w:lastRenderedPageBreak/>
        <w:t>совместной деятельности (консорциумом);</w:t>
      </w:r>
    </w:p>
    <w:p w:rsidR="00721677" w:rsidRPr="005474D1" w:rsidRDefault="00721677" w:rsidP="001D1F0F">
      <w:pPr>
        <w:jc w:val="both"/>
        <w:rPr>
          <w:rFonts w:ascii="GHEA Grapalat" w:hAnsi="GHEA Grapalat" w:cs="Sylfaen"/>
          <w:i/>
          <w:sz w:val="20"/>
          <w:szCs w:val="20"/>
        </w:rPr>
      </w:pPr>
      <w:r w:rsidRPr="005474D1">
        <w:rPr>
          <w:rFonts w:ascii="GHEA Grapalat" w:hAnsi="GHEA Grapalat" w:cs="Sylfaen"/>
          <w:i/>
          <w:sz w:val="20"/>
          <w:szCs w:val="20"/>
        </w:rPr>
        <w:t xml:space="preserve">При этом в случае участия в настоящей процедуре в порядке совместной деятельности (консорциумом) </w:t>
      </w:r>
    </w:p>
    <w:p w:rsidR="001D1F0F" w:rsidRPr="005474D1" w:rsidRDefault="00721677" w:rsidP="001D1F0F">
      <w:pPr>
        <w:jc w:val="both"/>
        <w:rPr>
          <w:rFonts w:ascii="GHEA Grapalat" w:hAnsi="GHEA Grapalat" w:cs="Sylfaen"/>
          <w:i/>
          <w:sz w:val="20"/>
          <w:szCs w:val="20"/>
        </w:rPr>
      </w:pPr>
      <w:r w:rsidRPr="005474D1">
        <w:rPr>
          <w:rFonts w:ascii="GHEA Grapalat" w:hAnsi="GHEA Grapalat" w:cs="Sylfaen"/>
          <w:i/>
          <w:sz w:val="20"/>
          <w:szCs w:val="20"/>
        </w:rPr>
        <w:t xml:space="preserve">  • ни одна из сторон договора о совместной деятельности не может подавать отдельную заявку на данную процедуру</w:t>
      </w:r>
      <w:r w:rsidR="006519EF" w:rsidRPr="005474D1">
        <w:rPr>
          <w:rFonts w:ascii="GHEA Grapalat" w:hAnsi="GHEA Grapalat" w:cs="Sylfaen"/>
          <w:i/>
          <w:sz w:val="20"/>
          <w:szCs w:val="20"/>
        </w:rPr>
        <w:t xml:space="preserve"> (на один и тот же лот)</w:t>
      </w:r>
      <w:r w:rsidRPr="005474D1">
        <w:rPr>
          <w:rFonts w:ascii="GHEA Grapalat" w:hAnsi="GHEA Grapalat" w:cs="Sylfaen"/>
          <w:i/>
          <w:sz w:val="20"/>
          <w:szCs w:val="20"/>
        </w:rP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rsidR="00721677" w:rsidRPr="005474D1" w:rsidRDefault="00721677" w:rsidP="001D1F0F">
      <w:pPr>
        <w:jc w:val="both"/>
        <w:rPr>
          <w:rFonts w:ascii="GHEA Grapalat" w:hAnsi="GHEA Grapalat" w:cs="Sylfaen"/>
          <w:i/>
          <w:sz w:val="20"/>
          <w:szCs w:val="20"/>
        </w:rPr>
      </w:pPr>
      <w:r w:rsidRPr="005474D1">
        <w:rPr>
          <w:rFonts w:ascii="GHEA Grapalat" w:hAnsi="GHEA Grapalat" w:cs="Sylfaen"/>
          <w:i/>
          <w:sz w:val="20"/>
          <w:szCs w:val="20"/>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D746CA" w:rsidRPr="005474D1" w:rsidRDefault="00D746CA" w:rsidP="00B46D58">
      <w:pPr>
        <w:widowControl w:val="0"/>
        <w:spacing w:after="160"/>
        <w:jc w:val="center"/>
        <w:rPr>
          <w:rFonts w:ascii="GHEA Grapalat" w:hAnsi="GHEA Grapalat"/>
          <w:b/>
          <w:sz w:val="20"/>
          <w:szCs w:val="20"/>
        </w:rPr>
      </w:pPr>
    </w:p>
    <w:p w:rsidR="00A45946" w:rsidRPr="005474D1" w:rsidRDefault="00333B85" w:rsidP="00B46D58">
      <w:pPr>
        <w:widowControl w:val="0"/>
        <w:spacing w:after="160"/>
        <w:jc w:val="center"/>
        <w:rPr>
          <w:rFonts w:ascii="GHEA Grapalat" w:hAnsi="GHEA Grapalat" w:cs="Arial"/>
          <w:b/>
          <w:sz w:val="20"/>
          <w:szCs w:val="20"/>
        </w:rPr>
      </w:pPr>
      <w:r w:rsidRPr="005474D1">
        <w:rPr>
          <w:rFonts w:ascii="GHEA Grapalat" w:hAnsi="GHEA Grapalat"/>
          <w:b/>
          <w:sz w:val="20"/>
          <w:szCs w:val="20"/>
        </w:rPr>
        <w:t>5.</w:t>
      </w:r>
      <w:r w:rsidR="00D746CA" w:rsidRPr="005474D1">
        <w:rPr>
          <w:rFonts w:ascii="GHEA Grapalat" w:hAnsi="GHEA Grapalat"/>
          <w:b/>
          <w:sz w:val="20"/>
          <w:szCs w:val="20"/>
        </w:rPr>
        <w:t xml:space="preserve"> </w:t>
      </w:r>
      <w:r w:rsidR="00C8055A" w:rsidRPr="005474D1">
        <w:rPr>
          <w:rFonts w:ascii="GHEA Grapalat" w:hAnsi="GHEA Grapalat"/>
          <w:b/>
          <w:sz w:val="20"/>
          <w:szCs w:val="20"/>
        </w:rPr>
        <w:t xml:space="preserve">ЦЕНОВОЕ ПРЕДЛОЖЕНИЕ ЗАЯВКИ </w:t>
      </w:r>
    </w:p>
    <w:p w:rsidR="00A45946" w:rsidRPr="005474D1" w:rsidRDefault="00C8055A" w:rsidP="001D1F0F">
      <w:pPr>
        <w:widowControl w:val="0"/>
        <w:tabs>
          <w:tab w:val="left" w:pos="1134"/>
        </w:tabs>
        <w:jc w:val="both"/>
        <w:rPr>
          <w:rFonts w:ascii="GHEA Grapalat" w:hAnsi="GHEA Grapalat"/>
          <w:i/>
          <w:sz w:val="20"/>
          <w:szCs w:val="20"/>
        </w:rPr>
      </w:pPr>
      <w:r w:rsidRPr="005474D1">
        <w:rPr>
          <w:rFonts w:ascii="GHEA Grapalat" w:hAnsi="GHEA Grapalat"/>
          <w:i/>
          <w:sz w:val="20"/>
          <w:szCs w:val="20"/>
        </w:rPr>
        <w:t>5.1</w:t>
      </w:r>
      <w:r w:rsidR="00A34DFE" w:rsidRPr="005474D1">
        <w:rPr>
          <w:rFonts w:ascii="GHEA Grapalat" w:hAnsi="GHEA Grapalat"/>
          <w:i/>
          <w:sz w:val="20"/>
          <w:szCs w:val="20"/>
        </w:rPr>
        <w:t>.</w:t>
      </w:r>
      <w:r w:rsidRPr="005474D1">
        <w:rPr>
          <w:rFonts w:ascii="GHEA Grapalat" w:hAnsi="GHEA Grapalat"/>
          <w:i/>
          <w:sz w:val="20"/>
          <w:szCs w:val="20"/>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rsidR="00B95FE0" w:rsidRPr="005474D1" w:rsidRDefault="00C8055A" w:rsidP="001D1F0F">
      <w:pPr>
        <w:pStyle w:val="norm"/>
        <w:widowControl w:val="0"/>
        <w:tabs>
          <w:tab w:val="left" w:pos="1134"/>
        </w:tabs>
        <w:spacing w:line="240" w:lineRule="auto"/>
        <w:ind w:firstLine="0"/>
        <w:rPr>
          <w:rFonts w:ascii="GHEA Grapalat" w:hAnsi="GHEA Grapalat" w:cs="Sylfaen"/>
          <w:i/>
          <w:sz w:val="20"/>
        </w:rPr>
      </w:pPr>
      <w:r w:rsidRPr="005474D1">
        <w:rPr>
          <w:rFonts w:ascii="GHEA Grapalat" w:hAnsi="GHEA Grapalat"/>
          <w:i/>
          <w:sz w:val="20"/>
        </w:rPr>
        <w:t>5.2.Участник представляет ценовое предложение в форме расчета, состоящего из обобщенных компонентов</w:t>
      </w:r>
      <w:r w:rsidR="00443317" w:rsidRPr="005474D1">
        <w:rPr>
          <w:rFonts w:ascii="GHEA Grapalat" w:hAnsi="GHEA Grapalat"/>
          <w:i/>
          <w:sz w:val="20"/>
        </w:rPr>
        <w:t>-</w:t>
      </w:r>
      <w:r w:rsidRPr="005474D1">
        <w:rPr>
          <w:rFonts w:ascii="GHEA Grapalat" w:hAnsi="GHEA Grapalat"/>
          <w:i/>
          <w:sz w:val="20"/>
        </w:rPr>
        <w:t xml:space="preserve"> </w:t>
      </w:r>
      <w:r w:rsidR="00443317" w:rsidRPr="005474D1">
        <w:rPr>
          <w:rFonts w:ascii="GHEA Grapalat" w:hAnsi="GHEA Grapalat"/>
          <w:i/>
          <w:sz w:val="20"/>
        </w:rPr>
        <w:t>себестоимость, прибыль</w:t>
      </w:r>
      <w:r w:rsidRPr="005474D1">
        <w:rPr>
          <w:rFonts w:ascii="GHEA Grapalat" w:hAnsi="GHEA Grapalat"/>
          <w:i/>
          <w:sz w:val="20"/>
        </w:rPr>
        <w:t xml:space="preserve"> и налог на добавленную стоимость. Расчет компонентов </w:t>
      </w:r>
      <w:r w:rsidR="009963C3" w:rsidRPr="005474D1">
        <w:rPr>
          <w:rFonts w:ascii="GHEA Grapalat" w:hAnsi="GHEA Grapalat"/>
          <w:i/>
          <w:sz w:val="20"/>
        </w:rPr>
        <w:t>себе</w:t>
      </w:r>
      <w:r w:rsidRPr="005474D1">
        <w:rPr>
          <w:rFonts w:ascii="GHEA Grapalat" w:hAnsi="GHEA Grapalat"/>
          <w:i/>
          <w:sz w:val="20"/>
        </w:rPr>
        <w:t xml:space="preserve">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 </w:t>
      </w:r>
    </w:p>
    <w:p w:rsidR="00B95FE0" w:rsidRPr="005474D1" w:rsidRDefault="00B95FE0" w:rsidP="001D1F0F">
      <w:pPr>
        <w:pStyle w:val="norm"/>
        <w:widowControl w:val="0"/>
        <w:spacing w:line="240" w:lineRule="auto"/>
        <w:ind w:firstLine="567"/>
        <w:rPr>
          <w:rFonts w:ascii="GHEA Grapalat" w:hAnsi="GHEA Grapalat" w:cs="Sylfaen"/>
          <w:i/>
          <w:sz w:val="20"/>
        </w:rPr>
      </w:pPr>
      <w:r w:rsidRPr="005474D1">
        <w:rPr>
          <w:rFonts w:ascii="GHEA Grapalat" w:hAnsi="GHEA Grapalat"/>
          <w:i/>
          <w:sz w:val="20"/>
        </w:rPr>
        <w:t>Оценка и сравнение ценовых предложений участников осуществляются без исчисления указанной в настоящем пункте суммы налога. При этом заявка участника не подлежит отклонению, если:</w:t>
      </w:r>
    </w:p>
    <w:p w:rsidR="00B95FE0" w:rsidRPr="005474D1" w:rsidRDefault="00B95FE0" w:rsidP="001D1F0F">
      <w:pPr>
        <w:pStyle w:val="norm"/>
        <w:widowControl w:val="0"/>
        <w:tabs>
          <w:tab w:val="left" w:pos="1134"/>
        </w:tabs>
        <w:spacing w:line="240" w:lineRule="auto"/>
        <w:ind w:firstLine="0"/>
        <w:rPr>
          <w:rFonts w:ascii="GHEA Grapalat" w:hAnsi="GHEA Grapalat" w:cs="Sylfaen"/>
          <w:i/>
          <w:sz w:val="20"/>
        </w:rPr>
      </w:pPr>
      <w:r w:rsidRPr="005474D1">
        <w:rPr>
          <w:rFonts w:ascii="GHEA Grapalat" w:hAnsi="GHEA Grapalat"/>
          <w:i/>
          <w:sz w:val="20"/>
        </w:rPr>
        <w:t>а.графы "</w:t>
      </w:r>
      <w:r w:rsidR="00830AD3" w:rsidRPr="005474D1">
        <w:rPr>
          <w:rFonts w:ascii="GHEA Grapalat" w:hAnsi="GHEA Grapalat"/>
          <w:i/>
          <w:sz w:val="20"/>
        </w:rPr>
        <w:t>себе</w:t>
      </w:r>
      <w:r w:rsidRPr="005474D1">
        <w:rPr>
          <w:rFonts w:ascii="GHEA Grapalat" w:hAnsi="GHEA Grapalat"/>
          <w:i/>
          <w:sz w:val="20"/>
        </w:rPr>
        <w:t>стоимость</w:t>
      </w:r>
      <w:r w:rsidR="00DF3688" w:rsidRPr="005474D1">
        <w:rPr>
          <w:rFonts w:ascii="GHEA Grapalat" w:hAnsi="GHEA Grapalat"/>
          <w:i/>
          <w:sz w:val="20"/>
        </w:rPr>
        <w:t>"</w:t>
      </w:r>
      <w:r w:rsidR="00830AD3" w:rsidRPr="005474D1">
        <w:rPr>
          <w:rFonts w:ascii="GHEA Grapalat" w:hAnsi="GHEA Grapalat"/>
          <w:i/>
          <w:sz w:val="20"/>
        </w:rPr>
        <w:t xml:space="preserve">, </w:t>
      </w:r>
      <w:r w:rsidR="00DF3688" w:rsidRPr="005474D1">
        <w:rPr>
          <w:rFonts w:ascii="GHEA Grapalat" w:hAnsi="GHEA Grapalat"/>
          <w:i/>
          <w:sz w:val="20"/>
        </w:rPr>
        <w:t>"</w:t>
      </w:r>
      <w:r w:rsidR="00830AD3" w:rsidRPr="005474D1">
        <w:rPr>
          <w:rFonts w:ascii="GHEA Grapalat" w:hAnsi="GHEA Grapalat"/>
          <w:i/>
          <w:sz w:val="20"/>
        </w:rPr>
        <w:t>прибыль"</w:t>
      </w:r>
      <w:r w:rsidRPr="005474D1">
        <w:rPr>
          <w:rFonts w:ascii="GHEA Grapalat" w:hAnsi="GHEA Grapalat"/>
          <w:i/>
          <w:sz w:val="20"/>
        </w:rPr>
        <w:t xml:space="preserve"> ценового предложения и "налог на добавленную стоимость" заполнены только цифрами, а графа "общая цена" — и прописью, и цифрами или только прописью.</w:t>
      </w:r>
    </w:p>
    <w:p w:rsidR="00B95FE0" w:rsidRPr="005474D1" w:rsidRDefault="00B95FE0" w:rsidP="001D1F0F">
      <w:pPr>
        <w:pStyle w:val="norm"/>
        <w:widowControl w:val="0"/>
        <w:tabs>
          <w:tab w:val="left" w:pos="1134"/>
        </w:tabs>
        <w:spacing w:line="240" w:lineRule="auto"/>
        <w:ind w:firstLine="0"/>
        <w:rPr>
          <w:rFonts w:ascii="GHEA Grapalat" w:hAnsi="GHEA Grapalat" w:cs="Sylfaen"/>
          <w:i/>
          <w:sz w:val="20"/>
        </w:rPr>
      </w:pPr>
      <w:r w:rsidRPr="005474D1">
        <w:rPr>
          <w:rFonts w:ascii="GHEA Grapalat" w:hAnsi="GHEA Grapalat"/>
          <w:i/>
          <w:sz w:val="20"/>
        </w:rPr>
        <w:t xml:space="preserve">б.между суммами, указанными прописью или цифрами в графах </w:t>
      </w:r>
      <w:r w:rsidR="00A60D60" w:rsidRPr="005474D1">
        <w:rPr>
          <w:rFonts w:ascii="GHEA Grapalat" w:hAnsi="GHEA Grapalat"/>
          <w:i/>
          <w:sz w:val="20"/>
        </w:rPr>
        <w:t xml:space="preserve">"себестоимость", "прибыль" </w:t>
      </w:r>
      <w:r w:rsidRPr="005474D1">
        <w:rPr>
          <w:rFonts w:ascii="GHEA Grapalat" w:hAnsi="GHEA Grapalat"/>
          <w:i/>
          <w:sz w:val="20"/>
        </w:rPr>
        <w:t xml:space="preserve"> 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rsidR="00A45946" w:rsidRPr="005474D1" w:rsidRDefault="00B95FE0" w:rsidP="001D1F0F">
      <w:pPr>
        <w:pStyle w:val="norm"/>
        <w:widowControl w:val="0"/>
        <w:tabs>
          <w:tab w:val="left" w:pos="1134"/>
        </w:tabs>
        <w:spacing w:line="240" w:lineRule="auto"/>
        <w:ind w:firstLine="0"/>
        <w:rPr>
          <w:rFonts w:ascii="GHEA Grapalat" w:hAnsi="GHEA Grapalat"/>
          <w:i/>
          <w:sz w:val="20"/>
        </w:rPr>
      </w:pPr>
      <w:r w:rsidRPr="005474D1">
        <w:rPr>
          <w:rFonts w:ascii="GHEA Grapalat" w:hAnsi="GHEA Grapalat"/>
          <w:i/>
          <w:sz w:val="20"/>
        </w:rPr>
        <w:t>в.номер лота в ценовом предложении указан неверно, однако наименование предмета закупки заполнено правильно.</w:t>
      </w:r>
    </w:p>
    <w:p w:rsidR="00B9778A" w:rsidRPr="005474D1" w:rsidRDefault="00B9778A" w:rsidP="001D1F0F">
      <w:pPr>
        <w:pStyle w:val="norm"/>
        <w:widowControl w:val="0"/>
        <w:tabs>
          <w:tab w:val="left" w:pos="1134"/>
        </w:tabs>
        <w:spacing w:line="240" w:lineRule="auto"/>
        <w:ind w:firstLine="0"/>
        <w:rPr>
          <w:rFonts w:ascii="GHEA Grapalat" w:hAnsi="GHEA Grapalat"/>
          <w:i/>
          <w:sz w:val="20"/>
        </w:rPr>
      </w:pPr>
      <w:r w:rsidRPr="005474D1">
        <w:rPr>
          <w:rFonts w:ascii="GHEA Grapalat" w:hAnsi="GHEA Grapalat"/>
          <w:i/>
          <w:sz w:val="20"/>
        </w:rPr>
        <w:t>г. себестоимость, прибыль, налог на добавленную стоимость и общая сумма</w:t>
      </w:r>
      <w:r w:rsidR="00910938" w:rsidRPr="005474D1">
        <w:rPr>
          <w:rFonts w:ascii="GHEA Grapalat" w:hAnsi="GHEA Grapalat"/>
          <w:i/>
          <w:sz w:val="20"/>
        </w:rPr>
        <w:t xml:space="preserve"> ценового предложения</w:t>
      </w:r>
      <w:r w:rsidRPr="005474D1">
        <w:rPr>
          <w:rFonts w:ascii="GHEA Grapalat" w:hAnsi="GHEA Grapalat"/>
          <w:i/>
          <w:sz w:val="20"/>
        </w:rPr>
        <w:t xml:space="preserve">, указанные в графах </w:t>
      </w:r>
      <w:r w:rsidR="00207490" w:rsidRPr="005474D1">
        <w:rPr>
          <w:rFonts w:ascii="GHEA Grapalat" w:hAnsi="GHEA Grapalat"/>
          <w:i/>
          <w:sz w:val="20"/>
        </w:rPr>
        <w:t>прописью</w:t>
      </w:r>
      <w:r w:rsidRPr="005474D1">
        <w:rPr>
          <w:rFonts w:ascii="GHEA Grapalat" w:hAnsi="GHEA Grapalat"/>
          <w:i/>
          <w:sz w:val="20"/>
        </w:rPr>
        <w:t xml:space="preserve"> или цифрами, округлены до пяти десятых-до целого числа ниже, а пять десятых и более-до целого числа выше</w:t>
      </w:r>
      <w:r w:rsidR="00A14685" w:rsidRPr="005474D1">
        <w:rPr>
          <w:rFonts w:ascii="GHEA Grapalat" w:hAnsi="GHEA Grapalat"/>
          <w:i/>
          <w:sz w:val="20"/>
        </w:rPr>
        <w:t xml:space="preserve">, </w:t>
      </w:r>
    </w:p>
    <w:p w:rsidR="00AE1E38" w:rsidRPr="005474D1" w:rsidRDefault="00A14685" w:rsidP="001D1F0F">
      <w:pPr>
        <w:pStyle w:val="norm"/>
        <w:widowControl w:val="0"/>
        <w:tabs>
          <w:tab w:val="left" w:pos="1134"/>
        </w:tabs>
        <w:spacing w:line="240" w:lineRule="auto"/>
        <w:ind w:firstLine="0"/>
        <w:rPr>
          <w:rFonts w:ascii="GHEA Grapalat" w:hAnsi="GHEA Grapalat"/>
          <w:i/>
          <w:sz w:val="20"/>
        </w:rPr>
      </w:pPr>
      <w:r w:rsidRPr="005474D1">
        <w:rPr>
          <w:rFonts w:ascii="GHEA Grapalat" w:hAnsi="GHEA Grapalat"/>
          <w:i/>
          <w:sz w:val="20"/>
        </w:rPr>
        <w:t xml:space="preserve">д. в графах себестоимость, прибыль и налог на добавленную стоимость </w:t>
      </w:r>
      <w:r w:rsidR="008730A8" w:rsidRPr="005474D1">
        <w:rPr>
          <w:rFonts w:ascii="GHEA Grapalat" w:hAnsi="GHEA Grapalat"/>
          <w:i/>
          <w:sz w:val="20"/>
        </w:rPr>
        <w:t xml:space="preserve">ценового предложения </w:t>
      </w:r>
      <w:r w:rsidRPr="005474D1">
        <w:rPr>
          <w:rFonts w:ascii="GHEA Grapalat" w:hAnsi="GHEA Grapalat"/>
          <w:i/>
          <w:sz w:val="20"/>
        </w:rPr>
        <w:t xml:space="preserve">суммы заполнены как цифрами, так и </w:t>
      </w:r>
      <w:r w:rsidR="008730A8" w:rsidRPr="005474D1">
        <w:rPr>
          <w:rFonts w:ascii="GHEA Grapalat" w:hAnsi="GHEA Grapalat"/>
          <w:i/>
          <w:sz w:val="20"/>
        </w:rPr>
        <w:t>прописью</w:t>
      </w:r>
      <w:r w:rsidRPr="005474D1">
        <w:rPr>
          <w:rFonts w:ascii="GHEA Grapalat" w:hAnsi="GHEA Grapalat"/>
          <w:i/>
          <w:sz w:val="20"/>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r w:rsidR="00AE1E38" w:rsidRPr="005474D1">
        <w:rPr>
          <w:rFonts w:ascii="GHEA Grapalat" w:hAnsi="GHEA Grapalat"/>
          <w:i/>
          <w:sz w:val="20"/>
        </w:rPr>
        <w:t xml:space="preserve"> При этом в случае, указанном в настоящем абзаце, оценочная комиссия при оценке заявки принимает за основу совокупность сумм, заполненных прописью в графах "себестоимость", "прибыль" и "налог на добавленную стоимость".</w:t>
      </w:r>
    </w:p>
    <w:p w:rsidR="0048059F" w:rsidRPr="005474D1" w:rsidRDefault="0048059F" w:rsidP="001D1F0F">
      <w:pPr>
        <w:pStyle w:val="norm"/>
        <w:widowControl w:val="0"/>
        <w:tabs>
          <w:tab w:val="left" w:pos="1134"/>
        </w:tabs>
        <w:spacing w:line="240" w:lineRule="auto"/>
        <w:ind w:firstLine="0"/>
        <w:rPr>
          <w:rFonts w:ascii="GHEA Grapalat" w:hAnsi="GHEA Grapalat" w:cs="Sylfaen"/>
          <w:i/>
          <w:sz w:val="20"/>
        </w:rPr>
      </w:pPr>
      <w:r w:rsidRPr="005474D1">
        <w:rPr>
          <w:rFonts w:ascii="GHEA Grapalat" w:hAnsi="GHEA Grapalat"/>
          <w:i/>
          <w:sz w:val="20"/>
        </w:rPr>
        <w:t>е. в суммах, заполненных буквами в графах ценового пред</w:t>
      </w:r>
      <w:r w:rsidR="00413595" w:rsidRPr="005474D1">
        <w:rPr>
          <w:rFonts w:ascii="GHEA Grapalat" w:hAnsi="GHEA Grapalat"/>
          <w:i/>
          <w:sz w:val="20"/>
        </w:rPr>
        <w:t>ложения, лумы указаны в цифрах.</w:t>
      </w:r>
    </w:p>
    <w:p w:rsidR="00A45946" w:rsidRPr="005474D1" w:rsidRDefault="00C8055A" w:rsidP="001D1F0F">
      <w:pPr>
        <w:pStyle w:val="norm"/>
        <w:widowControl w:val="0"/>
        <w:tabs>
          <w:tab w:val="left" w:pos="1134"/>
        </w:tabs>
        <w:spacing w:line="240" w:lineRule="auto"/>
        <w:ind w:firstLine="0"/>
        <w:rPr>
          <w:rFonts w:ascii="GHEA Grapalat" w:hAnsi="GHEA Grapalat"/>
          <w:i/>
          <w:sz w:val="20"/>
        </w:rPr>
      </w:pPr>
      <w:r w:rsidRPr="005474D1">
        <w:rPr>
          <w:rFonts w:ascii="GHEA Grapalat" w:hAnsi="GHEA Grapalat"/>
          <w:i/>
          <w:sz w:val="20"/>
        </w:rPr>
        <w:t>5.3</w:t>
      </w:r>
      <w:r w:rsidR="00A34DFE" w:rsidRPr="005474D1">
        <w:rPr>
          <w:rFonts w:ascii="GHEA Grapalat" w:hAnsi="GHEA Grapalat"/>
          <w:i/>
          <w:sz w:val="20"/>
        </w:rPr>
        <w:t>.</w:t>
      </w:r>
      <w:r w:rsidRPr="005474D1">
        <w:rPr>
          <w:rFonts w:ascii="GHEA Grapalat" w:hAnsi="GHEA Grapalat"/>
          <w:i/>
          <w:sz w:val="20"/>
        </w:rPr>
        <w:t>Если цена заключаемого договора стабильна, то ценовое предложение представляется одним числом — общей предлагаемой для исполнения договора ценой. 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rsidR="00096865" w:rsidRPr="005474D1" w:rsidRDefault="00096865" w:rsidP="00B46D58">
      <w:pPr>
        <w:pStyle w:val="BodyTextIndent2"/>
        <w:widowControl w:val="0"/>
        <w:spacing w:after="160" w:line="240" w:lineRule="auto"/>
        <w:ind w:firstLine="567"/>
        <w:rPr>
          <w:rFonts w:ascii="GHEA Grapalat" w:hAnsi="GHEA Grapalat"/>
          <w:i/>
        </w:rPr>
      </w:pPr>
    </w:p>
    <w:p w:rsidR="00096865" w:rsidRPr="005474D1" w:rsidRDefault="00220C7C" w:rsidP="00B46D58">
      <w:pPr>
        <w:widowControl w:val="0"/>
        <w:spacing w:after="160"/>
        <w:ind w:left="567" w:right="565"/>
        <w:jc w:val="center"/>
        <w:rPr>
          <w:rFonts w:ascii="GHEA Grapalat" w:hAnsi="GHEA Grapalat"/>
          <w:b/>
          <w:sz w:val="20"/>
          <w:szCs w:val="20"/>
        </w:rPr>
      </w:pPr>
      <w:r w:rsidRPr="005474D1">
        <w:rPr>
          <w:rFonts w:ascii="GHEA Grapalat" w:hAnsi="GHEA Grapalat"/>
          <w:b/>
          <w:sz w:val="20"/>
          <w:szCs w:val="20"/>
        </w:rPr>
        <w:t xml:space="preserve">6. СРОК ДЕЙСТВИЯ ЗАЯВКИ, </w:t>
      </w:r>
      <w:r w:rsidR="00294F67" w:rsidRPr="005474D1">
        <w:rPr>
          <w:rFonts w:ascii="GHEA Grapalat" w:hAnsi="GHEA Grapalat"/>
          <w:b/>
          <w:sz w:val="20"/>
          <w:szCs w:val="20"/>
        </w:rPr>
        <w:br/>
      </w:r>
      <w:r w:rsidRPr="005474D1">
        <w:rPr>
          <w:rFonts w:ascii="GHEA Grapalat" w:hAnsi="GHEA Grapalat"/>
          <w:b/>
          <w:sz w:val="20"/>
          <w:szCs w:val="20"/>
        </w:rPr>
        <w:t>ПОРЯДОК ВНЕСЕНИЯ ИЗМЕНЕНИЙ В ЗАЯВКИ</w:t>
      </w:r>
      <w:r w:rsidR="002626F7" w:rsidRPr="005474D1">
        <w:rPr>
          <w:rFonts w:ascii="GHEA Grapalat" w:hAnsi="GHEA Grapalat"/>
          <w:b/>
          <w:sz w:val="20"/>
          <w:szCs w:val="20"/>
        </w:rPr>
        <w:t xml:space="preserve"> </w:t>
      </w:r>
      <w:r w:rsidR="00955A1E" w:rsidRPr="005474D1">
        <w:rPr>
          <w:rFonts w:ascii="GHEA Grapalat" w:hAnsi="GHEA Grapalat"/>
          <w:b/>
          <w:sz w:val="20"/>
          <w:szCs w:val="20"/>
        </w:rPr>
        <w:t>И ИХ ОТЗЫВА</w:t>
      </w:r>
    </w:p>
    <w:p w:rsidR="001E65D1" w:rsidRPr="005474D1" w:rsidRDefault="001E65D1" w:rsidP="001E65D1">
      <w:pPr>
        <w:pStyle w:val="BodyTextIndent"/>
        <w:widowControl w:val="0"/>
        <w:tabs>
          <w:tab w:val="left" w:pos="1134"/>
        </w:tabs>
        <w:spacing w:line="240" w:lineRule="auto"/>
        <w:ind w:firstLine="0"/>
        <w:rPr>
          <w:rFonts w:ascii="GHEA Grapalat" w:hAnsi="GHEA Grapalat"/>
        </w:rPr>
      </w:pPr>
    </w:p>
    <w:p w:rsidR="00096865" w:rsidRPr="005474D1" w:rsidRDefault="00D746CA" w:rsidP="001E65D1">
      <w:pPr>
        <w:pStyle w:val="BodyTextIndent"/>
        <w:widowControl w:val="0"/>
        <w:tabs>
          <w:tab w:val="left" w:pos="1134"/>
        </w:tabs>
        <w:spacing w:line="240" w:lineRule="auto"/>
        <w:ind w:firstLine="0"/>
        <w:rPr>
          <w:rFonts w:ascii="GHEA Grapalat" w:hAnsi="GHEA Grapalat"/>
        </w:rPr>
      </w:pPr>
      <w:r w:rsidRPr="005474D1">
        <w:rPr>
          <w:rFonts w:ascii="GHEA Grapalat" w:hAnsi="GHEA Grapalat"/>
        </w:rPr>
        <w:t>6</w:t>
      </w:r>
      <w:r w:rsidR="00220C7C" w:rsidRPr="005474D1">
        <w:rPr>
          <w:rFonts w:ascii="GHEA Grapalat" w:hAnsi="GHEA Grapalat"/>
        </w:rPr>
        <w:t>.1</w:t>
      </w:r>
      <w:r w:rsidR="00A34DFE" w:rsidRPr="005474D1">
        <w:rPr>
          <w:rFonts w:ascii="GHEA Grapalat" w:hAnsi="GHEA Grapalat"/>
        </w:rPr>
        <w:t>.</w:t>
      </w:r>
      <w:r w:rsidR="00220C7C" w:rsidRPr="005474D1">
        <w:rPr>
          <w:rFonts w:ascii="GHEA Grapalat" w:hAnsi="GHEA Grapalat"/>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C4527B" w:rsidRPr="005474D1" w:rsidRDefault="00220C7C" w:rsidP="0084319F">
      <w:pPr>
        <w:pStyle w:val="BodyTextIndent"/>
        <w:widowControl w:val="0"/>
        <w:tabs>
          <w:tab w:val="left" w:pos="1134"/>
        </w:tabs>
        <w:spacing w:line="240" w:lineRule="auto"/>
        <w:ind w:firstLine="0"/>
        <w:rPr>
          <w:rFonts w:ascii="GHEA Grapalat" w:hAnsi="GHEA Grapalat" w:cs="Sylfaen"/>
        </w:rPr>
      </w:pPr>
      <w:r w:rsidRPr="005474D1">
        <w:rPr>
          <w:rFonts w:ascii="GHEA Grapalat" w:hAnsi="GHEA Grapalat"/>
        </w:rPr>
        <w:t>6.2</w:t>
      </w:r>
      <w:r w:rsidR="00A34DFE" w:rsidRPr="005474D1">
        <w:rPr>
          <w:rFonts w:ascii="GHEA Grapalat" w:hAnsi="GHEA Grapalat"/>
        </w:rPr>
        <w:t>.</w:t>
      </w:r>
      <w:r w:rsidRPr="005474D1">
        <w:rPr>
          <w:rFonts w:ascii="GHEA Grapalat" w:hAnsi="GHEA Grapalat"/>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096865" w:rsidRPr="005474D1" w:rsidRDefault="00E70FC4" w:rsidP="00B46D58">
      <w:pPr>
        <w:widowControl w:val="0"/>
        <w:spacing w:after="160"/>
        <w:jc w:val="center"/>
        <w:rPr>
          <w:rFonts w:ascii="GHEA Grapalat" w:hAnsi="GHEA Grapalat"/>
          <w:b/>
          <w:sz w:val="20"/>
          <w:szCs w:val="20"/>
        </w:rPr>
      </w:pPr>
      <w:r w:rsidRPr="005474D1">
        <w:rPr>
          <w:rFonts w:ascii="GHEA Grapalat" w:hAnsi="GHEA Grapalat"/>
          <w:b/>
          <w:sz w:val="20"/>
          <w:szCs w:val="20"/>
        </w:rPr>
        <w:lastRenderedPageBreak/>
        <w:t xml:space="preserve">8.ВСКРЫТИЕ, ОЦЕНКА ЗАЯВОК И </w:t>
      </w:r>
      <w:r w:rsidR="008E3C53" w:rsidRPr="005474D1">
        <w:rPr>
          <w:rFonts w:ascii="GHEA Grapalat" w:hAnsi="GHEA Grapalat"/>
          <w:b/>
          <w:sz w:val="20"/>
          <w:szCs w:val="20"/>
        </w:rPr>
        <w:br/>
      </w:r>
      <w:r w:rsidR="00807178" w:rsidRPr="005474D1">
        <w:rPr>
          <w:rFonts w:ascii="GHEA Grapalat" w:hAnsi="GHEA Grapalat"/>
          <w:b/>
          <w:sz w:val="20"/>
          <w:szCs w:val="20"/>
        </w:rPr>
        <w:t xml:space="preserve">ПОДВЕДЕНИЕ ИТОГОВ </w:t>
      </w:r>
    </w:p>
    <w:p w:rsidR="00096865" w:rsidRPr="005474D1" w:rsidRDefault="00FD2748" w:rsidP="00BB3286">
      <w:pPr>
        <w:pStyle w:val="BodyTextIndent2"/>
        <w:widowControl w:val="0"/>
        <w:tabs>
          <w:tab w:val="left" w:pos="1134"/>
        </w:tabs>
        <w:spacing w:line="240" w:lineRule="auto"/>
        <w:ind w:firstLine="0"/>
        <w:rPr>
          <w:rFonts w:ascii="GHEA Grapalat" w:hAnsi="GHEA Grapalat" w:cs="Tahoma"/>
          <w:i/>
        </w:rPr>
      </w:pPr>
      <w:r w:rsidRPr="005474D1">
        <w:rPr>
          <w:rFonts w:ascii="GHEA Grapalat" w:hAnsi="GHEA Grapalat"/>
          <w:i/>
        </w:rPr>
        <w:t>8.1</w:t>
      </w:r>
      <w:r w:rsidR="00B10C2A" w:rsidRPr="005474D1">
        <w:rPr>
          <w:rFonts w:ascii="GHEA Grapalat" w:hAnsi="GHEA Grapalat"/>
          <w:i/>
        </w:rPr>
        <w:t>.</w:t>
      </w:r>
      <w:r w:rsidR="00BB3286" w:rsidRPr="005474D1">
        <w:rPr>
          <w:rFonts w:ascii="GHEA Grapalat" w:hAnsi="GHEA Grapalat"/>
          <w:i/>
        </w:rPr>
        <w:t>Вскрытие заявок произойдет на "7</w:t>
      </w:r>
      <w:r w:rsidRPr="005474D1">
        <w:rPr>
          <w:rFonts w:ascii="GHEA Grapalat" w:hAnsi="GHEA Grapalat"/>
          <w:i/>
        </w:rPr>
        <w:t>"-</w:t>
      </w:r>
      <w:r w:rsidR="00D746CA" w:rsidRPr="005474D1">
        <w:rPr>
          <w:rFonts w:ascii="GHEA Grapalat" w:hAnsi="GHEA Grapalat"/>
          <w:i/>
        </w:rPr>
        <w:t>о</w:t>
      </w:r>
      <w:r w:rsidRPr="005474D1">
        <w:rPr>
          <w:rFonts w:ascii="GHEA Grapalat" w:hAnsi="GHEA Grapalat"/>
          <w:i/>
        </w:rPr>
        <w:t>й день в "</w:t>
      </w:r>
      <w:r w:rsidR="00BB3286" w:rsidRPr="005474D1">
        <w:rPr>
          <w:rFonts w:ascii="GHEA Grapalat" w:hAnsi="GHEA Grapalat"/>
          <w:i/>
        </w:rPr>
        <w:t>1</w:t>
      </w:r>
      <w:r w:rsidR="00424BB0" w:rsidRPr="005474D1">
        <w:rPr>
          <w:rFonts w:ascii="GHEA Grapalat" w:hAnsi="GHEA Grapalat"/>
          <w:i/>
        </w:rPr>
        <w:t>1</w:t>
      </w:r>
      <w:r w:rsidR="00BB3286" w:rsidRPr="005474D1">
        <w:rPr>
          <w:rFonts w:ascii="GHEA Grapalat" w:hAnsi="GHEA Grapalat"/>
          <w:i/>
        </w:rPr>
        <w:t>;00</w:t>
      </w:r>
      <w:r w:rsidRPr="005474D1">
        <w:rPr>
          <w:rFonts w:ascii="GHEA Grapalat" w:hAnsi="GHEA Grapalat"/>
          <w:i/>
        </w:rPr>
        <w:t xml:space="preserve">" со дня опубликования в </w:t>
      </w:r>
      <w:r w:rsidR="00CE35E7" w:rsidRPr="005474D1">
        <w:rPr>
          <w:rFonts w:ascii="GHEA Grapalat" w:hAnsi="GHEA Grapalat"/>
          <w:i/>
        </w:rPr>
        <w:t>бюллетене</w:t>
      </w:r>
      <w:r w:rsidRPr="005474D1">
        <w:rPr>
          <w:rFonts w:ascii="GHEA Grapalat" w:hAnsi="GHEA Grapalat"/>
          <w:i/>
        </w:rPr>
        <w:t xml:space="preserve"> объявления и приглашения на настоящую процедуру. </w:t>
      </w:r>
    </w:p>
    <w:p w:rsidR="00C64E56" w:rsidRPr="005474D1" w:rsidRDefault="009B6D58" w:rsidP="00BB3286">
      <w:pPr>
        <w:widowControl w:val="0"/>
        <w:jc w:val="both"/>
        <w:rPr>
          <w:rFonts w:ascii="GHEA Grapalat" w:hAnsi="GHEA Grapalat"/>
          <w:i/>
          <w:sz w:val="20"/>
          <w:szCs w:val="20"/>
        </w:rPr>
      </w:pPr>
      <w:r w:rsidRPr="005474D1">
        <w:rPr>
          <w:rFonts w:ascii="GHEA Grapalat" w:hAnsi="GHEA Grapalat"/>
          <w:i/>
          <w:sz w:val="20"/>
          <w:szCs w:val="20"/>
        </w:rPr>
        <w:t>На заседании по вскрытию</w:t>
      </w:r>
      <w:r w:rsidR="001F2926" w:rsidRPr="005474D1">
        <w:rPr>
          <w:rFonts w:ascii="GHEA Grapalat" w:hAnsi="GHEA Grapalat"/>
          <w:i/>
          <w:sz w:val="20"/>
          <w:szCs w:val="20"/>
        </w:rPr>
        <w:t xml:space="preserve"> и оценке</w:t>
      </w:r>
      <w:r w:rsidRPr="005474D1">
        <w:rPr>
          <w:rFonts w:ascii="GHEA Grapalat" w:hAnsi="GHEA Grapalat"/>
          <w:i/>
          <w:sz w:val="20"/>
          <w:szCs w:val="20"/>
        </w:rPr>
        <w:t xml:space="preserve"> заявок</w:t>
      </w:r>
      <w:r w:rsidR="00C64E56" w:rsidRPr="005474D1">
        <w:rPr>
          <w:rFonts w:ascii="GHEA Grapalat" w:hAnsi="GHEA Grapalat"/>
          <w:i/>
          <w:sz w:val="20"/>
          <w:szCs w:val="20"/>
        </w:rPr>
        <w:t>:</w:t>
      </w:r>
    </w:p>
    <w:p w:rsidR="00576D5D" w:rsidRPr="005474D1" w:rsidRDefault="009B6D58" w:rsidP="00BB3286">
      <w:pPr>
        <w:widowControl w:val="0"/>
        <w:jc w:val="both"/>
        <w:rPr>
          <w:rFonts w:ascii="GHEA Grapalat" w:hAnsi="GHEA Grapalat"/>
          <w:i/>
          <w:sz w:val="20"/>
          <w:szCs w:val="20"/>
        </w:rPr>
      </w:pPr>
      <w:r w:rsidRPr="005474D1">
        <w:rPr>
          <w:rFonts w:ascii="GHEA Grapalat" w:hAnsi="GHEA Grapalat"/>
          <w:i/>
          <w:sz w:val="20"/>
          <w:szCs w:val="20"/>
        </w:rPr>
        <w:t xml:space="preserve"> </w:t>
      </w:r>
      <w:r w:rsidR="00576D5D" w:rsidRPr="005474D1">
        <w:rPr>
          <w:rFonts w:ascii="GHEA Grapalat" w:hAnsi="GHEA Grapalat"/>
          <w:i/>
          <w:sz w:val="20"/>
          <w:szCs w:val="20"/>
        </w:rPr>
        <w:t>1) председатель комиссии (председательствующий на заседании) объявляет заседание открытым и оглашает выраженную одним числом цену на закупаемые в рамках настоящей процедуры товары, а также выраженные одним числом ценовые предложения подавших заявки участников, принимая за основание представленную прописью запись</w:t>
      </w:r>
      <w:r w:rsidR="0052594C" w:rsidRPr="005474D1">
        <w:rPr>
          <w:rFonts w:ascii="GHEA Grapalat" w:hAnsi="GHEA Grapalat"/>
          <w:i/>
          <w:sz w:val="20"/>
          <w:szCs w:val="20"/>
        </w:rPr>
        <w:t>;</w:t>
      </w:r>
    </w:p>
    <w:p w:rsidR="00576D5D" w:rsidRPr="005474D1" w:rsidRDefault="00B10C2A" w:rsidP="00B10C2A">
      <w:pPr>
        <w:widowControl w:val="0"/>
        <w:tabs>
          <w:tab w:val="left" w:pos="1134"/>
        </w:tabs>
        <w:jc w:val="both"/>
        <w:rPr>
          <w:rFonts w:ascii="GHEA Grapalat" w:hAnsi="GHEA Grapalat"/>
          <w:i/>
          <w:sz w:val="20"/>
          <w:szCs w:val="20"/>
        </w:rPr>
      </w:pPr>
      <w:r w:rsidRPr="005474D1">
        <w:rPr>
          <w:rFonts w:ascii="GHEA Grapalat" w:hAnsi="GHEA Grapalat"/>
          <w:i/>
          <w:sz w:val="20"/>
          <w:szCs w:val="20"/>
        </w:rPr>
        <w:t>2)</w:t>
      </w:r>
      <w:r w:rsidR="00576D5D" w:rsidRPr="005474D1">
        <w:rPr>
          <w:rFonts w:ascii="GHEA Grapalat" w:hAnsi="GHEA Grapalat"/>
          <w:i/>
          <w:sz w:val="20"/>
          <w:szCs w:val="20"/>
        </w:rPr>
        <w:t>после передачи председателю (председательствующему на заседании) документов, указанных в подпункте 1 настоящего пункта, комиссия оценивает:</w:t>
      </w:r>
    </w:p>
    <w:p w:rsidR="00576D5D" w:rsidRPr="005474D1" w:rsidRDefault="00BB3286" w:rsidP="00BB3286">
      <w:pPr>
        <w:widowControl w:val="0"/>
        <w:tabs>
          <w:tab w:val="left" w:pos="1134"/>
        </w:tabs>
        <w:jc w:val="both"/>
        <w:rPr>
          <w:rFonts w:ascii="GHEA Grapalat" w:hAnsi="GHEA Grapalat"/>
          <w:i/>
          <w:sz w:val="20"/>
          <w:szCs w:val="20"/>
        </w:rPr>
      </w:pPr>
      <w:r w:rsidRPr="005474D1">
        <w:rPr>
          <w:rFonts w:ascii="GHEA Grapalat" w:hAnsi="GHEA Grapalat"/>
          <w:i/>
          <w:sz w:val="20"/>
          <w:szCs w:val="20"/>
        </w:rPr>
        <w:t>а.</w:t>
      </w:r>
      <w:r w:rsidR="00576D5D" w:rsidRPr="005474D1">
        <w:rPr>
          <w:rFonts w:ascii="GHEA Grapalat" w:hAnsi="GHEA Grapalat"/>
          <w:i/>
          <w:sz w:val="20"/>
          <w:szCs w:val="20"/>
        </w:rPr>
        <w:t>соответствие составления и подачи содержащих заявки конвертов установленному порядку и вскрывает заявки, оцененные как соответствующие;</w:t>
      </w:r>
    </w:p>
    <w:p w:rsidR="00576D5D" w:rsidRPr="005474D1" w:rsidRDefault="00576D5D" w:rsidP="00BB3286">
      <w:pPr>
        <w:widowControl w:val="0"/>
        <w:tabs>
          <w:tab w:val="left" w:pos="1134"/>
        </w:tabs>
        <w:jc w:val="both"/>
        <w:rPr>
          <w:rFonts w:ascii="GHEA Grapalat" w:hAnsi="GHEA Grapalat"/>
          <w:i/>
          <w:sz w:val="20"/>
          <w:szCs w:val="20"/>
        </w:rPr>
      </w:pPr>
      <w:r w:rsidRPr="005474D1">
        <w:rPr>
          <w:rFonts w:ascii="GHEA Grapalat" w:hAnsi="GHEA Grapalat"/>
          <w:i/>
          <w:sz w:val="20"/>
          <w:szCs w:val="20"/>
        </w:rPr>
        <w:t>б.</w:t>
      </w:r>
      <w:r w:rsidRPr="005474D1">
        <w:rPr>
          <w:rFonts w:ascii="GHEA Grapalat" w:hAnsi="GHEA Grapalat"/>
          <w:i/>
          <w:spacing w:val="-6"/>
          <w:sz w:val="20"/>
          <w:szCs w:val="20"/>
        </w:rPr>
        <w:t>наличие требуемых (предусмотренных) документов в каждом вскрытом конверте и соответствие их составления установленным приглашением</w:t>
      </w:r>
      <w:r w:rsidRPr="005474D1">
        <w:rPr>
          <w:rFonts w:ascii="GHEA Grapalat" w:hAnsi="GHEA Grapalat"/>
          <w:i/>
          <w:sz w:val="20"/>
          <w:szCs w:val="20"/>
        </w:rPr>
        <w:t xml:space="preserve"> реквизитам;</w:t>
      </w:r>
    </w:p>
    <w:p w:rsidR="00576D5D" w:rsidRPr="005474D1" w:rsidRDefault="00BB3286" w:rsidP="00BB3286">
      <w:pPr>
        <w:widowControl w:val="0"/>
        <w:tabs>
          <w:tab w:val="left" w:pos="1134"/>
        </w:tabs>
        <w:jc w:val="both"/>
        <w:rPr>
          <w:rFonts w:ascii="GHEA Grapalat" w:hAnsi="GHEA Grapalat" w:cs="Sylfaen"/>
          <w:i/>
          <w:sz w:val="20"/>
          <w:szCs w:val="20"/>
        </w:rPr>
      </w:pPr>
      <w:r w:rsidRPr="005474D1">
        <w:rPr>
          <w:rFonts w:ascii="GHEA Grapalat" w:hAnsi="GHEA Grapalat"/>
          <w:i/>
          <w:sz w:val="20"/>
          <w:szCs w:val="20"/>
        </w:rPr>
        <w:t>3)</w:t>
      </w:r>
      <w:r w:rsidR="00576D5D" w:rsidRPr="005474D1">
        <w:rPr>
          <w:rFonts w:ascii="GHEA Grapalat" w:hAnsi="GHEA Grapalat"/>
          <w:i/>
          <w:sz w:val="20"/>
          <w:szCs w:val="20"/>
        </w:rPr>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rsidR="009A796C" w:rsidRPr="005474D1" w:rsidRDefault="00FD2748" w:rsidP="00BB3286">
      <w:pPr>
        <w:widowControl w:val="0"/>
        <w:tabs>
          <w:tab w:val="left" w:pos="1134"/>
        </w:tabs>
        <w:jc w:val="both"/>
        <w:rPr>
          <w:rFonts w:ascii="GHEA Grapalat" w:hAnsi="GHEA Grapalat" w:cs="Sylfaen"/>
          <w:i/>
          <w:sz w:val="20"/>
          <w:szCs w:val="20"/>
        </w:rPr>
      </w:pPr>
      <w:r w:rsidRPr="005474D1">
        <w:rPr>
          <w:rFonts w:ascii="GHEA Grapalat" w:hAnsi="GHEA Grapalat"/>
          <w:i/>
          <w:sz w:val="20"/>
          <w:szCs w:val="20"/>
        </w:rPr>
        <w:t xml:space="preserve">8.2.Заявки оцениваются в порядке, установленном настоящим приглашением. </w:t>
      </w:r>
    </w:p>
    <w:p w:rsidR="002A665D" w:rsidRPr="005474D1" w:rsidRDefault="00CF34DE" w:rsidP="00BB3286">
      <w:pPr>
        <w:widowControl w:val="0"/>
        <w:ind w:firstLine="567"/>
        <w:jc w:val="both"/>
        <w:rPr>
          <w:rFonts w:ascii="GHEA Grapalat" w:hAnsi="GHEA Grapalat"/>
          <w:i/>
          <w:sz w:val="20"/>
          <w:szCs w:val="20"/>
        </w:rPr>
      </w:pPr>
      <w:r w:rsidRPr="005474D1">
        <w:rPr>
          <w:rFonts w:ascii="GHEA Grapalat" w:hAnsi="GHEA Grapalat"/>
          <w:i/>
          <w:sz w:val="20"/>
          <w:szCs w:val="20"/>
        </w:rPr>
        <w:t>Е</w:t>
      </w:r>
      <w:r w:rsidR="00CA7C54" w:rsidRPr="005474D1">
        <w:rPr>
          <w:rFonts w:ascii="GHEA Grapalat" w:hAnsi="GHEA Grapalat"/>
          <w:i/>
          <w:sz w:val="20"/>
          <w:szCs w:val="20"/>
        </w:rPr>
        <w:t xml:space="preserve">сли количество лотов </w:t>
      </w:r>
      <w:r w:rsidR="00D42D33" w:rsidRPr="005474D1">
        <w:rPr>
          <w:rFonts w:ascii="GHEA Grapalat" w:hAnsi="GHEA Grapalat"/>
          <w:i/>
          <w:sz w:val="20"/>
          <w:szCs w:val="20"/>
        </w:rPr>
        <w:t xml:space="preserve">в </w:t>
      </w:r>
      <w:r w:rsidR="00CA7C54" w:rsidRPr="005474D1">
        <w:rPr>
          <w:rFonts w:ascii="GHEA Grapalat" w:hAnsi="GHEA Grapalat"/>
          <w:i/>
          <w:sz w:val="20"/>
          <w:szCs w:val="20"/>
        </w:rPr>
        <w:t>процедур</w:t>
      </w:r>
      <w:r w:rsidR="00D42D33" w:rsidRPr="005474D1">
        <w:rPr>
          <w:rFonts w:ascii="GHEA Grapalat" w:hAnsi="GHEA Grapalat"/>
          <w:i/>
          <w:sz w:val="20"/>
          <w:szCs w:val="20"/>
        </w:rPr>
        <w:t>е</w:t>
      </w:r>
      <w:r w:rsidR="00CA7C54" w:rsidRPr="005474D1">
        <w:rPr>
          <w:rFonts w:ascii="GHEA Grapalat" w:hAnsi="GHEA Grapalat"/>
          <w:i/>
          <w:sz w:val="20"/>
          <w:szCs w:val="20"/>
        </w:rPr>
        <w:t xml:space="preserve"> закупок не превышает семдесять пять</w:t>
      </w:r>
      <w:r w:rsidRPr="005474D1">
        <w:rPr>
          <w:rFonts w:ascii="GHEA Grapalat" w:hAnsi="GHEA Grapalat"/>
          <w:i/>
          <w:sz w:val="20"/>
          <w:szCs w:val="20"/>
        </w:rPr>
        <w:t xml:space="preserve"> лотов</w:t>
      </w:r>
      <w:r w:rsidR="00CA7C54" w:rsidRPr="005474D1">
        <w:rPr>
          <w:rFonts w:ascii="GHEA Grapalat" w:hAnsi="GHEA Grapalat"/>
          <w:i/>
          <w:sz w:val="20"/>
          <w:szCs w:val="20"/>
        </w:rPr>
        <w:t xml:space="preserve">- оценка </w:t>
      </w:r>
      <w:r w:rsidR="009A796C" w:rsidRPr="005474D1">
        <w:rPr>
          <w:rFonts w:ascii="GHEA Grapalat" w:hAnsi="GHEA Grapalat"/>
          <w:i/>
          <w:sz w:val="20"/>
          <w:szCs w:val="20"/>
        </w:rPr>
        <w:t xml:space="preserve">заявок осуществляется в течение </w:t>
      </w:r>
      <w:r w:rsidR="00CA7C54" w:rsidRPr="005474D1">
        <w:rPr>
          <w:rFonts w:ascii="GHEA Grapalat" w:hAnsi="GHEA Grapalat"/>
          <w:i/>
          <w:sz w:val="20"/>
          <w:szCs w:val="20"/>
        </w:rPr>
        <w:t xml:space="preserve">десяти </w:t>
      </w:r>
      <w:r w:rsidR="009A796C" w:rsidRPr="005474D1">
        <w:rPr>
          <w:rFonts w:ascii="GHEA Grapalat" w:hAnsi="GHEA Grapalat"/>
          <w:i/>
          <w:sz w:val="20"/>
          <w:szCs w:val="20"/>
        </w:rPr>
        <w:t>рабочих дней со дня истечения окончательного срока их подачи, а</w:t>
      </w:r>
      <w:r w:rsidR="00CA7C54" w:rsidRPr="005474D1">
        <w:rPr>
          <w:rFonts w:ascii="GHEA Grapalat" w:hAnsi="GHEA Grapalat"/>
          <w:i/>
          <w:sz w:val="20"/>
          <w:szCs w:val="20"/>
        </w:rPr>
        <w:t xml:space="preserve"> при превышении-</w:t>
      </w:r>
      <w:r w:rsidR="009A796C" w:rsidRPr="005474D1">
        <w:rPr>
          <w:rFonts w:ascii="GHEA Grapalat" w:hAnsi="GHEA Grapalat"/>
          <w:i/>
          <w:sz w:val="20"/>
          <w:szCs w:val="20"/>
        </w:rPr>
        <w:t xml:space="preserve"> в течение </w:t>
      </w:r>
      <w:r w:rsidR="00CA7C54" w:rsidRPr="005474D1">
        <w:rPr>
          <w:rFonts w:ascii="GHEA Grapalat" w:hAnsi="GHEA Grapalat"/>
          <w:i/>
          <w:sz w:val="20"/>
          <w:szCs w:val="20"/>
        </w:rPr>
        <w:t xml:space="preserve">пятнадцати </w:t>
      </w:r>
      <w:r w:rsidR="009A796C" w:rsidRPr="005474D1">
        <w:rPr>
          <w:rFonts w:ascii="GHEA Grapalat" w:hAnsi="GHEA Grapalat"/>
          <w:i/>
          <w:sz w:val="20"/>
          <w:szCs w:val="20"/>
        </w:rPr>
        <w:t>рабочих дней.</w:t>
      </w:r>
    </w:p>
    <w:p w:rsidR="00ED6836" w:rsidRPr="005474D1" w:rsidRDefault="00745561" w:rsidP="00BB3286">
      <w:pPr>
        <w:widowControl w:val="0"/>
        <w:jc w:val="both"/>
        <w:rPr>
          <w:rFonts w:ascii="GHEA Grapalat" w:hAnsi="GHEA Grapalat" w:cs="Sylfaen"/>
          <w:i/>
          <w:sz w:val="20"/>
          <w:szCs w:val="20"/>
        </w:rPr>
      </w:pPr>
      <w:r w:rsidRPr="005474D1">
        <w:rPr>
          <w:rFonts w:ascii="GHEA Grapalat" w:hAnsi="GHEA Grapalat"/>
          <w:i/>
          <w:sz w:val="20"/>
          <w:szCs w:val="20"/>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w:t>
      </w:r>
      <w:r w:rsidR="00550A62" w:rsidRPr="005474D1">
        <w:rPr>
          <w:rFonts w:ascii="GHEA Grapalat" w:hAnsi="GHEA Grapalat"/>
          <w:i/>
          <w:sz w:val="20"/>
          <w:szCs w:val="20"/>
        </w:rPr>
        <w:t xml:space="preserve"> и оценке </w:t>
      </w:r>
      <w:r w:rsidRPr="005474D1">
        <w:rPr>
          <w:rFonts w:ascii="GHEA Grapalat" w:hAnsi="GHEA Grapalat"/>
          <w:i/>
          <w:sz w:val="20"/>
          <w:szCs w:val="20"/>
        </w:rPr>
        <w:t>заявок комиссия отклоняет те заявки, в которых отсутствуют ценовое предложение, либо те, которые не соответствуют требованиям приглашения</w:t>
      </w:r>
      <w:r w:rsidR="00550A62" w:rsidRPr="005474D1">
        <w:rPr>
          <w:rFonts w:ascii="GHEA Grapalat" w:hAnsi="GHEA Grapalat"/>
          <w:i/>
          <w:sz w:val="20"/>
          <w:szCs w:val="20"/>
        </w:rPr>
        <w:t>, за исключением случая, установленного пунктом 8.9 части 1 настоящего приглашения</w:t>
      </w:r>
      <w:r w:rsidRPr="005474D1">
        <w:rPr>
          <w:rFonts w:ascii="GHEA Grapalat" w:hAnsi="GHEA Grapalat"/>
          <w:i/>
          <w:sz w:val="20"/>
          <w:szCs w:val="20"/>
        </w:rPr>
        <w:t>.</w:t>
      </w:r>
    </w:p>
    <w:p w:rsidR="00B514E8" w:rsidRPr="005474D1" w:rsidRDefault="00FD2748" w:rsidP="00BB3286">
      <w:pPr>
        <w:pStyle w:val="BodyTextIndent2"/>
        <w:widowControl w:val="0"/>
        <w:tabs>
          <w:tab w:val="left" w:pos="1134"/>
        </w:tabs>
        <w:spacing w:line="240" w:lineRule="auto"/>
        <w:ind w:firstLine="0"/>
        <w:rPr>
          <w:rFonts w:ascii="GHEA Grapalat" w:hAnsi="GHEA Grapalat" w:cs="Sylfaen"/>
          <w:i/>
        </w:rPr>
      </w:pPr>
      <w:r w:rsidRPr="005474D1">
        <w:rPr>
          <w:rFonts w:ascii="GHEA Grapalat" w:hAnsi="GHEA Grapalat"/>
          <w:i/>
        </w:rPr>
        <w:t>8.</w:t>
      </w:r>
      <w:r w:rsidR="004C3E56" w:rsidRPr="005474D1">
        <w:rPr>
          <w:rFonts w:ascii="GHEA Grapalat" w:hAnsi="GHEA Grapalat"/>
          <w:i/>
        </w:rPr>
        <w:t>3</w:t>
      </w:r>
      <w:r w:rsidR="00BB3286" w:rsidRPr="005474D1">
        <w:rPr>
          <w:rFonts w:ascii="GHEA Grapalat" w:hAnsi="GHEA Grapalat"/>
          <w:i/>
        </w:rPr>
        <w:t>.</w:t>
      </w:r>
      <w:r w:rsidR="00D22CBB" w:rsidRPr="005474D1">
        <w:rPr>
          <w:rFonts w:ascii="GHEA Grapalat" w:hAnsi="GHEA Grapalat"/>
          <w:i/>
        </w:rPr>
        <w:t>Отобранный у</w:t>
      </w:r>
      <w:r w:rsidRPr="005474D1">
        <w:rPr>
          <w:rFonts w:ascii="GHEA Grapalat" w:hAnsi="GHEA Grapalat"/>
          <w:i/>
        </w:rPr>
        <w:t>частник</w:t>
      </w:r>
      <w:r w:rsidR="00DD2F66" w:rsidRPr="005474D1">
        <w:rPr>
          <w:rFonts w:ascii="GHEA Grapalat" w:hAnsi="GHEA Grapalat"/>
          <w:i/>
        </w:rPr>
        <w:t xml:space="preserve"> </w:t>
      </w:r>
      <w:r w:rsidRPr="005474D1">
        <w:rPr>
          <w:rFonts w:ascii="GHEA Grapalat" w:hAnsi="GHEA Grapalat"/>
          <w:i/>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sidRPr="005474D1">
        <w:rPr>
          <w:rFonts w:ascii="GHEA Grapalat" w:hAnsi="GHEA Grapalat"/>
          <w:i/>
        </w:rPr>
        <w:t>отобранного</w:t>
      </w:r>
      <w:r w:rsidR="0066621D" w:rsidRPr="005474D1">
        <w:rPr>
          <w:rFonts w:ascii="GHEA Grapalat" w:hAnsi="GHEA Grapalat"/>
          <w:i/>
        </w:rPr>
        <w:t xml:space="preserve"> участника</w:t>
      </w:r>
      <w:r w:rsidR="009A0BDF" w:rsidRPr="005474D1">
        <w:rPr>
          <w:rFonts w:ascii="GHEA Grapalat" w:hAnsi="GHEA Grapalat"/>
          <w:i/>
        </w:rPr>
        <w:t xml:space="preserve"> и </w:t>
      </w:r>
      <w:r w:rsidRPr="005474D1">
        <w:rPr>
          <w:rFonts w:ascii="GHEA Grapalat" w:hAnsi="GHEA Grapalat"/>
          <w:i/>
        </w:rPr>
        <w:t>участников, занявших последующие места, оценка и сравнение ценовых предложений осуществляются без исчисления суммы налога, указанного в пункте 5.2. части 1 настоящего приглашения</w:t>
      </w:r>
      <w:r w:rsidR="00352B29" w:rsidRPr="005474D1">
        <w:rPr>
          <w:rFonts w:ascii="GHEA Grapalat" w:hAnsi="GHEA Grapalat"/>
          <w:i/>
        </w:rPr>
        <w:t>.</w:t>
      </w:r>
    </w:p>
    <w:p w:rsidR="00BB3286" w:rsidRPr="005474D1" w:rsidRDefault="00FD2748" w:rsidP="00BB3286">
      <w:pPr>
        <w:pStyle w:val="BodyTextIndent"/>
        <w:widowControl w:val="0"/>
        <w:tabs>
          <w:tab w:val="left" w:pos="1134"/>
        </w:tabs>
        <w:spacing w:line="240" w:lineRule="auto"/>
        <w:ind w:firstLine="0"/>
        <w:rPr>
          <w:rFonts w:ascii="GHEA Grapalat" w:hAnsi="GHEA Grapalat"/>
        </w:rPr>
      </w:pPr>
      <w:r w:rsidRPr="005474D1">
        <w:rPr>
          <w:rFonts w:ascii="GHEA Grapalat" w:hAnsi="GHEA Grapalat"/>
        </w:rPr>
        <w:t>8.</w:t>
      </w:r>
      <w:r w:rsidR="004C3E56" w:rsidRPr="005474D1">
        <w:rPr>
          <w:rFonts w:ascii="GHEA Grapalat" w:hAnsi="GHEA Grapalat"/>
        </w:rPr>
        <w:t>4</w:t>
      </w:r>
      <w:r w:rsidR="00BB3286" w:rsidRPr="005474D1">
        <w:rPr>
          <w:rFonts w:ascii="GHEA Grapalat" w:hAnsi="GHEA Grapalat"/>
        </w:rPr>
        <w:t>.</w:t>
      </w:r>
      <w:r w:rsidRPr="005474D1">
        <w:rPr>
          <w:rFonts w:ascii="GHEA Grapalat" w:hAnsi="GHEA Grapalat"/>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драмом Республики Армения по курсу </w:t>
      </w:r>
      <w:r w:rsidR="00BB3286" w:rsidRPr="005474D1">
        <w:rPr>
          <w:rFonts w:ascii="GHEA Grapalat" w:hAnsi="GHEA Grapalat"/>
        </w:rPr>
        <w:t xml:space="preserve">  </w:t>
      </w:r>
      <w:r w:rsidR="00BB3286" w:rsidRPr="005474D1">
        <w:rPr>
          <w:rFonts w:ascii="GHEA Grapalat" w:hAnsi="GHEA Grapalat" w:cs="Arial"/>
        </w:rPr>
        <w:t>установленному</w:t>
      </w:r>
      <w:r w:rsidR="00BB3286" w:rsidRPr="005474D1">
        <w:rPr>
          <w:rFonts w:ascii="GHEA Grapalat" w:hAnsi="GHEA Grapalat"/>
        </w:rPr>
        <w:t xml:space="preserve"> </w:t>
      </w:r>
      <w:r w:rsidR="00BB3286" w:rsidRPr="005474D1">
        <w:rPr>
          <w:rFonts w:ascii="GHEA Grapalat" w:hAnsi="GHEA Grapalat" w:cs="Arial"/>
        </w:rPr>
        <w:t>ЦБ</w:t>
      </w:r>
      <w:r w:rsidR="00BB3286" w:rsidRPr="005474D1">
        <w:rPr>
          <w:rFonts w:ascii="GHEA Grapalat" w:hAnsi="GHEA Grapalat"/>
        </w:rPr>
        <w:t xml:space="preserve"> </w:t>
      </w:r>
      <w:r w:rsidR="00BB3286" w:rsidRPr="005474D1">
        <w:rPr>
          <w:rFonts w:ascii="GHEA Grapalat" w:hAnsi="GHEA Grapalat" w:cs="Arial"/>
        </w:rPr>
        <w:t>на</w:t>
      </w:r>
      <w:r w:rsidR="00BB3286" w:rsidRPr="005474D1">
        <w:rPr>
          <w:rFonts w:ascii="GHEA Grapalat" w:hAnsi="GHEA Grapalat"/>
        </w:rPr>
        <w:t xml:space="preserve"> </w:t>
      </w:r>
      <w:r w:rsidR="00BB3286" w:rsidRPr="005474D1">
        <w:rPr>
          <w:rFonts w:ascii="GHEA Grapalat" w:hAnsi="GHEA Grapalat" w:cs="Arial"/>
        </w:rPr>
        <w:t>тот</w:t>
      </w:r>
      <w:r w:rsidR="00BB3286" w:rsidRPr="005474D1">
        <w:rPr>
          <w:rFonts w:ascii="GHEA Grapalat" w:hAnsi="GHEA Grapalat"/>
        </w:rPr>
        <w:t xml:space="preserve"> </w:t>
      </w:r>
      <w:r w:rsidR="00BB3286" w:rsidRPr="005474D1">
        <w:rPr>
          <w:rFonts w:ascii="GHEA Grapalat" w:hAnsi="GHEA Grapalat" w:cs="Arial"/>
        </w:rPr>
        <w:t>день</w:t>
      </w:r>
      <w:r w:rsidR="00BB3286" w:rsidRPr="005474D1">
        <w:rPr>
          <w:rFonts w:ascii="GHEA Grapalat" w:hAnsi="GHEA Grapalat"/>
        </w:rPr>
        <w:t>.</w:t>
      </w:r>
    </w:p>
    <w:p w:rsidR="00096865" w:rsidRPr="005474D1" w:rsidRDefault="00FD2748" w:rsidP="00BB3286">
      <w:pPr>
        <w:pStyle w:val="BodyTextIndent"/>
        <w:widowControl w:val="0"/>
        <w:tabs>
          <w:tab w:val="left" w:pos="1134"/>
        </w:tabs>
        <w:spacing w:line="240" w:lineRule="auto"/>
        <w:ind w:firstLine="0"/>
        <w:rPr>
          <w:rFonts w:ascii="GHEA Grapalat" w:hAnsi="GHEA Grapalat" w:cs="Sylfaen"/>
        </w:rPr>
      </w:pPr>
      <w:r w:rsidRPr="005474D1">
        <w:rPr>
          <w:rFonts w:ascii="GHEA Grapalat" w:hAnsi="GHEA Grapalat"/>
        </w:rPr>
        <w:t>8.</w:t>
      </w:r>
      <w:r w:rsidR="00D31874" w:rsidRPr="005474D1">
        <w:rPr>
          <w:rFonts w:ascii="GHEA Grapalat" w:hAnsi="GHEA Grapalat"/>
        </w:rPr>
        <w:t>5</w:t>
      </w:r>
      <w:r w:rsidRPr="005474D1">
        <w:rPr>
          <w:rFonts w:ascii="GHEA Grapalat" w:hAnsi="GHEA Grapalat"/>
        </w:rPr>
        <w:t>.Переговоры между комиссией, заказчиком и участниками запрещаются, за исключением случаев,</w:t>
      </w:r>
    </w:p>
    <w:p w:rsidR="00096865" w:rsidRPr="005474D1" w:rsidRDefault="00096865" w:rsidP="00BB3286">
      <w:pPr>
        <w:pStyle w:val="BodyTextIndent"/>
        <w:widowControl w:val="0"/>
        <w:tabs>
          <w:tab w:val="left" w:pos="1134"/>
        </w:tabs>
        <w:spacing w:line="240" w:lineRule="auto"/>
        <w:ind w:firstLine="0"/>
        <w:rPr>
          <w:rFonts w:ascii="GHEA Grapalat" w:hAnsi="GHEA Grapalat" w:cs="Sylfaen"/>
        </w:rPr>
      </w:pPr>
      <w:r w:rsidRPr="005474D1">
        <w:rPr>
          <w:rFonts w:ascii="GHEA Grapalat" w:hAnsi="GHEA Grapalat"/>
        </w:rPr>
        <w:t>1)когда в процедуре принял участие один участник, поданная заявка которого соответствует требованиям приглашения, либо если в результате оценки заявок заявка только одного участника была оценена как соответствующая требованиям приглашения, или при равенстве предложенных минимальных цен, или если ценовые предложения, представленные всеми участниками, подавшими заявки, которые оценены как удовлетворяющие неценовым условиям, превышают финансовые средства, предусмотренные абзацем 2 пункта 8.1. части</w:t>
      </w:r>
      <w:r w:rsidR="008013BF" w:rsidRPr="005474D1">
        <w:rPr>
          <w:rFonts w:ascii="Courier New" w:hAnsi="Courier New" w:cs="Courier New"/>
          <w:lang w:val="en-US"/>
        </w:rPr>
        <w:t> </w:t>
      </w:r>
      <w:r w:rsidRPr="005474D1">
        <w:rPr>
          <w:rFonts w:ascii="GHEA Grapalat" w:hAnsi="GHEA Grapalat"/>
        </w:rPr>
        <w:t>1 настоящего приглашения для осуществления этой закупки или закупка осуществляется на основании части 6 статьи 15 Закона.</w:t>
      </w:r>
      <w:r w:rsidR="00AA7117" w:rsidRPr="005474D1">
        <w:rPr>
          <w:rFonts w:ascii="GHEA Grapalat" w:hAnsi="GHEA Grapalat"/>
        </w:rPr>
        <w:t xml:space="preserve"> </w:t>
      </w:r>
      <w:r w:rsidRPr="005474D1">
        <w:rPr>
          <w:rFonts w:ascii="GHEA Grapalat" w:hAnsi="GHEA Grapalat"/>
        </w:rPr>
        <w:t>Переговоры, которые ведутся согласно настоящему пункту, могут привести только к снижению предложенной цены или изменению условий оплаты, а переговоры ведутся одновременно со всеми участниками;</w:t>
      </w:r>
    </w:p>
    <w:p w:rsidR="00096865" w:rsidRPr="005474D1" w:rsidDel="00992C40" w:rsidRDefault="00096865" w:rsidP="00BB3286">
      <w:pPr>
        <w:pStyle w:val="BodyTextIndent2"/>
        <w:widowControl w:val="0"/>
        <w:tabs>
          <w:tab w:val="left" w:pos="1134"/>
        </w:tabs>
        <w:spacing w:line="240" w:lineRule="auto"/>
        <w:ind w:firstLine="0"/>
        <w:rPr>
          <w:rFonts w:ascii="GHEA Grapalat" w:hAnsi="GHEA Grapalat" w:cs="Sylfaen"/>
          <w:i/>
        </w:rPr>
      </w:pPr>
      <w:r w:rsidRPr="005474D1">
        <w:rPr>
          <w:rFonts w:ascii="GHEA Grapalat" w:hAnsi="GHEA Grapalat"/>
          <w:i/>
        </w:rPr>
        <w:t>2)иных случаев, предусмотренных Законом.</w:t>
      </w:r>
    </w:p>
    <w:p w:rsidR="009B6D58" w:rsidRPr="005474D1" w:rsidRDefault="00FD2748" w:rsidP="00BB3286">
      <w:pPr>
        <w:pStyle w:val="norm"/>
        <w:widowControl w:val="0"/>
        <w:tabs>
          <w:tab w:val="left" w:pos="1134"/>
        </w:tabs>
        <w:spacing w:line="240" w:lineRule="auto"/>
        <w:ind w:firstLine="0"/>
        <w:rPr>
          <w:rFonts w:ascii="GHEA Grapalat" w:hAnsi="GHEA Grapalat"/>
          <w:i/>
          <w:sz w:val="20"/>
        </w:rPr>
      </w:pPr>
      <w:r w:rsidRPr="005474D1">
        <w:rPr>
          <w:rFonts w:ascii="GHEA Grapalat" w:hAnsi="GHEA Grapalat"/>
          <w:i/>
          <w:sz w:val="20"/>
        </w:rPr>
        <w:t>8.</w:t>
      </w:r>
      <w:r w:rsidR="00D31874" w:rsidRPr="005474D1">
        <w:rPr>
          <w:rFonts w:ascii="GHEA Grapalat" w:hAnsi="GHEA Grapalat"/>
          <w:i/>
          <w:sz w:val="20"/>
        </w:rPr>
        <w:t>6</w:t>
      </w:r>
      <w:r w:rsidRPr="005474D1">
        <w:rPr>
          <w:rFonts w:ascii="GHEA Grapalat" w:hAnsi="GHEA Grapalat"/>
          <w:i/>
          <w:sz w:val="20"/>
        </w:rPr>
        <w:t xml:space="preserve">.Из числа участников, подавших заявки, оцененные как удовлетворяющие требованиям приглашения, комиссия отбирает и объявляет </w:t>
      </w:r>
      <w:r w:rsidR="00A00A1F" w:rsidRPr="005474D1">
        <w:rPr>
          <w:rFonts w:ascii="GHEA Grapalat" w:hAnsi="GHEA Grapalat"/>
          <w:i/>
          <w:sz w:val="20"/>
        </w:rPr>
        <w:t>отобранного</w:t>
      </w:r>
      <w:r w:rsidR="00970000" w:rsidRPr="005474D1">
        <w:rPr>
          <w:rFonts w:ascii="GHEA Grapalat" w:hAnsi="GHEA Grapalat"/>
          <w:i/>
          <w:sz w:val="20"/>
        </w:rPr>
        <w:t xml:space="preserve"> участника</w:t>
      </w:r>
      <w:r w:rsidR="00A00A1F" w:rsidRPr="005474D1">
        <w:rPr>
          <w:rFonts w:ascii="GHEA Grapalat" w:hAnsi="GHEA Grapalat"/>
          <w:i/>
          <w:sz w:val="20"/>
        </w:rPr>
        <w:t xml:space="preserve"> и </w:t>
      </w:r>
      <w:r w:rsidRPr="005474D1">
        <w:rPr>
          <w:rFonts w:ascii="GHEA Grapalat" w:hAnsi="GHEA Grapalat"/>
          <w:i/>
          <w:sz w:val="20"/>
        </w:rPr>
        <w:t xml:space="preserve">участников, </w:t>
      </w:r>
      <w:r w:rsidR="00A00A1F" w:rsidRPr="005474D1">
        <w:rPr>
          <w:rFonts w:ascii="GHEA Grapalat" w:hAnsi="GHEA Grapalat"/>
          <w:i/>
          <w:sz w:val="20"/>
        </w:rPr>
        <w:t xml:space="preserve"> занявших </w:t>
      </w:r>
      <w:r w:rsidRPr="005474D1">
        <w:rPr>
          <w:rFonts w:ascii="GHEA Grapalat" w:hAnsi="GHEA Grapalat"/>
          <w:i/>
          <w:sz w:val="20"/>
        </w:rPr>
        <w:t xml:space="preserve">последующие места. </w:t>
      </w:r>
      <w:r w:rsidR="002F2045" w:rsidRPr="005474D1">
        <w:rPr>
          <w:rFonts w:ascii="GHEA Grapalat" w:hAnsi="GHEA Grapalat"/>
          <w:i/>
          <w:sz w:val="20"/>
        </w:rPr>
        <w:t>В случае закупки товаров комиссия также оценивает соответствие полного описания представленных товаров требованиям приглашения</w:t>
      </w:r>
      <w:r w:rsidR="005A3D17" w:rsidRPr="005474D1">
        <w:rPr>
          <w:rFonts w:ascii="GHEA Grapalat" w:hAnsi="GHEA Grapalat"/>
          <w:i/>
          <w:sz w:val="20"/>
        </w:rPr>
        <w:t>.</w:t>
      </w:r>
      <w:r w:rsidRPr="005474D1">
        <w:rPr>
          <w:rFonts w:ascii="GHEA Grapalat" w:hAnsi="GHEA Grapalat"/>
          <w:i/>
          <w:sz w:val="20"/>
        </w:rPr>
        <w:t>При равенстве предложенных наименьших цен или в случае если ценовые предложения всех участников, подавших заявки, оцененные как удовлетворяющие неценовым условиям, превышают цену, установленную заявкой на закупку приобретаемых в рамках настоящей процедуры товаров или закупка осуществляется на основ</w:t>
      </w:r>
      <w:r w:rsidR="00186559" w:rsidRPr="005474D1">
        <w:rPr>
          <w:rFonts w:ascii="GHEA Grapalat" w:hAnsi="GHEA Grapalat"/>
          <w:i/>
          <w:sz w:val="20"/>
        </w:rPr>
        <w:t>ании части 6 статьи 15 Закона:</w:t>
      </w:r>
    </w:p>
    <w:p w:rsidR="009B6D58" w:rsidRPr="005474D1" w:rsidRDefault="009B6D58" w:rsidP="00BB3286">
      <w:pPr>
        <w:pStyle w:val="norm"/>
        <w:widowControl w:val="0"/>
        <w:tabs>
          <w:tab w:val="left" w:pos="1134"/>
        </w:tabs>
        <w:spacing w:line="240" w:lineRule="auto"/>
        <w:ind w:firstLine="0"/>
        <w:rPr>
          <w:rFonts w:ascii="GHEA Grapalat" w:hAnsi="GHEA Grapalat" w:cs="Sylfaen"/>
          <w:i/>
          <w:sz w:val="20"/>
        </w:rPr>
      </w:pPr>
      <w:r w:rsidRPr="005474D1">
        <w:rPr>
          <w:rFonts w:ascii="GHEA Grapalat" w:hAnsi="GHEA Grapalat"/>
          <w:i/>
          <w:sz w:val="20"/>
        </w:rPr>
        <w:t>а.для определения</w:t>
      </w:r>
      <w:r w:rsidR="005F09CE" w:rsidRPr="005474D1">
        <w:rPr>
          <w:rFonts w:ascii="GHEA Grapalat" w:hAnsi="GHEA Grapalat"/>
          <w:i/>
          <w:sz w:val="20"/>
        </w:rPr>
        <w:t xml:space="preserve"> отобранного</w:t>
      </w:r>
      <w:r w:rsidR="000C6E1C" w:rsidRPr="005474D1">
        <w:rPr>
          <w:rFonts w:ascii="GHEA Grapalat" w:hAnsi="GHEA Grapalat"/>
          <w:i/>
          <w:sz w:val="20"/>
        </w:rPr>
        <w:t xml:space="preserve"> участника</w:t>
      </w:r>
      <w:r w:rsidR="005F09CE" w:rsidRPr="005474D1">
        <w:rPr>
          <w:rFonts w:ascii="GHEA Grapalat" w:hAnsi="GHEA Grapalat"/>
          <w:i/>
          <w:sz w:val="20"/>
        </w:rPr>
        <w:t xml:space="preserve"> и</w:t>
      </w:r>
      <w:r w:rsidRPr="005474D1">
        <w:rPr>
          <w:rFonts w:ascii="GHEA Grapalat" w:hAnsi="GHEA Grapalat"/>
          <w:i/>
          <w:sz w:val="20"/>
        </w:rPr>
        <w:t xml:space="preserve"> участников, занявших последующие места, с</w:t>
      </w:r>
      <w:r w:rsidR="00A50C53" w:rsidRPr="005474D1">
        <w:rPr>
          <w:rFonts w:ascii="Courier New" w:hAnsi="Courier New" w:cs="Courier New"/>
          <w:i/>
          <w:sz w:val="20"/>
          <w:lang w:val="en-US"/>
        </w:rPr>
        <w:t> </w:t>
      </w:r>
      <w:r w:rsidRPr="005474D1">
        <w:rPr>
          <w:rFonts w:ascii="GHEA Grapalat" w:hAnsi="GHEA Grapalat"/>
          <w:i/>
          <w:sz w:val="20"/>
        </w:rPr>
        <w:t>целью сокращения предложенных на заседании комиссии цен, со всеми участниками,</w:t>
      </w:r>
      <w:r w:rsidR="00AA7117" w:rsidRPr="005474D1">
        <w:rPr>
          <w:rFonts w:ascii="GHEA Grapalat" w:hAnsi="GHEA Grapalat"/>
          <w:i/>
          <w:sz w:val="20"/>
        </w:rPr>
        <w:t xml:space="preserve"> </w:t>
      </w:r>
      <w:r w:rsidRPr="005474D1">
        <w:rPr>
          <w:rFonts w:ascii="GHEA Grapalat" w:hAnsi="GHEA Grapalat"/>
          <w:i/>
          <w:sz w:val="20"/>
        </w:rPr>
        <w:t xml:space="preserve">которые оценены как удовлетворяющие неценовым условиям, проводятся одновременные переговоры, если на заседании присутствуют все участники </w:t>
      </w:r>
      <w:r w:rsidRPr="005474D1">
        <w:rPr>
          <w:rFonts w:ascii="GHEA Grapalat" w:hAnsi="GHEA Grapalat"/>
          <w:i/>
          <w:sz w:val="20"/>
        </w:rPr>
        <w:lastRenderedPageBreak/>
        <w:t>(наделенные соответствующим полномочием представители),</w:t>
      </w:r>
    </w:p>
    <w:p w:rsidR="009B6D58" w:rsidRPr="005474D1" w:rsidRDefault="009B6D58" w:rsidP="00BB3286">
      <w:pPr>
        <w:pStyle w:val="norm"/>
        <w:widowControl w:val="0"/>
        <w:tabs>
          <w:tab w:val="left" w:pos="1134"/>
        </w:tabs>
        <w:spacing w:line="240" w:lineRule="auto"/>
        <w:ind w:firstLine="0"/>
        <w:rPr>
          <w:rFonts w:ascii="GHEA Grapalat" w:hAnsi="GHEA Grapalat" w:cs="Sylfaen"/>
          <w:i/>
          <w:sz w:val="20"/>
        </w:rPr>
      </w:pPr>
      <w:r w:rsidRPr="005474D1">
        <w:rPr>
          <w:rFonts w:ascii="GHEA Grapalat" w:hAnsi="GHEA Grapalat"/>
          <w:i/>
          <w:sz w:val="20"/>
        </w:rPr>
        <w:t xml:space="preserve">б.в противном случае заседание комиссии приостанавливается, и в течение одного рабочего дня секретарь комиссии </w:t>
      </w:r>
      <w:r w:rsidR="00172B98" w:rsidRPr="005474D1">
        <w:rPr>
          <w:rFonts w:ascii="GHEA Grapalat" w:hAnsi="GHEA Grapalat"/>
          <w:i/>
          <w:sz w:val="20"/>
        </w:rPr>
        <w:t>в электронной форме</w:t>
      </w:r>
      <w:r w:rsidRPr="005474D1">
        <w:rPr>
          <w:rFonts w:ascii="GHEA Grapalat" w:hAnsi="GHEA Grapalat"/>
          <w:i/>
          <w:sz w:val="20"/>
        </w:rPr>
        <w:t xml:space="preserve"> одновременно уведомляет всех оцененных удовлетворительно участников о дате, времени и месте проведения одновременных переговоров по снижению цен,</w:t>
      </w:r>
    </w:p>
    <w:p w:rsidR="009B6D58" w:rsidRPr="005474D1" w:rsidRDefault="009B6D58" w:rsidP="00BB3286">
      <w:pPr>
        <w:pStyle w:val="norm"/>
        <w:widowControl w:val="0"/>
        <w:tabs>
          <w:tab w:val="left" w:pos="1134"/>
        </w:tabs>
        <w:spacing w:line="240" w:lineRule="auto"/>
        <w:ind w:firstLine="0"/>
        <w:rPr>
          <w:rFonts w:ascii="GHEA Grapalat" w:hAnsi="GHEA Grapalat" w:cs="Sylfaen"/>
          <w:i/>
          <w:sz w:val="20"/>
        </w:rPr>
      </w:pPr>
      <w:r w:rsidRPr="005474D1">
        <w:rPr>
          <w:rFonts w:ascii="GHEA Grapalat" w:hAnsi="GHEA Grapalat"/>
          <w:i/>
          <w:sz w:val="20"/>
        </w:rPr>
        <w:t xml:space="preserve">в.переговоры проводятся не раннее чем на второй и не позднее чем на </w:t>
      </w:r>
      <w:r w:rsidR="00996FDC" w:rsidRPr="005474D1">
        <w:rPr>
          <w:rFonts w:ascii="GHEA Grapalat" w:hAnsi="GHEA Grapalat"/>
          <w:i/>
          <w:sz w:val="20"/>
        </w:rPr>
        <w:t xml:space="preserve">пятый </w:t>
      </w:r>
      <w:r w:rsidRPr="005474D1">
        <w:rPr>
          <w:rFonts w:ascii="GHEA Grapalat" w:hAnsi="GHEA Grapalat"/>
          <w:i/>
          <w:sz w:val="20"/>
        </w:rPr>
        <w:t>рабочий день со дня отправки извещения</w:t>
      </w:r>
      <w:r w:rsidR="00A50C53" w:rsidRPr="005474D1">
        <w:rPr>
          <w:rFonts w:ascii="GHEA Grapalat" w:hAnsi="GHEA Grapalat"/>
          <w:i/>
          <w:sz w:val="20"/>
        </w:rPr>
        <w:t>,</w:t>
      </w:r>
    </w:p>
    <w:p w:rsidR="009B6D58" w:rsidRPr="005474D1" w:rsidRDefault="009B6D58" w:rsidP="00BB3286">
      <w:pPr>
        <w:pStyle w:val="norm"/>
        <w:widowControl w:val="0"/>
        <w:tabs>
          <w:tab w:val="left" w:pos="1134"/>
        </w:tabs>
        <w:spacing w:line="240" w:lineRule="auto"/>
        <w:ind w:firstLine="0"/>
        <w:rPr>
          <w:rFonts w:ascii="GHEA Grapalat" w:hAnsi="GHEA Grapalat" w:cs="Sylfaen"/>
          <w:i/>
          <w:sz w:val="20"/>
        </w:rPr>
      </w:pPr>
      <w:r w:rsidRPr="005474D1">
        <w:rPr>
          <w:rFonts w:ascii="GHEA Grapalat" w:hAnsi="GHEA Grapalat"/>
          <w:i/>
          <w:sz w:val="20"/>
        </w:rPr>
        <w:t>г.представленное на тот момент каждым участником ценовое предложение оглашается для остальных участников, и до истечения предусмотренного для переговоров окончательного срока участник может пересмотреть свое ценовое предложение,</w:t>
      </w:r>
    </w:p>
    <w:p w:rsidR="009B6D58" w:rsidRPr="005474D1" w:rsidRDefault="009B6D58" w:rsidP="00BB3286">
      <w:pPr>
        <w:pStyle w:val="norm"/>
        <w:widowControl w:val="0"/>
        <w:tabs>
          <w:tab w:val="left" w:pos="1134"/>
        </w:tabs>
        <w:spacing w:line="240" w:lineRule="auto"/>
        <w:ind w:firstLine="0"/>
        <w:rPr>
          <w:rFonts w:ascii="GHEA Grapalat" w:hAnsi="GHEA Grapalat" w:cs="Sylfaen"/>
          <w:i/>
          <w:sz w:val="20"/>
        </w:rPr>
      </w:pPr>
      <w:r w:rsidRPr="005474D1">
        <w:rPr>
          <w:rFonts w:ascii="GHEA Grapalat" w:hAnsi="GHEA Grapalat"/>
          <w:i/>
          <w:sz w:val="20"/>
        </w:rPr>
        <w:t xml:space="preserve">д.на момент истечения установленного для переговоров окончательного срока, по представленным </w:t>
      </w:r>
      <w:r w:rsidR="001D129F" w:rsidRPr="005474D1">
        <w:rPr>
          <w:rFonts w:ascii="GHEA Grapalat" w:hAnsi="GHEA Grapalat"/>
          <w:i/>
          <w:sz w:val="20"/>
        </w:rPr>
        <w:t xml:space="preserve">присутствующим на переговорах </w:t>
      </w:r>
      <w:r w:rsidRPr="005474D1">
        <w:rPr>
          <w:rFonts w:ascii="GHEA Grapalat" w:hAnsi="GHEA Grapalat"/>
          <w:i/>
          <w:sz w:val="20"/>
        </w:rPr>
        <w:t>участниками</w:t>
      </w:r>
      <w:r w:rsidR="001D129F" w:rsidRPr="005474D1">
        <w:rPr>
          <w:rFonts w:ascii="GHEA Grapalat" w:hAnsi="GHEA Grapalat"/>
          <w:i/>
          <w:sz w:val="20"/>
        </w:rPr>
        <w:t xml:space="preserve"> </w:t>
      </w:r>
      <w:r w:rsidRPr="005474D1">
        <w:rPr>
          <w:rFonts w:ascii="GHEA Grapalat" w:hAnsi="GHEA Grapalat"/>
          <w:i/>
          <w:sz w:val="20"/>
        </w:rPr>
        <w:t xml:space="preserve">ценам, </w:t>
      </w:r>
      <w:r w:rsidR="00927888" w:rsidRPr="005474D1">
        <w:rPr>
          <w:rFonts w:ascii="GHEA Grapalat" w:hAnsi="GHEA Grapalat"/>
          <w:i/>
          <w:sz w:val="20"/>
        </w:rPr>
        <w:t xml:space="preserve">которые </w:t>
      </w:r>
      <w:r w:rsidRPr="005474D1">
        <w:rPr>
          <w:rFonts w:ascii="GHEA Grapalat" w:hAnsi="GHEA Grapalat"/>
          <w:i/>
          <w:sz w:val="20"/>
        </w:rPr>
        <w:t xml:space="preserve">не </w:t>
      </w:r>
      <w:r w:rsidR="00927888" w:rsidRPr="005474D1">
        <w:rPr>
          <w:rFonts w:ascii="GHEA Grapalat" w:hAnsi="GHEA Grapalat"/>
          <w:i/>
          <w:sz w:val="20"/>
        </w:rPr>
        <w:t xml:space="preserve">превышают цену, установленную  заявкой на закупку  </w:t>
      </w:r>
      <w:r w:rsidRPr="005474D1">
        <w:rPr>
          <w:rFonts w:ascii="GHEA Grapalat" w:hAnsi="GHEA Grapalat"/>
          <w:i/>
          <w:sz w:val="20"/>
        </w:rPr>
        <w:t>, определяются и объявляются</w:t>
      </w:r>
      <w:r w:rsidR="00A134CC" w:rsidRPr="005474D1">
        <w:rPr>
          <w:rFonts w:ascii="GHEA Grapalat" w:hAnsi="GHEA Grapalat"/>
          <w:i/>
          <w:sz w:val="20"/>
        </w:rPr>
        <w:t xml:space="preserve"> отобранный участник и</w:t>
      </w:r>
      <w:r w:rsidRPr="005474D1">
        <w:rPr>
          <w:rFonts w:ascii="GHEA Grapalat" w:hAnsi="GHEA Grapalat"/>
          <w:i/>
          <w:sz w:val="20"/>
        </w:rPr>
        <w:t xml:space="preserve"> участники, занявшие последующие места,</w:t>
      </w:r>
    </w:p>
    <w:p w:rsidR="008F2148" w:rsidRPr="005474D1" w:rsidRDefault="009B6D58" w:rsidP="00BB3286">
      <w:pPr>
        <w:pStyle w:val="norm"/>
        <w:widowControl w:val="0"/>
        <w:tabs>
          <w:tab w:val="left" w:pos="1134"/>
        </w:tabs>
        <w:spacing w:line="240" w:lineRule="auto"/>
        <w:ind w:firstLine="0"/>
        <w:rPr>
          <w:rFonts w:ascii="GHEA Grapalat" w:hAnsi="GHEA Grapalat"/>
          <w:i/>
          <w:sz w:val="20"/>
        </w:rPr>
      </w:pPr>
      <w:r w:rsidRPr="005474D1">
        <w:rPr>
          <w:rFonts w:ascii="GHEA Grapalat" w:hAnsi="GHEA Grapalat"/>
          <w:i/>
          <w:sz w:val="20"/>
        </w:rPr>
        <w:t xml:space="preserve">е.если на момент истечения установленного для переговоров окончательного срока представленные </w:t>
      </w:r>
      <w:r w:rsidR="009639FF" w:rsidRPr="005474D1">
        <w:rPr>
          <w:rFonts w:ascii="GHEA Grapalat" w:hAnsi="GHEA Grapalat"/>
          <w:i/>
          <w:sz w:val="20"/>
        </w:rPr>
        <w:t xml:space="preserve">присутствующим на переговорах </w:t>
      </w:r>
      <w:r w:rsidRPr="005474D1">
        <w:rPr>
          <w:rFonts w:ascii="GHEA Grapalat" w:hAnsi="GHEA Grapalat"/>
          <w:i/>
          <w:sz w:val="20"/>
        </w:rPr>
        <w:t>участниками цены превышают цену, установленную заявкой на закупку,</w:t>
      </w:r>
      <w:r w:rsidR="008F2148" w:rsidRPr="005474D1">
        <w:rPr>
          <w:rFonts w:ascii="GHEA Grapalat" w:hAnsi="GHEA Grapalat"/>
          <w:i/>
          <w:sz w:val="20"/>
        </w:rPr>
        <w:t xml:space="preserve"> то оценочная комиссия может объявить отобранным участника, представившего в результате переговоров низкое ценовое предложение, при условии, что:</w:t>
      </w:r>
    </w:p>
    <w:p w:rsidR="00235D56" w:rsidRPr="005474D1" w:rsidRDefault="008F2148" w:rsidP="00BB3286">
      <w:pPr>
        <w:pStyle w:val="norm"/>
        <w:widowControl w:val="0"/>
        <w:tabs>
          <w:tab w:val="left" w:pos="1134"/>
        </w:tabs>
        <w:spacing w:line="240" w:lineRule="auto"/>
        <w:ind w:firstLine="0"/>
        <w:rPr>
          <w:rFonts w:ascii="GHEA Grapalat" w:hAnsi="GHEA Grapalat"/>
          <w:i/>
          <w:sz w:val="20"/>
        </w:rPr>
      </w:pPr>
      <w:r w:rsidRPr="005474D1">
        <w:rPr>
          <w:rFonts w:ascii="GHEA Grapalat" w:hAnsi="GHEA Grapalat"/>
          <w:i/>
          <w:sz w:val="20"/>
        </w:rPr>
        <w:t xml:space="preserve">- по характеристикам одного и того же предмета закупки в данном календарном году уже была организована </w:t>
      </w:r>
      <w:r w:rsidR="00144E38" w:rsidRPr="005474D1">
        <w:rPr>
          <w:rFonts w:ascii="GHEA Grapalat" w:hAnsi="GHEA Grapalat"/>
          <w:i/>
          <w:sz w:val="20"/>
        </w:rPr>
        <w:t xml:space="preserve">как минимум одна </w:t>
      </w:r>
      <w:r w:rsidRPr="005474D1">
        <w:rPr>
          <w:rFonts w:ascii="GHEA Grapalat" w:hAnsi="GHEA Grapalat"/>
          <w:i/>
          <w:sz w:val="20"/>
        </w:rPr>
        <w:t xml:space="preserve">конкурентная процедура закупки, которая была объявлена несостоявшейся </w:t>
      </w:r>
      <w:r w:rsidR="00E23F8C" w:rsidRPr="005474D1">
        <w:rPr>
          <w:rFonts w:ascii="GHEA Grapalat" w:hAnsi="GHEA Grapalat"/>
          <w:i/>
          <w:sz w:val="20"/>
        </w:rPr>
        <w:t>на основании</w:t>
      </w:r>
      <w:r w:rsidR="00144E38" w:rsidRPr="005474D1">
        <w:rPr>
          <w:rFonts w:ascii="GHEA Grapalat" w:hAnsi="GHEA Grapalat"/>
          <w:i/>
          <w:sz w:val="20"/>
        </w:rPr>
        <w:t xml:space="preserve"> того, что</w:t>
      </w:r>
      <w:r w:rsidRPr="005474D1">
        <w:rPr>
          <w:rFonts w:ascii="GHEA Grapalat" w:hAnsi="GHEA Grapalat"/>
          <w:i/>
          <w:sz w:val="20"/>
        </w:rPr>
        <w:t xml:space="preserve"> представленны</w:t>
      </w:r>
      <w:r w:rsidR="00144E38" w:rsidRPr="005474D1">
        <w:rPr>
          <w:rFonts w:ascii="GHEA Grapalat" w:hAnsi="GHEA Grapalat"/>
          <w:i/>
          <w:sz w:val="20"/>
        </w:rPr>
        <w:t>е</w:t>
      </w:r>
      <w:r w:rsidRPr="005474D1">
        <w:rPr>
          <w:rFonts w:ascii="GHEA Grapalat" w:hAnsi="GHEA Grapalat"/>
          <w:i/>
          <w:sz w:val="20"/>
        </w:rPr>
        <w:t xml:space="preserve"> участниками цен</w:t>
      </w:r>
      <w:r w:rsidR="00144E38" w:rsidRPr="005474D1">
        <w:rPr>
          <w:rFonts w:ascii="GHEA Grapalat" w:hAnsi="GHEA Grapalat"/>
          <w:i/>
          <w:sz w:val="20"/>
        </w:rPr>
        <w:t>ы</w:t>
      </w:r>
      <w:r w:rsidRPr="005474D1">
        <w:rPr>
          <w:rFonts w:ascii="GHEA Grapalat" w:hAnsi="GHEA Grapalat"/>
          <w:i/>
          <w:sz w:val="20"/>
        </w:rPr>
        <w:t xml:space="preserve"> пре</w:t>
      </w:r>
      <w:r w:rsidR="00144E38" w:rsidRPr="005474D1">
        <w:rPr>
          <w:rFonts w:ascii="GHEA Grapalat" w:hAnsi="GHEA Grapalat"/>
          <w:i/>
          <w:sz w:val="20"/>
        </w:rPr>
        <w:t>вышают цену, установленную</w:t>
      </w:r>
      <w:r w:rsidRPr="005474D1">
        <w:rPr>
          <w:rFonts w:ascii="GHEA Grapalat" w:hAnsi="GHEA Grapalat"/>
          <w:i/>
          <w:sz w:val="20"/>
        </w:rPr>
        <w:t xml:space="preserve"> заявкой на закупку</w:t>
      </w:r>
      <w:r w:rsidR="00235D56" w:rsidRPr="005474D1">
        <w:rPr>
          <w:rFonts w:ascii="GHEA Grapalat" w:hAnsi="GHEA Grapalat"/>
          <w:i/>
          <w:sz w:val="20"/>
        </w:rPr>
        <w:t>,</w:t>
      </w:r>
    </w:p>
    <w:p w:rsidR="008F2148" w:rsidRPr="005474D1" w:rsidRDefault="00235D56" w:rsidP="00BB3286">
      <w:pPr>
        <w:pStyle w:val="norm"/>
        <w:widowControl w:val="0"/>
        <w:tabs>
          <w:tab w:val="left" w:pos="1134"/>
        </w:tabs>
        <w:spacing w:line="240" w:lineRule="auto"/>
        <w:ind w:firstLine="0"/>
        <w:rPr>
          <w:rFonts w:ascii="GHEA Grapalat" w:hAnsi="GHEA Grapalat"/>
          <w:i/>
          <w:sz w:val="20"/>
        </w:rPr>
      </w:pPr>
      <w:r w:rsidRPr="005474D1">
        <w:rPr>
          <w:rFonts w:ascii="GHEA Grapalat" w:hAnsi="GHEA Grapalat"/>
          <w:i/>
          <w:sz w:val="20"/>
        </w:rPr>
        <w:t xml:space="preserve">- </w:t>
      </w:r>
      <w:r w:rsidR="00B11432" w:rsidRPr="005474D1">
        <w:rPr>
          <w:rFonts w:ascii="GHEA Grapalat" w:hAnsi="GHEA Grapalat"/>
          <w:i/>
          <w:sz w:val="20"/>
        </w:rPr>
        <w:t>права и обязанности сторон, предусмотренные договором, заключаемым с отобранным участником, вступают в силу в случае предусмотрения дополнительных финансовых средств в размере</w:t>
      </w:r>
      <w:r w:rsidR="00FC2FB3" w:rsidRPr="005474D1">
        <w:rPr>
          <w:rFonts w:ascii="GHEA Grapalat" w:hAnsi="GHEA Grapalat"/>
          <w:i/>
          <w:sz w:val="20"/>
        </w:rPr>
        <w:t xml:space="preserve"> цены, превышающей</w:t>
      </w:r>
      <w:r w:rsidR="00B11432" w:rsidRPr="005474D1">
        <w:rPr>
          <w:rFonts w:ascii="GHEA Grapalat" w:hAnsi="GHEA Grapalat"/>
          <w:i/>
          <w:sz w:val="20"/>
        </w:rPr>
        <w:t xml:space="preserve"> цену, установленную заявкой на закупку, и заключения на его основании соглашения между сторонами. При этом соглашение заключается в течение трех рабочих дней после предусмотрения дополнительных финансовых средств с продлением сроков поставки товара на период со дня заключения договора до дня заключения соглашения. </w:t>
      </w:r>
      <w:r w:rsidRPr="005474D1">
        <w:rPr>
          <w:rFonts w:ascii="GHEA Grapalat" w:hAnsi="GHEA Grapalat"/>
          <w:i/>
          <w:sz w:val="20"/>
        </w:rPr>
        <w:t>Договор, заключенный в соответствии с настоящим абзацем, расторгается, если в течение тридцати календарных дней, следующих за заключением</w:t>
      </w:r>
      <w:r w:rsidR="0039134D" w:rsidRPr="005474D1">
        <w:rPr>
          <w:rFonts w:ascii="GHEA Grapalat" w:hAnsi="GHEA Grapalat"/>
          <w:i/>
          <w:sz w:val="20"/>
        </w:rPr>
        <w:t xml:space="preserve"> договора, </w:t>
      </w:r>
      <w:r w:rsidR="007D4E09" w:rsidRPr="005474D1">
        <w:rPr>
          <w:rFonts w:ascii="GHEA Grapalat" w:hAnsi="GHEA Grapalat"/>
          <w:i/>
          <w:sz w:val="20"/>
        </w:rPr>
        <w:t>дополнительные финансовые средства</w:t>
      </w:r>
      <w:r w:rsidR="00EC09B0" w:rsidRPr="005474D1">
        <w:rPr>
          <w:rFonts w:ascii="GHEA Grapalat" w:hAnsi="GHEA Grapalat"/>
          <w:i/>
          <w:sz w:val="20"/>
        </w:rPr>
        <w:t xml:space="preserve"> не предусматриваются.</w:t>
      </w:r>
    </w:p>
    <w:p w:rsidR="009B6D58" w:rsidRPr="005474D1" w:rsidRDefault="003572EA" w:rsidP="00BB3286">
      <w:pPr>
        <w:pStyle w:val="norm"/>
        <w:widowControl w:val="0"/>
        <w:tabs>
          <w:tab w:val="left" w:pos="1134"/>
        </w:tabs>
        <w:spacing w:line="240" w:lineRule="auto"/>
        <w:ind w:firstLine="0"/>
        <w:rPr>
          <w:rFonts w:ascii="GHEA Grapalat" w:hAnsi="GHEA Grapalat" w:cs="Sylfaen"/>
          <w:i/>
          <w:sz w:val="20"/>
        </w:rPr>
      </w:pPr>
      <w:r w:rsidRPr="005474D1">
        <w:rPr>
          <w:rFonts w:ascii="GHEA Grapalat" w:hAnsi="GHEA Grapalat"/>
          <w:i/>
          <w:sz w:val="20"/>
        </w:rPr>
        <w:t>ж.</w:t>
      </w:r>
      <w:r w:rsidR="00DF44E3" w:rsidRPr="005474D1">
        <w:rPr>
          <w:rFonts w:ascii="GHEA Grapalat" w:hAnsi="GHEA Grapalat"/>
          <w:i/>
          <w:sz w:val="20"/>
        </w:rPr>
        <w:t xml:space="preserve"> </w:t>
      </w:r>
      <w:r w:rsidR="00C34AFD" w:rsidRPr="005474D1">
        <w:rPr>
          <w:rFonts w:ascii="GHEA Grapalat" w:hAnsi="GHEA Grapalat"/>
          <w:i/>
          <w:sz w:val="20"/>
        </w:rPr>
        <w:t xml:space="preserve">в момент истечения установленного для переговоров срока, если цены, представленные присутствующими на нем участниками, превышают цену, установленную заявкой на закупку, </w:t>
      </w:r>
      <w:r w:rsidR="009B6D58" w:rsidRPr="005474D1">
        <w:rPr>
          <w:rFonts w:ascii="GHEA Grapalat" w:hAnsi="GHEA Grapalat"/>
          <w:i/>
          <w:sz w:val="20"/>
        </w:rPr>
        <w:t>или если наименьшие цены равны, то процедура закупки объявляется несостоявшейся на основании пункта 1 части 1 статьи 37 Закона</w:t>
      </w:r>
      <w:r w:rsidR="00C34AFD" w:rsidRPr="005474D1">
        <w:rPr>
          <w:rFonts w:ascii="GHEA Grapalat" w:hAnsi="GHEA Grapalat"/>
          <w:i/>
          <w:sz w:val="20"/>
        </w:rPr>
        <w:t>, за исключением случая, предусмотренного абзацем ,, е " настоящего подпункта</w:t>
      </w:r>
      <w:r w:rsidR="009B6D58" w:rsidRPr="005474D1">
        <w:rPr>
          <w:rFonts w:ascii="GHEA Grapalat" w:hAnsi="GHEA Grapalat"/>
          <w:i/>
          <w:sz w:val="20"/>
        </w:rPr>
        <w:t xml:space="preserve">. </w:t>
      </w:r>
    </w:p>
    <w:p w:rsidR="00B514E8" w:rsidRPr="005474D1" w:rsidRDefault="00FD2748" w:rsidP="00BB3286">
      <w:pPr>
        <w:widowControl w:val="0"/>
        <w:tabs>
          <w:tab w:val="left" w:pos="1134"/>
        </w:tabs>
        <w:jc w:val="both"/>
        <w:rPr>
          <w:rFonts w:ascii="GHEA Grapalat" w:hAnsi="GHEA Grapalat"/>
          <w:i/>
          <w:sz w:val="20"/>
          <w:szCs w:val="20"/>
        </w:rPr>
      </w:pPr>
      <w:r w:rsidRPr="005474D1">
        <w:rPr>
          <w:rFonts w:ascii="GHEA Grapalat" w:hAnsi="GHEA Grapalat"/>
          <w:i/>
          <w:sz w:val="20"/>
          <w:szCs w:val="20"/>
        </w:rPr>
        <w:t>8.</w:t>
      </w:r>
      <w:r w:rsidR="00096B2C" w:rsidRPr="005474D1">
        <w:rPr>
          <w:rFonts w:ascii="GHEA Grapalat" w:hAnsi="GHEA Grapalat"/>
          <w:i/>
          <w:sz w:val="20"/>
          <w:szCs w:val="20"/>
        </w:rPr>
        <w:t>7</w:t>
      </w:r>
      <w:r w:rsidRPr="005474D1">
        <w:rPr>
          <w:rFonts w:ascii="GHEA Grapalat" w:hAnsi="GHEA Grapalat"/>
          <w:i/>
          <w:sz w:val="20"/>
          <w:szCs w:val="20"/>
        </w:rPr>
        <w:t xml:space="preserve">.При наличии требования секретарь комиссии незамедлительно предоставляет предъявившему такое требование участнику копию заявки любого участника. При невозможности выполнения требования лицу, предъявившему требование, незамедлительно предоставляются </w:t>
      </w:r>
      <w:r w:rsidR="00F7541A" w:rsidRPr="005474D1">
        <w:rPr>
          <w:rFonts w:ascii="GHEA Grapalat" w:hAnsi="GHEA Grapalat"/>
          <w:i/>
          <w:sz w:val="20"/>
          <w:szCs w:val="20"/>
        </w:rPr>
        <w:t xml:space="preserve">включенные в заявку </w:t>
      </w:r>
      <w:r w:rsidRPr="005474D1">
        <w:rPr>
          <w:rFonts w:ascii="GHEA Grapalat" w:hAnsi="GHEA Grapalat"/>
          <w:i/>
          <w:sz w:val="20"/>
          <w:szCs w:val="20"/>
        </w:rPr>
        <w:t>документ</w:t>
      </w:r>
      <w:r w:rsidR="00F7541A" w:rsidRPr="005474D1">
        <w:rPr>
          <w:rFonts w:ascii="GHEA Grapalat" w:hAnsi="GHEA Grapalat"/>
          <w:i/>
          <w:sz w:val="20"/>
          <w:szCs w:val="20"/>
        </w:rPr>
        <w:t>ы</w:t>
      </w:r>
      <w:r w:rsidRPr="005474D1">
        <w:rPr>
          <w:rFonts w:ascii="GHEA Grapalat" w:hAnsi="GHEA Grapalat"/>
          <w:i/>
          <w:sz w:val="20"/>
          <w:szCs w:val="20"/>
        </w:rPr>
        <w:t>, с которыми он ознакомляется на месте, с правом фотографировать их, и которые он возвращает секретарю комиссии в ходе заседания, не</w:t>
      </w:r>
      <w:r w:rsidR="00213830" w:rsidRPr="005474D1">
        <w:rPr>
          <w:rFonts w:ascii="Courier New" w:hAnsi="Courier New" w:cs="Courier New"/>
          <w:i/>
          <w:sz w:val="20"/>
          <w:szCs w:val="20"/>
          <w:lang w:val="en-US"/>
        </w:rPr>
        <w:t> </w:t>
      </w:r>
      <w:r w:rsidRPr="005474D1">
        <w:rPr>
          <w:rFonts w:ascii="GHEA Grapalat" w:hAnsi="GHEA Grapalat"/>
          <w:i/>
          <w:sz w:val="20"/>
          <w:szCs w:val="20"/>
        </w:rPr>
        <w:t>препятствуя нормальному функционированию комиссии.</w:t>
      </w:r>
    </w:p>
    <w:p w:rsidR="00AD2081" w:rsidRPr="005474D1" w:rsidRDefault="00A150A9" w:rsidP="00BB3286">
      <w:pPr>
        <w:pStyle w:val="norm"/>
        <w:widowControl w:val="0"/>
        <w:tabs>
          <w:tab w:val="left" w:pos="1134"/>
        </w:tabs>
        <w:spacing w:line="240" w:lineRule="auto"/>
        <w:ind w:firstLine="0"/>
        <w:rPr>
          <w:rFonts w:ascii="GHEA Grapalat" w:hAnsi="GHEA Grapalat"/>
          <w:i/>
          <w:sz w:val="20"/>
        </w:rPr>
      </w:pPr>
      <w:r w:rsidRPr="005474D1">
        <w:rPr>
          <w:rFonts w:ascii="GHEA Grapalat" w:hAnsi="GHEA Grapalat"/>
          <w:i/>
          <w:sz w:val="20"/>
        </w:rPr>
        <w:t>8.</w:t>
      </w:r>
      <w:r w:rsidR="00917747" w:rsidRPr="005474D1">
        <w:rPr>
          <w:rFonts w:ascii="GHEA Grapalat" w:hAnsi="GHEA Grapalat"/>
          <w:i/>
          <w:sz w:val="20"/>
        </w:rPr>
        <w:t>8</w:t>
      </w:r>
      <w:r w:rsidRPr="005474D1">
        <w:rPr>
          <w:rFonts w:ascii="GHEA Grapalat" w:hAnsi="GHEA Grapalat"/>
          <w:i/>
          <w:sz w:val="20"/>
        </w:rPr>
        <w:t xml:space="preserve">.Если в результате оценки, проведенной в ходе заседания по вскрытию </w:t>
      </w:r>
      <w:r w:rsidR="00F00565" w:rsidRPr="005474D1">
        <w:rPr>
          <w:rFonts w:ascii="GHEA Grapalat" w:hAnsi="GHEA Grapalat"/>
          <w:i/>
          <w:sz w:val="20"/>
        </w:rPr>
        <w:t xml:space="preserve">и оценке </w:t>
      </w:r>
      <w:r w:rsidRPr="005474D1">
        <w:rPr>
          <w:rFonts w:ascii="GHEA Grapalat" w:hAnsi="GHEA Grapalat"/>
          <w:i/>
          <w:sz w:val="20"/>
        </w:rPr>
        <w:t>заявок, в заявке участника фиксируются несоответствия требованиям приглашения,</w:t>
      </w:r>
      <w:r w:rsidR="001F0DAB" w:rsidRPr="005474D1">
        <w:rPr>
          <w:rFonts w:ascii="GHEA Grapalat" w:hAnsi="GHEA Grapalat"/>
          <w:i/>
          <w:sz w:val="20"/>
        </w:rPr>
        <w:t xml:space="preserve"> </w:t>
      </w:r>
      <w:r w:rsidRPr="005474D1">
        <w:rPr>
          <w:rFonts w:ascii="GHEA Grapalat" w:hAnsi="GHEA Grapalat"/>
          <w:i/>
          <w:sz w:val="20"/>
        </w:rPr>
        <w:t>комиссия приостанавливает заседание на один рабочий день, а секретарь комиссии в тот же день</w:t>
      </w:r>
      <w:r w:rsidR="007A34A6" w:rsidRPr="005474D1">
        <w:rPr>
          <w:rFonts w:ascii="GHEA Grapalat" w:hAnsi="GHEA Grapalat"/>
          <w:i/>
          <w:sz w:val="20"/>
        </w:rPr>
        <w:t xml:space="preserve"> </w:t>
      </w:r>
      <w:r w:rsidR="001F0DAB" w:rsidRPr="005474D1">
        <w:rPr>
          <w:rFonts w:ascii="GHEA Grapalat" w:hAnsi="GHEA Grapalat"/>
          <w:i/>
          <w:sz w:val="20"/>
        </w:rPr>
        <w:t>в электронной форме</w:t>
      </w:r>
      <w:r w:rsidR="007A34A6" w:rsidRPr="005474D1">
        <w:rPr>
          <w:rFonts w:ascii="GHEA Grapalat" w:hAnsi="GHEA Grapalat"/>
          <w:i/>
          <w:sz w:val="20"/>
        </w:rPr>
        <w:t xml:space="preserve"> </w:t>
      </w:r>
      <w:r w:rsidRPr="005474D1">
        <w:rPr>
          <w:rFonts w:ascii="GHEA Grapalat" w:hAnsi="GHEA Grapalat"/>
          <w:i/>
          <w:sz w:val="20"/>
        </w:rPr>
        <w:t xml:space="preserve"> информирует об этом участника, предлагая последнему исправить несоответствия до окончания срока приостановления.</w:t>
      </w:r>
    </w:p>
    <w:p w:rsidR="003B3E74" w:rsidRPr="005474D1" w:rsidRDefault="006A202F" w:rsidP="00BB3286">
      <w:pPr>
        <w:pStyle w:val="norm"/>
        <w:widowControl w:val="0"/>
        <w:tabs>
          <w:tab w:val="left" w:pos="1134"/>
        </w:tabs>
        <w:spacing w:line="240" w:lineRule="auto"/>
        <w:ind w:firstLine="567"/>
        <w:rPr>
          <w:rFonts w:ascii="GHEA Grapalat" w:hAnsi="GHEA Grapalat" w:cs="Sylfaen"/>
          <w:i/>
          <w:sz w:val="20"/>
        </w:rPr>
      </w:pPr>
      <w:r w:rsidRPr="005474D1">
        <w:rPr>
          <w:rFonts w:ascii="GHEA Grapalat" w:hAnsi="GHEA Grapalat"/>
          <w:i/>
          <w:sz w:val="20"/>
        </w:rPr>
        <w:t>В</w:t>
      </w:r>
      <w:r w:rsidR="00AD2081" w:rsidRPr="005474D1">
        <w:rPr>
          <w:rFonts w:ascii="GHEA Grapalat" w:hAnsi="GHEA Grapalat"/>
          <w:i/>
          <w:sz w:val="20"/>
        </w:rPr>
        <w:t xml:space="preserve"> случае обоснованного решения на основании пункта 67 </w:t>
      </w:r>
      <w:r w:rsidR="0033740E" w:rsidRPr="005474D1">
        <w:rPr>
          <w:rFonts w:ascii="GHEA Grapalat" w:hAnsi="GHEA Grapalat"/>
          <w:i/>
          <w:sz w:val="20"/>
        </w:rPr>
        <w:t>П</w:t>
      </w:r>
      <w:r w:rsidR="00AD2081" w:rsidRPr="005474D1">
        <w:rPr>
          <w:rFonts w:ascii="GHEA Grapalat" w:hAnsi="GHEA Grapalat"/>
          <w:i/>
          <w:sz w:val="20"/>
        </w:rPr>
        <w:t xml:space="preserve">орядка </w:t>
      </w:r>
      <w:r w:rsidRPr="005474D1">
        <w:rPr>
          <w:rFonts w:ascii="GHEA Grapalat" w:hAnsi="GHEA Grapalat"/>
          <w:i/>
          <w:sz w:val="20"/>
        </w:rPr>
        <w:t xml:space="preserve">Оценочная комиссия </w:t>
      </w:r>
      <w:r w:rsidR="00CD1E50" w:rsidRPr="005474D1">
        <w:rPr>
          <w:rFonts w:ascii="GHEA Grapalat" w:hAnsi="GHEA Grapalat"/>
          <w:i/>
          <w:sz w:val="20"/>
        </w:rPr>
        <w:t xml:space="preserve">посредством </w:t>
      </w:r>
      <w:r w:rsidR="00A150D1" w:rsidRPr="005474D1">
        <w:rPr>
          <w:rFonts w:ascii="GHEA Grapalat" w:hAnsi="GHEA Grapalat"/>
          <w:i/>
          <w:sz w:val="20"/>
        </w:rPr>
        <w:t>К</w:t>
      </w:r>
      <w:r w:rsidR="00CD1E50" w:rsidRPr="005474D1">
        <w:rPr>
          <w:rFonts w:ascii="GHEA Grapalat" w:hAnsi="GHEA Grapalat"/>
          <w:i/>
          <w:sz w:val="20"/>
        </w:rPr>
        <w:t xml:space="preserve">омитета государственных доходов РА </w:t>
      </w:r>
      <w:r w:rsidRPr="005474D1">
        <w:rPr>
          <w:rFonts w:ascii="GHEA Grapalat" w:hAnsi="GHEA Grapalat"/>
          <w:i/>
          <w:sz w:val="20"/>
        </w:rPr>
        <w:t xml:space="preserve">может </w:t>
      </w:r>
      <w:r w:rsidR="00AD2081" w:rsidRPr="005474D1">
        <w:rPr>
          <w:rFonts w:ascii="GHEA Grapalat" w:hAnsi="GHEA Grapalat"/>
          <w:i/>
          <w:sz w:val="20"/>
        </w:rPr>
        <w:t xml:space="preserve">проверить достоверность подтверждения, представленного заявкой участника (участников) об удовлетворении пункта 2 части 1 статьи 6 </w:t>
      </w:r>
      <w:r w:rsidR="0033740E" w:rsidRPr="005474D1">
        <w:rPr>
          <w:rFonts w:ascii="GHEA Grapalat" w:hAnsi="GHEA Grapalat"/>
          <w:i/>
          <w:sz w:val="20"/>
        </w:rPr>
        <w:t>З</w:t>
      </w:r>
      <w:r w:rsidR="00AD2081" w:rsidRPr="005474D1">
        <w:rPr>
          <w:rFonts w:ascii="GHEA Grapalat" w:hAnsi="GHEA Grapalat"/>
          <w:i/>
          <w:sz w:val="20"/>
        </w:rPr>
        <w:t>акона</w:t>
      </w:r>
      <w:r w:rsidR="00F215E2" w:rsidRPr="005474D1">
        <w:rPr>
          <w:rFonts w:ascii="GHEA Grapalat" w:hAnsi="GHEA Grapalat"/>
          <w:i/>
          <w:sz w:val="20"/>
        </w:rPr>
        <w:t xml:space="preserve">. </w:t>
      </w:r>
      <w:r w:rsidR="00AD2081" w:rsidRPr="005474D1">
        <w:rPr>
          <w:rFonts w:ascii="GHEA Grapalat" w:hAnsi="GHEA Grapalat" w:cs="Sylfaen"/>
          <w:i/>
          <w:sz w:val="20"/>
        </w:rPr>
        <w:t xml:space="preserve">В случае применения данного абзаца представляемая в комитет информация должна, как минимум, содержать данные о наименовании участника (участников), учетном номере налогоплательщика и дате </w:t>
      </w:r>
      <w:r w:rsidR="00855622" w:rsidRPr="005474D1">
        <w:rPr>
          <w:rFonts w:ascii="GHEA Grapalat" w:hAnsi="GHEA Grapalat" w:cs="Sylfaen"/>
          <w:i/>
          <w:sz w:val="20"/>
        </w:rPr>
        <w:t>(число, месяц, год)</w:t>
      </w:r>
      <w:r w:rsidR="00AD2081" w:rsidRPr="005474D1">
        <w:rPr>
          <w:rFonts w:ascii="GHEA Grapalat" w:hAnsi="GHEA Grapalat" w:cs="Sylfaen"/>
          <w:i/>
          <w:sz w:val="20"/>
        </w:rPr>
        <w:t xml:space="preserve"> представления заявки</w:t>
      </w:r>
      <w:r w:rsidR="00855622" w:rsidRPr="005474D1">
        <w:rPr>
          <w:rFonts w:ascii="GHEA Grapalat" w:hAnsi="GHEA Grapalat" w:cs="Sylfaen"/>
          <w:i/>
          <w:sz w:val="20"/>
        </w:rPr>
        <w:t>.</w:t>
      </w:r>
      <w:r w:rsidR="003B3E74" w:rsidRPr="005474D1">
        <w:rPr>
          <w:rFonts w:ascii="GHEA Grapalat" w:hAnsi="GHEA Grapalat" w:cs="Sylfaen"/>
          <w:i/>
          <w:sz w:val="20"/>
        </w:rPr>
        <w:t xml:space="preserve">Если несоответствие зафиксировано на основании информации, полученной из Комитета государственных доходов РА, то к уведомлению, направляемому участнику, прилагается также отсканированная </w:t>
      </w:r>
      <w:r w:rsidR="006371D0" w:rsidRPr="005474D1">
        <w:rPr>
          <w:rFonts w:ascii="GHEA Grapalat" w:hAnsi="GHEA Grapalat" w:cs="Sylfaen"/>
          <w:i/>
          <w:sz w:val="20"/>
        </w:rPr>
        <w:t>с</w:t>
      </w:r>
      <w:r w:rsidR="003B3E74" w:rsidRPr="005474D1">
        <w:rPr>
          <w:rFonts w:ascii="GHEA Grapalat" w:hAnsi="GHEA Grapalat" w:cs="Sylfaen"/>
          <w:i/>
          <w:sz w:val="20"/>
        </w:rPr>
        <w:t xml:space="preserve"> оригинала информаци</w:t>
      </w:r>
      <w:r w:rsidR="00914B4A" w:rsidRPr="005474D1">
        <w:rPr>
          <w:rFonts w:ascii="GHEA Grapalat" w:hAnsi="GHEA Grapalat" w:cs="Sylfaen"/>
          <w:i/>
          <w:sz w:val="20"/>
        </w:rPr>
        <w:t>я</w:t>
      </w:r>
      <w:r w:rsidR="003B3E74" w:rsidRPr="005474D1">
        <w:rPr>
          <w:rFonts w:ascii="GHEA Grapalat" w:hAnsi="GHEA Grapalat" w:cs="Sylfaen"/>
          <w:i/>
          <w:sz w:val="20"/>
        </w:rPr>
        <w:t>, полученн</w:t>
      </w:r>
      <w:r w:rsidR="00914B4A" w:rsidRPr="005474D1">
        <w:rPr>
          <w:rFonts w:ascii="GHEA Grapalat" w:hAnsi="GHEA Grapalat" w:cs="Sylfaen"/>
          <w:i/>
          <w:sz w:val="20"/>
        </w:rPr>
        <w:t xml:space="preserve">ая </w:t>
      </w:r>
      <w:r w:rsidR="00584166" w:rsidRPr="005474D1">
        <w:rPr>
          <w:rFonts w:ascii="GHEA Grapalat" w:hAnsi="GHEA Grapalat" w:cs="Sylfaen"/>
          <w:i/>
          <w:sz w:val="20"/>
        </w:rPr>
        <w:t>из</w:t>
      </w:r>
      <w:r w:rsidR="003B3E74" w:rsidRPr="005474D1">
        <w:rPr>
          <w:rFonts w:ascii="GHEA Grapalat" w:hAnsi="GHEA Grapalat" w:cs="Sylfaen"/>
          <w:i/>
          <w:sz w:val="20"/>
        </w:rPr>
        <w:t xml:space="preserve"> </w:t>
      </w:r>
      <w:r w:rsidR="00914B4A" w:rsidRPr="005474D1">
        <w:rPr>
          <w:rFonts w:ascii="GHEA Grapalat" w:hAnsi="GHEA Grapalat" w:cs="Sylfaen"/>
          <w:i/>
          <w:sz w:val="20"/>
        </w:rPr>
        <w:t>К</w:t>
      </w:r>
      <w:r w:rsidR="003B3E74" w:rsidRPr="005474D1">
        <w:rPr>
          <w:rFonts w:ascii="GHEA Grapalat" w:hAnsi="GHEA Grapalat" w:cs="Sylfaen"/>
          <w:i/>
          <w:sz w:val="20"/>
        </w:rPr>
        <w:t>омитета.</w:t>
      </w:r>
      <w:r w:rsidR="006A3C8A" w:rsidRPr="005474D1">
        <w:rPr>
          <w:rFonts w:ascii="GHEA Grapalat" w:hAnsi="GHEA Grapalat"/>
          <w:i/>
          <w:sz w:val="20"/>
        </w:rPr>
        <w:t xml:space="preserve"> </w:t>
      </w:r>
      <w:r w:rsidR="006A3C8A" w:rsidRPr="005474D1">
        <w:rPr>
          <w:rFonts w:ascii="GHEA Grapalat" w:hAnsi="GHEA Grapalat" w:cs="Sylfaen"/>
          <w:i/>
          <w:sz w:val="20"/>
        </w:rPr>
        <w:t>В уведомлении, направленном участнику, подробно описываются все несоответствия, обнаруженные при оценке заявки</w:t>
      </w:r>
      <w:r w:rsidR="006371D0" w:rsidRPr="005474D1">
        <w:rPr>
          <w:rFonts w:ascii="GHEA Grapalat" w:hAnsi="GHEA Grapalat" w:cs="Sylfaen"/>
          <w:i/>
          <w:sz w:val="20"/>
        </w:rPr>
        <w:t>.</w:t>
      </w:r>
    </w:p>
    <w:p w:rsidR="00C27BA4" w:rsidRPr="005474D1" w:rsidRDefault="00A150A9" w:rsidP="00BB3286">
      <w:pPr>
        <w:pStyle w:val="norm"/>
        <w:widowControl w:val="0"/>
        <w:tabs>
          <w:tab w:val="left" w:pos="1276"/>
        </w:tabs>
        <w:spacing w:line="240" w:lineRule="auto"/>
        <w:ind w:firstLine="0"/>
        <w:rPr>
          <w:rFonts w:ascii="GHEA Grapalat" w:hAnsi="GHEA Grapalat"/>
          <w:i/>
          <w:sz w:val="20"/>
        </w:rPr>
      </w:pPr>
      <w:r w:rsidRPr="005474D1">
        <w:rPr>
          <w:rFonts w:ascii="GHEA Grapalat" w:hAnsi="GHEA Grapalat"/>
          <w:i/>
          <w:sz w:val="20"/>
        </w:rPr>
        <w:t>8.</w:t>
      </w:r>
      <w:r w:rsidR="000F35AE" w:rsidRPr="005474D1">
        <w:rPr>
          <w:rFonts w:ascii="GHEA Grapalat" w:hAnsi="GHEA Grapalat"/>
          <w:i/>
          <w:sz w:val="20"/>
        </w:rPr>
        <w:t>9</w:t>
      </w:r>
      <w:r w:rsidRPr="005474D1">
        <w:rPr>
          <w:rFonts w:ascii="GHEA Grapalat" w:hAnsi="GHEA Grapalat"/>
          <w:i/>
          <w:sz w:val="20"/>
        </w:rPr>
        <w:t>.Если участник исправляет зафиксированное несоответствие в срок, установленный пунктом 8.</w:t>
      </w:r>
      <w:r w:rsidR="000F35AE" w:rsidRPr="005474D1">
        <w:rPr>
          <w:rFonts w:ascii="GHEA Grapalat" w:hAnsi="GHEA Grapalat"/>
          <w:i/>
          <w:sz w:val="20"/>
        </w:rPr>
        <w:t>8</w:t>
      </w:r>
      <w:r w:rsidRPr="005474D1">
        <w:rPr>
          <w:rFonts w:ascii="GHEA Grapalat" w:hAnsi="GHEA Grapalat"/>
          <w:i/>
          <w:sz w:val="20"/>
        </w:rPr>
        <w:t>. настоящего приглашения, то его заявка оценивается удовлетворительно. В противном случае, заявка</w:t>
      </w:r>
      <w:r w:rsidR="00D23C17" w:rsidRPr="005474D1">
        <w:rPr>
          <w:rFonts w:ascii="GHEA Grapalat" w:hAnsi="GHEA Grapalat"/>
          <w:i/>
          <w:sz w:val="20"/>
        </w:rPr>
        <w:t xml:space="preserve"> данного участника</w:t>
      </w:r>
      <w:r w:rsidRPr="005474D1">
        <w:rPr>
          <w:rFonts w:ascii="GHEA Grapalat" w:hAnsi="GHEA Grapalat"/>
          <w:i/>
          <w:sz w:val="20"/>
        </w:rPr>
        <w:t xml:space="preserve"> оценивается неуд</w:t>
      </w:r>
      <w:r w:rsidR="00A50C53" w:rsidRPr="005474D1">
        <w:rPr>
          <w:rFonts w:ascii="GHEA Grapalat" w:hAnsi="GHEA Grapalat"/>
          <w:i/>
          <w:sz w:val="20"/>
        </w:rPr>
        <w:t>овлетворительно и отклоняется</w:t>
      </w:r>
      <w:r w:rsidR="005D7FA6" w:rsidRPr="005474D1">
        <w:rPr>
          <w:rFonts w:ascii="GHEA Grapalat" w:hAnsi="GHEA Grapalat"/>
          <w:i/>
          <w:sz w:val="20"/>
        </w:rPr>
        <w:t>, а отобранным участником признается участник, занявший последующее место</w:t>
      </w:r>
      <w:r w:rsidR="00A50C53" w:rsidRPr="005474D1">
        <w:rPr>
          <w:rFonts w:ascii="GHEA Grapalat" w:hAnsi="GHEA Grapalat"/>
          <w:i/>
          <w:sz w:val="20"/>
        </w:rPr>
        <w:t>.</w:t>
      </w:r>
    </w:p>
    <w:p w:rsidR="00C27BA4" w:rsidRPr="005474D1" w:rsidRDefault="00C27BA4" w:rsidP="008A7430">
      <w:pPr>
        <w:pStyle w:val="norm"/>
        <w:widowControl w:val="0"/>
        <w:tabs>
          <w:tab w:val="left" w:pos="1276"/>
        </w:tabs>
        <w:spacing w:line="240" w:lineRule="auto"/>
        <w:ind w:firstLine="0"/>
        <w:rPr>
          <w:rFonts w:ascii="GHEA Grapalat" w:hAnsi="GHEA Grapalat" w:cs="Sylfaen"/>
          <w:i/>
          <w:sz w:val="20"/>
        </w:rPr>
      </w:pPr>
      <w:r w:rsidRPr="005474D1">
        <w:rPr>
          <w:rFonts w:ascii="GHEA Grapalat" w:hAnsi="GHEA Grapalat" w:cs="Sylfaen"/>
          <w:i/>
          <w:sz w:val="20"/>
        </w:rPr>
        <w:t xml:space="preserve">Если в результате оценки заявок несоответствие было зафиксировано в результате информации, полученной из </w:t>
      </w:r>
      <w:r w:rsidR="00146FC5" w:rsidRPr="005474D1">
        <w:rPr>
          <w:rFonts w:ascii="GHEA Grapalat" w:hAnsi="GHEA Grapalat" w:cs="Sylfaen"/>
          <w:i/>
          <w:sz w:val="20"/>
        </w:rPr>
        <w:t>К</w:t>
      </w:r>
      <w:r w:rsidRPr="005474D1">
        <w:rPr>
          <w:rFonts w:ascii="GHEA Grapalat" w:hAnsi="GHEA Grapalat" w:cs="Sylfaen"/>
          <w:i/>
          <w:sz w:val="20"/>
        </w:rPr>
        <w:t xml:space="preserve">омитета по государственным доходам РА, то оно считается исправленным, если участник представляет </w:t>
      </w:r>
      <w:r w:rsidR="00146FC5" w:rsidRPr="005474D1">
        <w:rPr>
          <w:rFonts w:ascii="GHEA Grapalat" w:hAnsi="GHEA Grapalat" w:cs="Sylfaen"/>
          <w:i/>
          <w:sz w:val="20"/>
        </w:rPr>
        <w:t xml:space="preserve">воспроизведенный </w:t>
      </w:r>
      <w:r w:rsidRPr="005474D1">
        <w:rPr>
          <w:rFonts w:ascii="GHEA Grapalat" w:hAnsi="GHEA Grapalat" w:cs="Sylfaen"/>
          <w:i/>
          <w:sz w:val="20"/>
        </w:rPr>
        <w:t xml:space="preserve">(отсканированный) экземпляр документа, обосновывающего выплату </w:t>
      </w:r>
      <w:r w:rsidRPr="005474D1">
        <w:rPr>
          <w:rFonts w:ascii="GHEA Grapalat" w:hAnsi="GHEA Grapalat" w:cs="Sylfaen"/>
          <w:i/>
          <w:sz w:val="20"/>
        </w:rPr>
        <w:lastRenderedPageBreak/>
        <w:t>указанной суммы в предоставленной информации</w:t>
      </w:r>
      <w:r w:rsidR="00146FC5" w:rsidRPr="005474D1">
        <w:rPr>
          <w:rFonts w:ascii="GHEA Grapalat" w:hAnsi="GHEA Grapalat" w:cs="Sylfaen"/>
          <w:i/>
          <w:sz w:val="20"/>
        </w:rPr>
        <w:t>.</w:t>
      </w:r>
    </w:p>
    <w:p w:rsidR="005E0E50" w:rsidRPr="005474D1" w:rsidRDefault="00A150A9" w:rsidP="00BB3286">
      <w:pPr>
        <w:pStyle w:val="BodyTextIndent2"/>
        <w:widowControl w:val="0"/>
        <w:tabs>
          <w:tab w:val="left" w:pos="1276"/>
        </w:tabs>
        <w:spacing w:line="240" w:lineRule="auto"/>
        <w:ind w:firstLine="0"/>
        <w:rPr>
          <w:rFonts w:ascii="GHEA Grapalat" w:hAnsi="GHEA Grapalat" w:cs="Sylfaen"/>
          <w:i/>
        </w:rPr>
      </w:pPr>
      <w:r w:rsidRPr="005474D1">
        <w:rPr>
          <w:rFonts w:ascii="GHEA Grapalat" w:hAnsi="GHEA Grapalat"/>
          <w:i/>
        </w:rPr>
        <w:t>8.1</w:t>
      </w:r>
      <w:r w:rsidR="00B81197" w:rsidRPr="005474D1">
        <w:rPr>
          <w:rFonts w:ascii="GHEA Grapalat" w:hAnsi="GHEA Grapalat"/>
          <w:i/>
        </w:rPr>
        <w:t>0</w:t>
      </w:r>
      <w:r w:rsidRPr="005474D1">
        <w:rPr>
          <w:rFonts w:ascii="GHEA Grapalat" w:hAnsi="GHEA Grapalat"/>
          <w:i/>
        </w:rPr>
        <w:t xml:space="preserve">.Член или секретарь комиссии не может принимать участия в работе комиссии, если на заседании по вскрытию заявок выясняется, что учрежденная им организация или организация, в которой он имеет долю (пай), либо лицо, состоящее с ним в близком родстве или свойстве (родители, супруги, дети, братья, сестры, а также родители, дети, братья или сестры супругов), либо учрежденная таким лицом организация или организация, в которой такое лицо имеет долю (пай), подала заявку на участие в данной процедуре. При наличии предусмотренного настоящим пунктом условия член или секретарь Комиссии, имеющий конфликт интересов в связи с данной процедурой, непосредственно после заседания по вскрытию заявок заявляет самоотвод от данной процедуры. </w:t>
      </w:r>
    </w:p>
    <w:p w:rsidR="00EA58C8" w:rsidRPr="005474D1" w:rsidRDefault="00A150A9" w:rsidP="00BB3286">
      <w:pPr>
        <w:pStyle w:val="BodyTextIndent2"/>
        <w:widowControl w:val="0"/>
        <w:tabs>
          <w:tab w:val="left" w:pos="1276"/>
        </w:tabs>
        <w:spacing w:line="240" w:lineRule="auto"/>
        <w:ind w:firstLine="0"/>
        <w:rPr>
          <w:rFonts w:ascii="GHEA Grapalat" w:hAnsi="GHEA Grapalat" w:cs="Sylfaen"/>
          <w:i/>
        </w:rPr>
      </w:pPr>
      <w:r w:rsidRPr="005474D1">
        <w:rPr>
          <w:rFonts w:ascii="GHEA Grapalat" w:hAnsi="GHEA Grapalat"/>
          <w:i/>
        </w:rPr>
        <w:t>8.1</w:t>
      </w:r>
      <w:r w:rsidR="00B55371" w:rsidRPr="005474D1">
        <w:rPr>
          <w:rFonts w:ascii="GHEA Grapalat" w:hAnsi="GHEA Grapalat"/>
          <w:i/>
        </w:rPr>
        <w:t>1</w:t>
      </w:r>
      <w:r w:rsidR="00BB3286" w:rsidRPr="005474D1">
        <w:rPr>
          <w:rFonts w:ascii="GHEA Grapalat" w:hAnsi="GHEA Grapalat"/>
          <w:i/>
        </w:rPr>
        <w:t>.</w:t>
      </w:r>
      <w:r w:rsidRPr="005474D1">
        <w:rPr>
          <w:rFonts w:ascii="GHEA Grapalat" w:hAnsi="GHEA Grapalat"/>
          <w:i/>
        </w:rPr>
        <w:t>После вскрытия</w:t>
      </w:r>
      <w:r w:rsidR="00895E05" w:rsidRPr="005474D1">
        <w:rPr>
          <w:rFonts w:ascii="GHEA Grapalat" w:hAnsi="GHEA Grapalat"/>
          <w:i/>
        </w:rPr>
        <w:t xml:space="preserve"> и оценки</w:t>
      </w:r>
      <w:r w:rsidRPr="005474D1">
        <w:rPr>
          <w:rFonts w:ascii="GHEA Grapalat" w:hAnsi="GHEA Grapalat"/>
          <w:i/>
        </w:rPr>
        <w:t xml:space="preserve"> заявок составляется протокол в порядке, установленном законодательством Республики Армения о закупках.</w:t>
      </w:r>
      <w:r w:rsidR="00895E05" w:rsidRPr="005474D1">
        <w:rPr>
          <w:rFonts w:ascii="GHEA Grapalat" w:hAnsi="GHEA Grapalat"/>
          <w:i/>
        </w:rPr>
        <w:t xml:space="preserve"> 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 Протокол подписывают присутствующие на заседании члены комиссии</w:t>
      </w:r>
      <w:r w:rsidR="001E4A24" w:rsidRPr="005474D1">
        <w:rPr>
          <w:rFonts w:ascii="GHEA Grapalat" w:hAnsi="GHEA Grapalat"/>
          <w:i/>
        </w:rPr>
        <w:t>.</w:t>
      </w:r>
    </w:p>
    <w:p w:rsidR="00E65F37" w:rsidRPr="005474D1" w:rsidRDefault="00A150A9" w:rsidP="00BB3286">
      <w:pPr>
        <w:pStyle w:val="BodyTextIndent2"/>
        <w:widowControl w:val="0"/>
        <w:tabs>
          <w:tab w:val="left" w:pos="1276"/>
        </w:tabs>
        <w:spacing w:line="240" w:lineRule="auto"/>
        <w:ind w:firstLine="0"/>
        <w:rPr>
          <w:rFonts w:ascii="GHEA Grapalat" w:hAnsi="GHEA Grapalat" w:cs="Sylfaen"/>
          <w:i/>
        </w:rPr>
      </w:pPr>
      <w:r w:rsidRPr="005474D1">
        <w:rPr>
          <w:rFonts w:ascii="GHEA Grapalat" w:hAnsi="GHEA Grapalat"/>
          <w:i/>
        </w:rPr>
        <w:t>8.1</w:t>
      </w:r>
      <w:r w:rsidR="00696900" w:rsidRPr="005474D1">
        <w:rPr>
          <w:rFonts w:ascii="GHEA Grapalat" w:hAnsi="GHEA Grapalat"/>
          <w:i/>
        </w:rPr>
        <w:t>2</w:t>
      </w:r>
      <w:r w:rsidRPr="005474D1">
        <w:rPr>
          <w:rFonts w:ascii="GHEA Grapalat" w:hAnsi="GHEA Grapalat"/>
          <w:i/>
        </w:rPr>
        <w:t>.Не позднее чем на следующий рабочий день после завершения заседания по вскрытию</w:t>
      </w:r>
      <w:r w:rsidR="001E4A24" w:rsidRPr="005474D1">
        <w:rPr>
          <w:rFonts w:ascii="GHEA Grapalat" w:hAnsi="GHEA Grapalat"/>
          <w:i/>
        </w:rPr>
        <w:t xml:space="preserve"> и оценке</w:t>
      </w:r>
      <w:r w:rsidRPr="005474D1">
        <w:rPr>
          <w:rFonts w:ascii="GHEA Grapalat" w:hAnsi="GHEA Grapalat"/>
          <w:i/>
        </w:rPr>
        <w:t xml:space="preserve"> заявок секретарь комиссии: </w:t>
      </w:r>
    </w:p>
    <w:p w:rsidR="00A24827" w:rsidRPr="005474D1" w:rsidRDefault="00A24827" w:rsidP="00BB3286">
      <w:pPr>
        <w:pStyle w:val="BodyTextIndent2"/>
        <w:widowControl w:val="0"/>
        <w:tabs>
          <w:tab w:val="left" w:pos="1134"/>
        </w:tabs>
        <w:spacing w:line="240" w:lineRule="auto"/>
        <w:ind w:firstLine="0"/>
        <w:rPr>
          <w:rFonts w:ascii="GHEA Grapalat" w:hAnsi="GHEA Grapalat" w:cs="Sylfaen"/>
          <w:i/>
        </w:rPr>
      </w:pPr>
      <w:r w:rsidRPr="005474D1">
        <w:rPr>
          <w:rFonts w:ascii="GHEA Grapalat" w:hAnsi="GHEA Grapalat"/>
          <w:i/>
        </w:rPr>
        <w:t>1)опубликовывает в бюллетене воспроизведенный (отсканированный) с</w:t>
      </w:r>
      <w:r w:rsidR="00DC64B5" w:rsidRPr="005474D1">
        <w:rPr>
          <w:rFonts w:ascii="Courier New" w:hAnsi="Courier New" w:cs="Courier New"/>
          <w:i/>
          <w:lang w:val="en-US"/>
        </w:rPr>
        <w:t> </w:t>
      </w:r>
      <w:r w:rsidRPr="005474D1">
        <w:rPr>
          <w:rFonts w:ascii="GHEA Grapalat" w:hAnsi="GHEA Grapalat"/>
          <w:i/>
        </w:rPr>
        <w:t>оригинала вариант протокола заседания по вскрытию заявок</w:t>
      </w:r>
      <w:r w:rsidR="001E4A24" w:rsidRPr="005474D1">
        <w:rPr>
          <w:rFonts w:ascii="GHEA Grapalat" w:hAnsi="GHEA Grapalat"/>
          <w:i/>
        </w:rPr>
        <w:t xml:space="preserve">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Если обоснования не были представлены, то в протоколе заседания комиссии об этом делаются соответствующие заметки.</w:t>
      </w:r>
    </w:p>
    <w:p w:rsidR="008B73CD" w:rsidRPr="005474D1" w:rsidRDefault="008B73CD" w:rsidP="00BB3286">
      <w:pPr>
        <w:pStyle w:val="BodyTextIndent2"/>
        <w:widowControl w:val="0"/>
        <w:tabs>
          <w:tab w:val="left" w:pos="1134"/>
        </w:tabs>
        <w:spacing w:line="240" w:lineRule="auto"/>
        <w:ind w:firstLine="0"/>
        <w:rPr>
          <w:rFonts w:ascii="GHEA Grapalat" w:hAnsi="GHEA Grapalat" w:cs="Sylfaen"/>
          <w:i/>
        </w:rPr>
      </w:pPr>
      <w:r w:rsidRPr="005474D1">
        <w:rPr>
          <w:rFonts w:ascii="GHEA Grapalat" w:hAnsi="GHEA Grapalat"/>
          <w:i/>
        </w:rPr>
        <w:t>2)опубликовывает в бюллетене воспроизведенные (отсканированные) с</w:t>
      </w:r>
      <w:r w:rsidR="00DC64B5" w:rsidRPr="005474D1">
        <w:rPr>
          <w:rFonts w:ascii="Courier New" w:hAnsi="Courier New" w:cs="Courier New"/>
          <w:i/>
          <w:lang w:val="en-US"/>
        </w:rPr>
        <w:t> </w:t>
      </w:r>
      <w:r w:rsidRPr="005474D1">
        <w:rPr>
          <w:rFonts w:ascii="GHEA Grapalat" w:hAnsi="GHEA Grapalat"/>
          <w:i/>
        </w:rPr>
        <w:t>подписанных им и присутствующими на заседании по вскрытию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sidRPr="005474D1">
        <w:rPr>
          <w:rFonts w:ascii="GHEA Grapalat" w:hAnsi="GHEA Grapalat"/>
          <w:i/>
        </w:rPr>
        <w:t xml:space="preserve"> и оценке</w:t>
      </w:r>
      <w:r w:rsidRPr="005474D1">
        <w:rPr>
          <w:rFonts w:ascii="GHEA Grapalat" w:hAnsi="GHEA Grapalat"/>
          <w:i/>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rsidR="00E64D24" w:rsidRPr="005474D1" w:rsidRDefault="008769B4" w:rsidP="00BB3286">
      <w:pPr>
        <w:widowControl w:val="0"/>
        <w:tabs>
          <w:tab w:val="left" w:pos="1276"/>
        </w:tabs>
        <w:jc w:val="both"/>
        <w:rPr>
          <w:rFonts w:ascii="GHEA Grapalat" w:hAnsi="GHEA Grapalat"/>
          <w:i/>
          <w:sz w:val="20"/>
          <w:szCs w:val="20"/>
        </w:rPr>
      </w:pPr>
      <w:r w:rsidRPr="005474D1">
        <w:rPr>
          <w:rFonts w:ascii="GHEA Grapalat" w:hAnsi="GHEA Grapalat"/>
          <w:i/>
          <w:sz w:val="20"/>
          <w:szCs w:val="20"/>
        </w:rPr>
        <w:t>8.</w:t>
      </w:r>
      <w:r w:rsidR="005B6DCF" w:rsidRPr="005474D1">
        <w:rPr>
          <w:rFonts w:ascii="GHEA Grapalat" w:hAnsi="GHEA Grapalat"/>
          <w:i/>
          <w:sz w:val="20"/>
          <w:szCs w:val="20"/>
          <w:lang w:val="hy-AM"/>
        </w:rPr>
        <w:t>1</w:t>
      </w:r>
      <w:r w:rsidR="00762474" w:rsidRPr="005474D1">
        <w:rPr>
          <w:rFonts w:ascii="GHEA Grapalat" w:hAnsi="GHEA Grapalat"/>
          <w:i/>
          <w:sz w:val="20"/>
          <w:szCs w:val="20"/>
        </w:rPr>
        <w:t>3</w:t>
      </w:r>
      <w:r w:rsidR="00493CC7" w:rsidRPr="005474D1">
        <w:rPr>
          <w:rFonts w:ascii="GHEA Grapalat" w:hAnsi="GHEA Grapalat"/>
          <w:i/>
          <w:sz w:val="20"/>
          <w:szCs w:val="20"/>
        </w:rPr>
        <w:t>.</w:t>
      </w:r>
      <w:r w:rsidRPr="005474D1">
        <w:rPr>
          <w:rFonts w:ascii="GHEA Grapalat" w:hAnsi="GHEA Grapalat"/>
          <w:i/>
          <w:sz w:val="20"/>
          <w:szCs w:val="20"/>
        </w:rPr>
        <w:t>Заказчик в течение пяти рабочих дней, следующих за днем возникновения оснований, предусмотренных пунктом 6 части 1 статьи 6 Закона, в письменной форме направляет данные этого участника — с соответствующими основаниями — в уполномоченный орган, который в течение пяти рабочих дней после</w:t>
      </w:r>
      <w:r w:rsidR="00C42879" w:rsidRPr="005474D1">
        <w:rPr>
          <w:rFonts w:ascii="GHEA Grapalat" w:hAnsi="GHEA Grapalat"/>
          <w:i/>
          <w:sz w:val="20"/>
          <w:szCs w:val="20"/>
        </w:rPr>
        <w:t xml:space="preserve"> их</w:t>
      </w:r>
      <w:r w:rsidRPr="005474D1">
        <w:rPr>
          <w:rFonts w:ascii="GHEA Grapalat" w:hAnsi="GHEA Grapalat"/>
          <w:i/>
          <w:sz w:val="20"/>
          <w:szCs w:val="20"/>
        </w:rPr>
        <w:t xml:space="preserve"> получения </w:t>
      </w:r>
      <w:r w:rsidR="00C42879" w:rsidRPr="005474D1">
        <w:rPr>
          <w:rFonts w:ascii="GHEA Grapalat" w:hAnsi="GHEA Grapalat"/>
          <w:i/>
          <w:sz w:val="20"/>
          <w:szCs w:val="20"/>
        </w:rPr>
        <w:t>инициирует процедуру включения данного участника в список участников, не имеющих права участвовать в процессе закупок</w:t>
      </w:r>
      <w:r w:rsidRPr="005474D1">
        <w:rPr>
          <w:rFonts w:ascii="GHEA Grapalat" w:hAnsi="GHEA Grapalat"/>
          <w:i/>
          <w:sz w:val="20"/>
          <w:szCs w:val="20"/>
        </w:rPr>
        <w:t xml:space="preserve">. При этом если </w:t>
      </w:r>
      <w:r w:rsidR="00F763EC" w:rsidRPr="005474D1">
        <w:rPr>
          <w:rFonts w:ascii="GHEA Grapalat" w:hAnsi="GHEA Grapalat"/>
          <w:i/>
          <w:sz w:val="20"/>
          <w:szCs w:val="20"/>
        </w:rPr>
        <w:t xml:space="preserve">представленное </w:t>
      </w:r>
      <w:r w:rsidRPr="005474D1">
        <w:rPr>
          <w:rFonts w:ascii="GHEA Grapalat" w:hAnsi="GHEA Grapalat"/>
          <w:i/>
          <w:sz w:val="20"/>
          <w:szCs w:val="20"/>
        </w:rPr>
        <w:t xml:space="preserve">по заявке </w:t>
      </w:r>
      <w:r w:rsidR="00FA2B47" w:rsidRPr="005474D1">
        <w:rPr>
          <w:rFonts w:ascii="GHEA Grapalat" w:hAnsi="GHEA Grapalat"/>
          <w:i/>
          <w:sz w:val="20"/>
          <w:szCs w:val="20"/>
        </w:rPr>
        <w:t>подтверждени</w:t>
      </w:r>
      <w:r w:rsidR="00F763EC" w:rsidRPr="005474D1">
        <w:rPr>
          <w:rFonts w:ascii="GHEA Grapalat" w:hAnsi="GHEA Grapalat"/>
          <w:i/>
          <w:sz w:val="20"/>
          <w:szCs w:val="20"/>
        </w:rPr>
        <w:t>е</w:t>
      </w:r>
      <w:r w:rsidR="00FA2B47" w:rsidRPr="005474D1">
        <w:rPr>
          <w:rFonts w:ascii="GHEA Grapalat" w:hAnsi="GHEA Grapalat"/>
          <w:i/>
          <w:sz w:val="20"/>
          <w:szCs w:val="20"/>
        </w:rPr>
        <w:t xml:space="preserve"> </w:t>
      </w:r>
      <w:r w:rsidRPr="005474D1">
        <w:rPr>
          <w:rFonts w:ascii="GHEA Grapalat" w:hAnsi="GHEA Grapalat"/>
          <w:i/>
          <w:sz w:val="20"/>
          <w:szCs w:val="20"/>
        </w:rPr>
        <w:t xml:space="preserve">участника о том, что он имеет право на участие в предусмотренных приглашением закупках квалифицируются как не </w:t>
      </w:r>
      <w:r w:rsidR="00F763EC" w:rsidRPr="005474D1">
        <w:rPr>
          <w:rFonts w:ascii="GHEA Grapalat" w:hAnsi="GHEA Grapalat"/>
          <w:i/>
          <w:sz w:val="20"/>
          <w:szCs w:val="20"/>
        </w:rPr>
        <w:t xml:space="preserve">соответствующее </w:t>
      </w:r>
      <w:r w:rsidRPr="005474D1">
        <w:rPr>
          <w:rFonts w:ascii="GHEA Grapalat" w:hAnsi="GHEA Grapalat"/>
          <w:i/>
          <w:sz w:val="20"/>
          <w:szCs w:val="20"/>
        </w:rPr>
        <w:t xml:space="preserve">действительности </w:t>
      </w:r>
      <w:r w:rsidR="00F763EC" w:rsidRPr="005474D1">
        <w:rPr>
          <w:rFonts w:ascii="GHEA Grapalat" w:hAnsi="GHEA Grapalat"/>
          <w:i/>
          <w:sz w:val="20"/>
          <w:szCs w:val="20"/>
        </w:rPr>
        <w:t xml:space="preserve">либо </w:t>
      </w:r>
      <w:r w:rsidRPr="005474D1">
        <w:rPr>
          <w:rFonts w:ascii="GHEA Grapalat" w:hAnsi="GHEA Grapalat"/>
          <w:i/>
          <w:sz w:val="20"/>
          <w:szCs w:val="20"/>
        </w:rPr>
        <w:t xml:space="preserve">участник в установленные </w:t>
      </w:r>
      <w:r w:rsidR="004623A3" w:rsidRPr="005474D1">
        <w:rPr>
          <w:rFonts w:ascii="GHEA Grapalat" w:hAnsi="GHEA Grapalat"/>
          <w:i/>
          <w:sz w:val="20"/>
          <w:szCs w:val="20"/>
        </w:rPr>
        <w:t xml:space="preserve">настоящим </w:t>
      </w:r>
      <w:r w:rsidRPr="005474D1">
        <w:rPr>
          <w:rFonts w:ascii="GHEA Grapalat" w:hAnsi="GHEA Grapalat"/>
          <w:i/>
          <w:sz w:val="20"/>
          <w:szCs w:val="20"/>
        </w:rPr>
        <w:t xml:space="preserve">приглашением сроки и порядке не представляет предусмотренные приглашением документы, </w:t>
      </w:r>
      <w:r w:rsidR="00F763EC" w:rsidRPr="005474D1">
        <w:rPr>
          <w:rFonts w:ascii="GHEA Grapalat" w:hAnsi="GHEA Grapalat"/>
          <w:i/>
          <w:sz w:val="20"/>
          <w:szCs w:val="20"/>
        </w:rPr>
        <w:t>или отобранный участник не представляет обеспечение квалификации,</w:t>
      </w:r>
      <w:r w:rsidR="00F73D7F" w:rsidRPr="005474D1">
        <w:rPr>
          <w:rFonts w:ascii="GHEA Grapalat" w:hAnsi="GHEA Grapalat"/>
          <w:i/>
          <w:sz w:val="20"/>
          <w:szCs w:val="20"/>
        </w:rPr>
        <w:t xml:space="preserve"> </w:t>
      </w:r>
      <w:r w:rsidRPr="005474D1">
        <w:rPr>
          <w:rFonts w:ascii="GHEA Grapalat" w:hAnsi="GHEA Grapalat"/>
          <w:i/>
          <w:sz w:val="20"/>
          <w:szCs w:val="20"/>
        </w:rPr>
        <w:t>то это обстоятельство считается нарушением обязательства, принятого в рамках процесса закупки.</w:t>
      </w:r>
    </w:p>
    <w:p w:rsidR="00A63D83" w:rsidRPr="005474D1" w:rsidRDefault="00A63D83" w:rsidP="00BB3286">
      <w:pPr>
        <w:widowControl w:val="0"/>
        <w:tabs>
          <w:tab w:val="left" w:pos="1276"/>
        </w:tabs>
        <w:jc w:val="both"/>
        <w:rPr>
          <w:rFonts w:ascii="GHEA Grapalat" w:hAnsi="GHEA Grapalat"/>
          <w:i/>
          <w:sz w:val="20"/>
          <w:szCs w:val="20"/>
        </w:rPr>
      </w:pPr>
      <w:r w:rsidRPr="005474D1">
        <w:rPr>
          <w:rFonts w:ascii="GHEA Grapalat" w:hAnsi="GHEA Grapalat"/>
          <w:i/>
          <w:sz w:val="20"/>
          <w:szCs w:val="20"/>
        </w:rPr>
        <w:t>8.1</w:t>
      </w:r>
      <w:r w:rsidR="008067C5" w:rsidRPr="005474D1">
        <w:rPr>
          <w:rFonts w:ascii="GHEA Grapalat" w:hAnsi="GHEA Grapalat"/>
          <w:i/>
          <w:sz w:val="20"/>
          <w:szCs w:val="20"/>
        </w:rPr>
        <w:t>4</w:t>
      </w:r>
      <w:r w:rsidR="00A31DCA" w:rsidRPr="005474D1">
        <w:rPr>
          <w:rFonts w:ascii="GHEA Grapalat" w:hAnsi="GHEA Grapalat"/>
          <w:i/>
          <w:sz w:val="20"/>
          <w:szCs w:val="20"/>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A23E7B" w:rsidRPr="005474D1" w:rsidRDefault="00E64D24" w:rsidP="00BB3286">
      <w:pPr>
        <w:pStyle w:val="norm"/>
        <w:widowControl w:val="0"/>
        <w:tabs>
          <w:tab w:val="left" w:pos="1276"/>
        </w:tabs>
        <w:spacing w:line="240" w:lineRule="auto"/>
        <w:ind w:firstLine="0"/>
        <w:rPr>
          <w:rFonts w:ascii="GHEA Grapalat" w:hAnsi="GHEA Grapalat" w:cs="Sylfaen"/>
          <w:i/>
          <w:sz w:val="20"/>
        </w:rPr>
      </w:pPr>
      <w:r w:rsidRPr="005474D1">
        <w:rPr>
          <w:rFonts w:ascii="GHEA Grapalat" w:hAnsi="GHEA Grapalat"/>
          <w:i/>
          <w:sz w:val="20"/>
        </w:rPr>
        <w:t>8.1</w:t>
      </w:r>
      <w:r w:rsidR="00FE1D95" w:rsidRPr="005474D1">
        <w:rPr>
          <w:rFonts w:ascii="GHEA Grapalat" w:hAnsi="GHEA Grapalat"/>
          <w:i/>
          <w:sz w:val="20"/>
        </w:rPr>
        <w:t>5</w:t>
      </w:r>
      <w:r w:rsidRPr="005474D1">
        <w:rPr>
          <w:rFonts w:ascii="GHEA Grapalat" w:hAnsi="GHEA Grapalat"/>
          <w:i/>
          <w:sz w:val="20"/>
        </w:rPr>
        <w:t xml:space="preserve"> </w:t>
      </w:r>
      <w:r w:rsidR="00A74478" w:rsidRPr="005474D1">
        <w:rPr>
          <w:rFonts w:ascii="GHEA Grapalat" w:hAnsi="GHEA Grapalat"/>
          <w:i/>
          <w:sz w:val="20"/>
        </w:rPr>
        <w:t>Документы, указанные в пунктах 8.</w:t>
      </w:r>
      <w:r w:rsidR="00D0532E" w:rsidRPr="005474D1">
        <w:rPr>
          <w:rFonts w:ascii="GHEA Grapalat" w:hAnsi="GHEA Grapalat"/>
          <w:i/>
          <w:sz w:val="20"/>
        </w:rPr>
        <w:t>8</w:t>
      </w:r>
      <w:r w:rsidR="00A74478" w:rsidRPr="005474D1">
        <w:rPr>
          <w:rFonts w:ascii="GHEA Grapalat" w:hAnsi="GHEA Grapalat"/>
          <w:i/>
          <w:sz w:val="20"/>
        </w:rPr>
        <w:t xml:space="preserve"> и 8.</w:t>
      </w:r>
      <w:r w:rsidR="00D0532E" w:rsidRPr="005474D1">
        <w:rPr>
          <w:rFonts w:ascii="GHEA Grapalat" w:hAnsi="GHEA Grapalat"/>
          <w:i/>
          <w:sz w:val="20"/>
        </w:rPr>
        <w:t>9</w:t>
      </w:r>
      <w:r w:rsidR="00A74478" w:rsidRPr="005474D1">
        <w:rPr>
          <w:rFonts w:ascii="GHEA Grapalat" w:hAnsi="GHEA Grapalat"/>
          <w:i/>
          <w:sz w:val="20"/>
        </w:rPr>
        <w:t xml:space="preserve"> части 1 настоящего приглашения, участник в установленный срок представляет секретарю комиссии посредством их отправки на электронную почту, предусмотренную настоящим приглашением.</w:t>
      </w:r>
      <w:r w:rsidR="00A23E7B" w:rsidRPr="005474D1">
        <w:rPr>
          <w:rFonts w:ascii="GHEA Grapalat" w:hAnsi="GHEA Grapalat"/>
          <w:i/>
          <w:sz w:val="20"/>
        </w:rPr>
        <w:t xml:space="preserve"> 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rsidR="002B121D" w:rsidRPr="005474D1" w:rsidRDefault="00A150A9" w:rsidP="00BB3286">
      <w:pPr>
        <w:pStyle w:val="BodyTextIndent2"/>
        <w:widowControl w:val="0"/>
        <w:tabs>
          <w:tab w:val="left" w:pos="1276"/>
        </w:tabs>
        <w:spacing w:line="240" w:lineRule="auto"/>
        <w:ind w:firstLine="0"/>
        <w:rPr>
          <w:rFonts w:ascii="GHEA Grapalat" w:hAnsi="GHEA Grapalat" w:cs="Sylfaen"/>
          <w:i/>
          <w:spacing w:val="-4"/>
        </w:rPr>
      </w:pPr>
      <w:r w:rsidRPr="005474D1">
        <w:rPr>
          <w:rFonts w:ascii="GHEA Grapalat" w:hAnsi="GHEA Grapalat"/>
          <w:i/>
        </w:rPr>
        <w:t>8.</w:t>
      </w:r>
      <w:r w:rsidR="0093610F" w:rsidRPr="005474D1">
        <w:rPr>
          <w:rFonts w:ascii="GHEA Grapalat" w:hAnsi="GHEA Grapalat"/>
          <w:i/>
        </w:rPr>
        <w:t>1</w:t>
      </w:r>
      <w:r w:rsidR="00D51DF5" w:rsidRPr="005474D1">
        <w:rPr>
          <w:rFonts w:ascii="GHEA Grapalat" w:hAnsi="GHEA Grapalat"/>
          <w:i/>
        </w:rPr>
        <w:t>6</w:t>
      </w:r>
      <w:r w:rsidR="00EE0CB1" w:rsidRPr="005474D1">
        <w:rPr>
          <w:rFonts w:ascii="GHEA Grapalat" w:hAnsi="GHEA Grapalat"/>
          <w:i/>
        </w:rPr>
        <w:t>.</w:t>
      </w:r>
      <w:r w:rsidRPr="005474D1">
        <w:rPr>
          <w:rFonts w:ascii="GHEA Grapalat" w:hAnsi="GHEA Grapalat"/>
          <w:i/>
          <w:spacing w:val="-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BF1CBD" w:rsidRPr="005474D1" w:rsidRDefault="00B5219E" w:rsidP="00BB3286">
      <w:pPr>
        <w:widowControl w:val="0"/>
        <w:tabs>
          <w:tab w:val="left" w:pos="1276"/>
        </w:tabs>
        <w:contextualSpacing/>
        <w:jc w:val="both"/>
        <w:rPr>
          <w:rFonts w:ascii="GHEA Grapalat" w:hAnsi="GHEA Grapalat"/>
          <w:i/>
          <w:spacing w:val="-4"/>
          <w:sz w:val="20"/>
          <w:szCs w:val="20"/>
        </w:rPr>
      </w:pPr>
      <w:r w:rsidRPr="005474D1">
        <w:rPr>
          <w:rFonts w:ascii="GHEA Grapalat" w:hAnsi="GHEA Grapalat"/>
          <w:i/>
          <w:spacing w:val="-4"/>
          <w:sz w:val="20"/>
          <w:szCs w:val="20"/>
        </w:rPr>
        <w:t>8</w:t>
      </w:r>
      <w:r w:rsidR="00A150A9" w:rsidRPr="005474D1">
        <w:rPr>
          <w:rFonts w:ascii="GHEA Grapalat" w:hAnsi="GHEA Grapalat"/>
          <w:i/>
          <w:spacing w:val="-4"/>
          <w:sz w:val="20"/>
          <w:szCs w:val="20"/>
        </w:rPr>
        <w:t>.</w:t>
      </w:r>
      <w:r w:rsidR="0093610F" w:rsidRPr="005474D1">
        <w:rPr>
          <w:rFonts w:ascii="GHEA Grapalat" w:hAnsi="GHEA Grapalat"/>
          <w:i/>
          <w:spacing w:val="-4"/>
          <w:sz w:val="20"/>
          <w:szCs w:val="20"/>
        </w:rPr>
        <w:t>1</w:t>
      </w:r>
      <w:r w:rsidR="00A161B0" w:rsidRPr="005474D1">
        <w:rPr>
          <w:rFonts w:ascii="GHEA Grapalat" w:hAnsi="GHEA Grapalat"/>
          <w:i/>
          <w:spacing w:val="-4"/>
          <w:sz w:val="20"/>
          <w:szCs w:val="20"/>
        </w:rPr>
        <w:t>7</w:t>
      </w:r>
      <w:r w:rsidR="00BB3286" w:rsidRPr="005474D1">
        <w:rPr>
          <w:rFonts w:ascii="GHEA Grapalat" w:hAnsi="GHEA Grapalat"/>
          <w:i/>
          <w:spacing w:val="-4"/>
          <w:sz w:val="20"/>
          <w:szCs w:val="20"/>
        </w:rPr>
        <w:t>.</w:t>
      </w:r>
      <w:r w:rsidR="00BF1CBD" w:rsidRPr="005474D1">
        <w:rPr>
          <w:rFonts w:ascii="GHEA Grapalat" w:hAnsi="GHEA Grapalat"/>
          <w:i/>
          <w:spacing w:val="-4"/>
          <w:sz w:val="20"/>
          <w:szCs w:val="20"/>
        </w:rPr>
        <w:t>Электронные извещения отправляются комиссией и (или) заказчиком на электронную почту, указанную в заявке участника,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
    <w:p w:rsidR="00BF1CBD" w:rsidRPr="005474D1" w:rsidRDefault="00BF1CBD" w:rsidP="00BB3286">
      <w:pPr>
        <w:widowControl w:val="0"/>
        <w:ind w:firstLine="567"/>
        <w:contextualSpacing/>
        <w:jc w:val="both"/>
        <w:rPr>
          <w:rFonts w:ascii="GHEA Grapalat" w:hAnsi="GHEA Grapalat"/>
          <w:i/>
          <w:spacing w:val="-4"/>
          <w:sz w:val="20"/>
          <w:szCs w:val="20"/>
        </w:rPr>
      </w:pPr>
      <w:r w:rsidRPr="005474D1">
        <w:rPr>
          <w:rFonts w:ascii="GHEA Grapalat" w:hAnsi="GHEA Grapalat"/>
          <w:i/>
          <w:spacing w:val="-4"/>
          <w:sz w:val="20"/>
          <w:szCs w:val="20"/>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rsidR="002B103D" w:rsidRPr="005474D1" w:rsidRDefault="00A150A9" w:rsidP="00BB3286">
      <w:pPr>
        <w:pStyle w:val="BodyTextIndent2"/>
        <w:widowControl w:val="0"/>
        <w:tabs>
          <w:tab w:val="left" w:pos="1276"/>
        </w:tabs>
        <w:spacing w:line="240" w:lineRule="auto"/>
        <w:ind w:firstLine="0"/>
        <w:rPr>
          <w:rFonts w:ascii="GHEA Grapalat" w:hAnsi="GHEA Grapalat"/>
          <w:i/>
        </w:rPr>
      </w:pPr>
      <w:r w:rsidRPr="005474D1">
        <w:rPr>
          <w:rFonts w:ascii="GHEA Grapalat" w:hAnsi="GHEA Grapalat"/>
          <w:i/>
        </w:rPr>
        <w:t>8.</w:t>
      </w:r>
      <w:r w:rsidR="000E624C" w:rsidRPr="005474D1">
        <w:rPr>
          <w:rFonts w:ascii="GHEA Grapalat" w:hAnsi="GHEA Grapalat"/>
          <w:i/>
          <w:lang w:val="hy-AM"/>
        </w:rPr>
        <w:t>1</w:t>
      </w:r>
      <w:r w:rsidR="00B325AF" w:rsidRPr="005474D1">
        <w:rPr>
          <w:rFonts w:ascii="GHEA Grapalat" w:hAnsi="GHEA Grapalat"/>
          <w:i/>
        </w:rPr>
        <w:t>8</w:t>
      </w:r>
      <w:r w:rsidRPr="005474D1">
        <w:rPr>
          <w:rFonts w:ascii="GHEA Grapalat" w:hAnsi="GHEA Grapalat"/>
          <w:i/>
        </w:rPr>
        <w:t>.Оценка заявок и определение отобранного участника осуществляются по отдельным лотам</w:t>
      </w:r>
      <w:r w:rsidR="00FE2802" w:rsidRPr="005474D1">
        <w:rPr>
          <w:rStyle w:val="FootnoteReference"/>
          <w:rFonts w:ascii="GHEA Grapalat" w:hAnsi="GHEA Grapalat"/>
          <w:i/>
        </w:rPr>
        <w:footnoteReference w:customMarkFollows="1" w:id="4"/>
        <w:t>11</w:t>
      </w:r>
      <w:r w:rsidRPr="005474D1">
        <w:rPr>
          <w:rFonts w:ascii="GHEA Grapalat" w:hAnsi="GHEA Grapalat"/>
          <w:i/>
        </w:rPr>
        <w:t xml:space="preserve">. </w:t>
      </w:r>
    </w:p>
    <w:p w:rsidR="00583092" w:rsidRPr="005474D1" w:rsidRDefault="00A150A9" w:rsidP="00BB3286">
      <w:pPr>
        <w:widowControl w:val="0"/>
        <w:tabs>
          <w:tab w:val="left" w:pos="1276"/>
        </w:tabs>
        <w:jc w:val="both"/>
        <w:rPr>
          <w:rFonts w:ascii="GHEA Grapalat" w:hAnsi="GHEA Grapalat"/>
          <w:i/>
          <w:sz w:val="20"/>
          <w:szCs w:val="20"/>
        </w:rPr>
      </w:pPr>
      <w:r w:rsidRPr="005474D1">
        <w:rPr>
          <w:rFonts w:ascii="GHEA Grapalat" w:hAnsi="GHEA Grapalat"/>
          <w:i/>
          <w:sz w:val="20"/>
          <w:szCs w:val="20"/>
        </w:rPr>
        <w:t>8.</w:t>
      </w:r>
      <w:r w:rsidR="00E44A71" w:rsidRPr="005474D1">
        <w:rPr>
          <w:rFonts w:ascii="GHEA Grapalat" w:hAnsi="GHEA Grapalat"/>
          <w:i/>
          <w:sz w:val="20"/>
          <w:szCs w:val="20"/>
        </w:rPr>
        <w:t>19</w:t>
      </w:r>
      <w:r w:rsidR="00BB3286" w:rsidRPr="005474D1">
        <w:rPr>
          <w:rFonts w:ascii="GHEA Grapalat" w:hAnsi="GHEA Grapalat"/>
          <w:i/>
          <w:sz w:val="20"/>
          <w:szCs w:val="20"/>
        </w:rPr>
        <w:t>.</w:t>
      </w:r>
      <w:r w:rsidRPr="005474D1">
        <w:rPr>
          <w:rFonts w:ascii="GHEA Grapalat" w:hAnsi="GHEA Grapalat"/>
          <w:i/>
          <w:sz w:val="20"/>
          <w:szCs w:val="20"/>
        </w:rPr>
        <w:t>В случае если отобранный участник не заключает (отказывается</w:t>
      </w:r>
      <w:r w:rsidR="00521B59" w:rsidRPr="005474D1">
        <w:rPr>
          <w:rFonts w:ascii="Courier New" w:hAnsi="Courier New" w:cs="Courier New"/>
          <w:i/>
          <w:sz w:val="20"/>
          <w:szCs w:val="20"/>
          <w:lang w:val="en-US"/>
        </w:rPr>
        <w:t> </w:t>
      </w:r>
      <w:r w:rsidRPr="005474D1">
        <w:rPr>
          <w:rFonts w:ascii="GHEA Grapalat" w:hAnsi="GHEA Grapalat"/>
          <w:i/>
          <w:sz w:val="20"/>
          <w:szCs w:val="20"/>
        </w:rPr>
        <w:t xml:space="preserve">заключать) договор или лишается </w:t>
      </w:r>
      <w:r w:rsidRPr="005474D1">
        <w:rPr>
          <w:rFonts w:ascii="GHEA Grapalat" w:hAnsi="GHEA Grapalat"/>
          <w:i/>
          <w:sz w:val="20"/>
          <w:szCs w:val="20"/>
        </w:rPr>
        <w:lastRenderedPageBreak/>
        <w:t xml:space="preserve">права на заключение договора, </w:t>
      </w:r>
      <w:r w:rsidR="000702A0" w:rsidRPr="005474D1">
        <w:rPr>
          <w:rFonts w:ascii="GHEA Grapalat" w:hAnsi="GHEA Grapalat"/>
          <w:i/>
          <w:sz w:val="20"/>
          <w:szCs w:val="20"/>
        </w:rPr>
        <w:t xml:space="preserve">решением комиссии </w:t>
      </w:r>
      <w:r w:rsidR="005F2F3B" w:rsidRPr="005474D1">
        <w:rPr>
          <w:rFonts w:ascii="GHEA Grapalat" w:hAnsi="GHEA Grapalat"/>
          <w:i/>
          <w:sz w:val="20"/>
          <w:szCs w:val="20"/>
        </w:rPr>
        <w:t xml:space="preserve">отобранным  </w:t>
      </w:r>
      <w:r w:rsidRPr="005474D1">
        <w:rPr>
          <w:rFonts w:ascii="GHEA Grapalat" w:hAnsi="GHEA Grapalat"/>
          <w:i/>
          <w:sz w:val="20"/>
          <w:szCs w:val="20"/>
        </w:rPr>
        <w:t>участник</w:t>
      </w:r>
      <w:r w:rsidR="005F2F3B" w:rsidRPr="005474D1">
        <w:rPr>
          <w:rFonts w:ascii="GHEA Grapalat" w:hAnsi="GHEA Grapalat"/>
          <w:i/>
          <w:sz w:val="20"/>
          <w:szCs w:val="20"/>
        </w:rPr>
        <w:t xml:space="preserve">ом </w:t>
      </w:r>
      <w:r w:rsidR="005F2F3B" w:rsidRPr="005474D1">
        <w:rPr>
          <w:rFonts w:ascii="GHEA Grapalat" w:hAnsi="GHEA Grapalat"/>
          <w:i/>
          <w:sz w:val="20"/>
          <w:szCs w:val="20"/>
          <w:lang w:val="hy-AM"/>
        </w:rPr>
        <w:t xml:space="preserve"> </w:t>
      </w:r>
      <w:r w:rsidR="005F2F3B" w:rsidRPr="005474D1">
        <w:rPr>
          <w:rFonts w:ascii="GHEA Grapalat" w:hAnsi="GHEA Grapalat"/>
          <w:i/>
          <w:sz w:val="20"/>
          <w:szCs w:val="20"/>
        </w:rPr>
        <w:t>признается участник занявший следующее место</w:t>
      </w:r>
      <w:r w:rsidR="00951CE5" w:rsidRPr="005474D1">
        <w:rPr>
          <w:rFonts w:ascii="GHEA Grapalat" w:hAnsi="GHEA Grapalat"/>
          <w:i/>
          <w:sz w:val="20"/>
          <w:szCs w:val="20"/>
          <w:lang w:val="hy-AM"/>
        </w:rPr>
        <w:t xml:space="preserve"> </w:t>
      </w:r>
      <w:r w:rsidR="00951CE5" w:rsidRPr="005474D1">
        <w:rPr>
          <w:rFonts w:ascii="GHEA Grapalat" w:hAnsi="GHEA Grapalat"/>
          <w:i/>
          <w:sz w:val="20"/>
          <w:szCs w:val="20"/>
        </w:rPr>
        <w:t>с</w:t>
      </w:r>
      <w:r w:rsidRPr="005474D1">
        <w:rPr>
          <w:rFonts w:ascii="GHEA Grapalat" w:hAnsi="GHEA Grapalat"/>
          <w:i/>
          <w:sz w:val="20"/>
          <w:szCs w:val="20"/>
        </w:rPr>
        <w:t xml:space="preserve"> </w:t>
      </w:r>
      <w:r w:rsidR="00951CE5" w:rsidRPr="005474D1">
        <w:rPr>
          <w:rFonts w:ascii="GHEA Grapalat" w:hAnsi="GHEA Grapalat"/>
          <w:i/>
          <w:sz w:val="20"/>
          <w:szCs w:val="20"/>
        </w:rPr>
        <w:t>применением процедуры</w:t>
      </w:r>
      <w:r w:rsidRPr="005474D1">
        <w:rPr>
          <w:rFonts w:ascii="GHEA Grapalat" w:hAnsi="GHEA Grapalat"/>
          <w:i/>
          <w:sz w:val="20"/>
          <w:szCs w:val="20"/>
        </w:rPr>
        <w:t>, установленн</w:t>
      </w:r>
      <w:r w:rsidR="00951CE5" w:rsidRPr="005474D1">
        <w:rPr>
          <w:rFonts w:ascii="GHEA Grapalat" w:hAnsi="GHEA Grapalat"/>
          <w:i/>
          <w:sz w:val="20"/>
          <w:szCs w:val="20"/>
        </w:rPr>
        <w:t>ой</w:t>
      </w:r>
      <w:r w:rsidRPr="005474D1">
        <w:rPr>
          <w:rFonts w:ascii="GHEA Grapalat" w:hAnsi="GHEA Grapalat"/>
          <w:i/>
          <w:sz w:val="20"/>
          <w:szCs w:val="20"/>
        </w:rPr>
        <w:t xml:space="preserve"> пунктами 8.1</w:t>
      </w:r>
      <w:r w:rsidR="00625515" w:rsidRPr="005474D1">
        <w:rPr>
          <w:rFonts w:ascii="GHEA Grapalat" w:hAnsi="GHEA Grapalat"/>
          <w:i/>
          <w:sz w:val="20"/>
          <w:szCs w:val="20"/>
        </w:rPr>
        <w:t>2</w:t>
      </w:r>
      <w:r w:rsidRPr="005474D1">
        <w:rPr>
          <w:rFonts w:ascii="GHEA Grapalat" w:hAnsi="GHEA Grapalat"/>
          <w:i/>
          <w:sz w:val="20"/>
          <w:szCs w:val="20"/>
        </w:rPr>
        <w:t>-8.</w:t>
      </w:r>
      <w:r w:rsidR="00625515" w:rsidRPr="005474D1">
        <w:rPr>
          <w:rFonts w:ascii="GHEA Grapalat" w:hAnsi="GHEA Grapalat"/>
          <w:i/>
          <w:sz w:val="20"/>
          <w:szCs w:val="20"/>
        </w:rPr>
        <w:t>18</w:t>
      </w:r>
      <w:r w:rsidR="007854B2" w:rsidRPr="005474D1">
        <w:rPr>
          <w:rFonts w:ascii="GHEA Grapalat" w:hAnsi="GHEA Grapalat"/>
          <w:i/>
          <w:sz w:val="20"/>
          <w:szCs w:val="20"/>
        </w:rPr>
        <w:t xml:space="preserve"> </w:t>
      </w:r>
      <w:r w:rsidRPr="005474D1">
        <w:rPr>
          <w:rFonts w:ascii="GHEA Grapalat" w:hAnsi="GHEA Grapalat"/>
          <w:i/>
          <w:sz w:val="20"/>
          <w:szCs w:val="20"/>
        </w:rPr>
        <w:t>части 1 настоящего Приглашения.</w:t>
      </w:r>
    </w:p>
    <w:p w:rsidR="00583092" w:rsidRPr="005474D1" w:rsidRDefault="00A150A9" w:rsidP="00BB3286">
      <w:pPr>
        <w:pStyle w:val="BodyTextIndent2"/>
        <w:widowControl w:val="0"/>
        <w:tabs>
          <w:tab w:val="left" w:pos="1276"/>
        </w:tabs>
        <w:spacing w:line="240" w:lineRule="auto"/>
        <w:ind w:firstLine="0"/>
        <w:rPr>
          <w:rFonts w:ascii="GHEA Grapalat" w:hAnsi="GHEA Grapalat" w:cs="Sylfaen"/>
          <w:i/>
        </w:rPr>
      </w:pPr>
      <w:r w:rsidRPr="005474D1">
        <w:rPr>
          <w:rFonts w:ascii="GHEA Grapalat" w:hAnsi="GHEA Grapalat"/>
          <w:i/>
        </w:rPr>
        <w:t>8.</w:t>
      </w:r>
      <w:r w:rsidR="0022247D" w:rsidRPr="005474D1">
        <w:rPr>
          <w:rFonts w:ascii="GHEA Grapalat" w:hAnsi="GHEA Grapalat"/>
          <w:i/>
        </w:rPr>
        <w:t>2</w:t>
      </w:r>
      <w:r w:rsidR="005D0468" w:rsidRPr="005474D1">
        <w:rPr>
          <w:rFonts w:ascii="GHEA Grapalat" w:hAnsi="GHEA Grapalat"/>
          <w:i/>
        </w:rPr>
        <w:t>0</w:t>
      </w:r>
      <w:r w:rsidR="00FA2DBA" w:rsidRPr="005474D1">
        <w:rPr>
          <w:rFonts w:ascii="GHEA Grapalat" w:hAnsi="GHEA Grapalat"/>
          <w:i/>
        </w:rPr>
        <w:t>.</w:t>
      </w:r>
      <w:r w:rsidRPr="005474D1">
        <w:rPr>
          <w:rFonts w:ascii="GHEA Grapalat" w:hAnsi="GHEA Grapalat"/>
          <w:i/>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83092" w:rsidRPr="005474D1" w:rsidRDefault="00662165" w:rsidP="00BB3286">
      <w:pPr>
        <w:pStyle w:val="BodyTextIndent2"/>
        <w:widowControl w:val="0"/>
        <w:spacing w:line="240" w:lineRule="auto"/>
        <w:ind w:firstLine="0"/>
        <w:rPr>
          <w:rFonts w:ascii="GHEA Grapalat" w:hAnsi="GHEA Grapalat"/>
          <w:i/>
        </w:rPr>
      </w:pPr>
      <w:r w:rsidRPr="005474D1">
        <w:rPr>
          <w:rFonts w:ascii="GHEA Grapalat" w:hAnsi="GHEA Grapalat"/>
          <w:i/>
        </w:rPr>
        <w:t>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rsidR="00583092" w:rsidRPr="005474D1" w:rsidRDefault="00A150A9" w:rsidP="00BB3286">
      <w:pPr>
        <w:pStyle w:val="BodyTextIndent2"/>
        <w:widowControl w:val="0"/>
        <w:tabs>
          <w:tab w:val="left" w:pos="1276"/>
        </w:tabs>
        <w:spacing w:line="240" w:lineRule="auto"/>
        <w:ind w:firstLine="0"/>
        <w:rPr>
          <w:rFonts w:ascii="GHEA Grapalat" w:hAnsi="GHEA Grapalat"/>
          <w:i/>
        </w:rPr>
      </w:pPr>
      <w:r w:rsidRPr="005474D1">
        <w:rPr>
          <w:rFonts w:ascii="GHEA Grapalat" w:hAnsi="GHEA Grapalat"/>
          <w:i/>
        </w:rPr>
        <w:t>8.</w:t>
      </w:r>
      <w:r w:rsidR="005A79EE" w:rsidRPr="005474D1">
        <w:rPr>
          <w:rFonts w:ascii="GHEA Grapalat" w:hAnsi="GHEA Grapalat"/>
          <w:i/>
        </w:rPr>
        <w:t>2</w:t>
      </w:r>
      <w:r w:rsidR="000241CA" w:rsidRPr="005474D1">
        <w:rPr>
          <w:rFonts w:ascii="GHEA Grapalat" w:hAnsi="GHEA Grapalat"/>
          <w:i/>
        </w:rPr>
        <w:t>1</w:t>
      </w:r>
      <w:r w:rsidRPr="005474D1">
        <w:rPr>
          <w:rFonts w:ascii="GHEA Grapalat" w:hAnsi="GHEA Grapalat"/>
          <w:i/>
        </w:rPr>
        <w:t>.С целью применения пункта 8.</w:t>
      </w:r>
      <w:r w:rsidR="005A79EE" w:rsidRPr="005474D1">
        <w:rPr>
          <w:rFonts w:ascii="GHEA Grapalat" w:hAnsi="GHEA Grapalat"/>
          <w:i/>
        </w:rPr>
        <w:t>2</w:t>
      </w:r>
      <w:r w:rsidR="00D35E75" w:rsidRPr="005474D1">
        <w:rPr>
          <w:rFonts w:ascii="GHEA Grapalat" w:hAnsi="GHEA Grapalat"/>
          <w:i/>
        </w:rPr>
        <w:t>0</w:t>
      </w:r>
      <w:r w:rsidRPr="005474D1">
        <w:rPr>
          <w:rFonts w:ascii="GHEA Grapalat" w:hAnsi="GHEA Grapalat"/>
          <w:i/>
        </w:rPr>
        <w:t xml:space="preserve">. части 1 настоящего приглашения </w:t>
      </w:r>
      <w:r w:rsidR="005A79EE" w:rsidRPr="005474D1">
        <w:rPr>
          <w:rFonts w:ascii="GHEA Grapalat" w:hAnsi="GHEA Grapalat"/>
          <w:i/>
        </w:rPr>
        <w:t xml:space="preserve">может быть созвано </w:t>
      </w:r>
      <w:r w:rsidRPr="005474D1">
        <w:rPr>
          <w:rFonts w:ascii="GHEA Grapalat" w:hAnsi="GHEA Grapalat"/>
          <w:i/>
        </w:rPr>
        <w:t>внеочередное заседание комиссии.</w:t>
      </w:r>
    </w:p>
    <w:p w:rsidR="00E45ACA" w:rsidRPr="005474D1" w:rsidRDefault="00A150A9" w:rsidP="00BB3286">
      <w:pPr>
        <w:pStyle w:val="norm"/>
        <w:widowControl w:val="0"/>
        <w:tabs>
          <w:tab w:val="left" w:pos="1276"/>
        </w:tabs>
        <w:spacing w:line="240" w:lineRule="auto"/>
        <w:ind w:firstLine="0"/>
        <w:rPr>
          <w:rFonts w:ascii="GHEA Grapalat" w:hAnsi="GHEA Grapalat"/>
          <w:i/>
          <w:sz w:val="20"/>
        </w:rPr>
      </w:pPr>
      <w:r w:rsidRPr="005474D1">
        <w:rPr>
          <w:rFonts w:ascii="GHEA Grapalat" w:hAnsi="GHEA Grapalat"/>
          <w:i/>
          <w:spacing w:val="-6"/>
          <w:sz w:val="20"/>
        </w:rPr>
        <w:t>8.</w:t>
      </w:r>
      <w:r w:rsidR="004D0EA7" w:rsidRPr="005474D1">
        <w:rPr>
          <w:rFonts w:ascii="GHEA Grapalat" w:hAnsi="GHEA Grapalat"/>
          <w:i/>
          <w:spacing w:val="-6"/>
          <w:sz w:val="20"/>
        </w:rPr>
        <w:t>2</w:t>
      </w:r>
      <w:r w:rsidR="005D5CCD" w:rsidRPr="005474D1">
        <w:rPr>
          <w:rFonts w:ascii="GHEA Grapalat" w:hAnsi="GHEA Grapalat"/>
          <w:i/>
          <w:spacing w:val="-6"/>
          <w:sz w:val="20"/>
        </w:rPr>
        <w:t>2</w:t>
      </w:r>
      <w:r w:rsidR="00544D9F" w:rsidRPr="005474D1">
        <w:rPr>
          <w:rFonts w:ascii="GHEA Grapalat" w:hAnsi="GHEA Grapalat"/>
          <w:i/>
          <w:spacing w:val="-6"/>
          <w:sz w:val="20"/>
        </w:rPr>
        <w:t>.</w:t>
      </w:r>
      <w:r w:rsidRPr="005474D1">
        <w:rPr>
          <w:rFonts w:ascii="GHEA Grapalat" w:hAnsi="GHEA Grapalat"/>
          <w:i/>
          <w:spacing w:val="-6"/>
          <w:sz w:val="20"/>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474D1">
        <w:rPr>
          <w:rFonts w:ascii="GHEA Grapalat" w:hAnsi="GHEA Grapalat"/>
          <w:i/>
          <w:sz w:val="20"/>
        </w:rPr>
        <w:t xml:space="preserve"> Решение о</w:t>
      </w:r>
      <w:r w:rsidR="00BA2853" w:rsidRPr="005474D1">
        <w:rPr>
          <w:rFonts w:ascii="Courier New" w:hAnsi="Courier New" w:cs="Courier New"/>
          <w:i/>
          <w:sz w:val="20"/>
          <w:lang w:val="en-US"/>
        </w:rPr>
        <w:t> </w:t>
      </w:r>
      <w:r w:rsidRPr="005474D1">
        <w:rPr>
          <w:rFonts w:ascii="GHEA Grapalat" w:hAnsi="GHEA Grapalat"/>
          <w:i/>
          <w:sz w:val="20"/>
        </w:rPr>
        <w:t>заключении договора содержит краткую информацию об оценке заявок, о</w:t>
      </w:r>
      <w:r w:rsidR="00BA2853" w:rsidRPr="005474D1">
        <w:rPr>
          <w:rFonts w:ascii="Courier New" w:hAnsi="Courier New" w:cs="Courier New"/>
          <w:i/>
          <w:sz w:val="20"/>
          <w:lang w:val="en-US"/>
        </w:rPr>
        <w:t> </w:t>
      </w:r>
      <w:r w:rsidRPr="005474D1">
        <w:rPr>
          <w:rFonts w:ascii="GHEA Grapalat" w:hAnsi="GHEA Grapalat"/>
          <w:i/>
          <w:sz w:val="20"/>
        </w:rPr>
        <w:t>причинах, обосновывающих выбор отобранного участника, и объявление о</w:t>
      </w:r>
      <w:r w:rsidR="00BA2853" w:rsidRPr="005474D1">
        <w:rPr>
          <w:rFonts w:ascii="Courier New" w:hAnsi="Courier New" w:cs="Courier New"/>
          <w:i/>
          <w:sz w:val="20"/>
          <w:lang w:val="en-US"/>
        </w:rPr>
        <w:t> </w:t>
      </w:r>
      <w:r w:rsidRPr="005474D1">
        <w:rPr>
          <w:rFonts w:ascii="GHEA Grapalat" w:hAnsi="GHEA Grapalat"/>
          <w:i/>
          <w:sz w:val="20"/>
        </w:rPr>
        <w:t>периоде ожидания.</w:t>
      </w:r>
    </w:p>
    <w:p w:rsidR="00583092" w:rsidRPr="005474D1" w:rsidRDefault="00A150A9" w:rsidP="00BB3286">
      <w:pPr>
        <w:pStyle w:val="BodyTextIndent2"/>
        <w:widowControl w:val="0"/>
        <w:tabs>
          <w:tab w:val="left" w:pos="1276"/>
        </w:tabs>
        <w:spacing w:line="240" w:lineRule="auto"/>
        <w:ind w:firstLine="0"/>
        <w:rPr>
          <w:rFonts w:ascii="GHEA Grapalat" w:hAnsi="GHEA Grapalat" w:cs="Sylfaen"/>
          <w:i/>
        </w:rPr>
      </w:pPr>
      <w:r w:rsidRPr="005474D1">
        <w:rPr>
          <w:rFonts w:ascii="GHEA Grapalat" w:hAnsi="GHEA Grapalat"/>
          <w:i/>
        </w:rPr>
        <w:t>8.</w:t>
      </w:r>
      <w:r w:rsidR="00163324" w:rsidRPr="005474D1">
        <w:rPr>
          <w:rFonts w:ascii="GHEA Grapalat" w:hAnsi="GHEA Grapalat"/>
          <w:i/>
        </w:rPr>
        <w:t>2</w:t>
      </w:r>
      <w:r w:rsidR="00BE4CFA" w:rsidRPr="005474D1">
        <w:rPr>
          <w:rFonts w:ascii="GHEA Grapalat" w:hAnsi="GHEA Grapalat"/>
          <w:i/>
        </w:rPr>
        <w:t>3</w:t>
      </w:r>
      <w:r w:rsidR="00BA2853" w:rsidRPr="005474D1">
        <w:rPr>
          <w:rFonts w:ascii="GHEA Grapalat" w:hAnsi="GHEA Grapalat"/>
          <w:i/>
        </w:rPr>
        <w:t>.</w:t>
      </w:r>
      <w:r w:rsidR="006354FA" w:rsidRPr="005474D1">
        <w:rPr>
          <w:rFonts w:ascii="GHEA Grapalat" w:hAnsi="GHEA Grapalat"/>
          <w:i/>
        </w:rPr>
        <w:t xml:space="preserve"> </w:t>
      </w:r>
      <w:r w:rsidRPr="005474D1">
        <w:rPr>
          <w:rFonts w:ascii="GHEA Grapalat" w:hAnsi="GHEA Grapalat"/>
          <w:i/>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583092" w:rsidRPr="005474D1" w:rsidRDefault="00583092" w:rsidP="00BB3286">
      <w:pPr>
        <w:pStyle w:val="BodyTextIndent2"/>
        <w:widowControl w:val="0"/>
        <w:spacing w:line="240" w:lineRule="auto"/>
        <w:ind w:firstLine="0"/>
        <w:rPr>
          <w:rFonts w:ascii="GHEA Grapalat" w:hAnsi="GHEA Grapalat"/>
          <w:i/>
        </w:rPr>
      </w:pPr>
      <w:r w:rsidRPr="005474D1">
        <w:rPr>
          <w:rFonts w:ascii="GHEA Grapalat" w:hAnsi="GHEA Grapalat"/>
          <w:i/>
        </w:rPr>
        <w:t>Период ожидания в случае настоящей процедуры составляет "</w:t>
      </w:r>
      <w:r w:rsidR="008A7430" w:rsidRPr="005474D1">
        <w:rPr>
          <w:rFonts w:ascii="GHEA Grapalat" w:hAnsi="GHEA Grapalat"/>
          <w:i/>
        </w:rPr>
        <w:t>5</w:t>
      </w:r>
      <w:r w:rsidRPr="005474D1">
        <w:rPr>
          <w:rFonts w:ascii="GHEA Grapalat" w:hAnsi="GHEA Grapalat"/>
          <w:i/>
        </w:rPr>
        <w:t>" календарных дней. Период ожидания не применим, если заявку подал только один участник, с которым заключается договор.</w:t>
      </w:r>
    </w:p>
    <w:p w:rsidR="00583092" w:rsidRPr="005474D1" w:rsidRDefault="00583092" w:rsidP="008A7430">
      <w:pPr>
        <w:pStyle w:val="BodyTextIndent2"/>
        <w:widowControl w:val="0"/>
        <w:spacing w:line="240" w:lineRule="auto"/>
        <w:ind w:firstLine="0"/>
        <w:rPr>
          <w:rFonts w:ascii="GHEA Grapalat" w:hAnsi="GHEA Grapalat" w:cs="Sylfaen"/>
          <w:i/>
        </w:rPr>
      </w:pPr>
      <w:r w:rsidRPr="005474D1">
        <w:rPr>
          <w:rFonts w:ascii="GHEA Grapalat" w:hAnsi="GHEA Grapalat"/>
          <w:i/>
        </w:rPr>
        <w:t>Заказчик заключает договор, если в предусмотренный настоящим пунктом период ожидания ни один из участников не обжалует лицу, рассматривающему жалобы в связи с закупками, решение о заключении договора. Договор, заключенный до окончания периода ожидания или заключенный без опубликования объявления о заключении договора, является ничтожным.</w:t>
      </w:r>
    </w:p>
    <w:p w:rsidR="00B138F3" w:rsidRPr="005474D1" w:rsidRDefault="00B138F3" w:rsidP="00BB3286">
      <w:pPr>
        <w:widowControl w:val="0"/>
        <w:jc w:val="center"/>
        <w:rPr>
          <w:rFonts w:ascii="GHEA Grapalat" w:hAnsi="GHEA Grapalat"/>
          <w:b/>
          <w:i/>
          <w:sz w:val="20"/>
          <w:szCs w:val="20"/>
        </w:rPr>
      </w:pPr>
    </w:p>
    <w:p w:rsidR="000313A6" w:rsidRPr="005474D1" w:rsidRDefault="00AA0AD8" w:rsidP="00B46D58">
      <w:pPr>
        <w:widowControl w:val="0"/>
        <w:spacing w:after="160"/>
        <w:jc w:val="center"/>
        <w:rPr>
          <w:rFonts w:ascii="GHEA Grapalat" w:hAnsi="GHEA Grapalat" w:cs="Arial"/>
          <w:b/>
          <w:iCs/>
          <w:sz w:val="20"/>
          <w:szCs w:val="20"/>
        </w:rPr>
      </w:pPr>
      <w:r w:rsidRPr="005474D1">
        <w:rPr>
          <w:rFonts w:ascii="GHEA Grapalat" w:hAnsi="GHEA Grapalat"/>
          <w:b/>
          <w:sz w:val="20"/>
          <w:szCs w:val="20"/>
        </w:rPr>
        <w:t xml:space="preserve">9. ЗАКЛЮЧЕНИЕ ДОГОВОРА </w:t>
      </w:r>
    </w:p>
    <w:p w:rsidR="00096865" w:rsidRPr="005474D1" w:rsidRDefault="00AA0AD8" w:rsidP="00BB3286">
      <w:pPr>
        <w:widowControl w:val="0"/>
        <w:tabs>
          <w:tab w:val="left" w:pos="1134"/>
        </w:tabs>
        <w:jc w:val="both"/>
        <w:rPr>
          <w:rFonts w:ascii="GHEA Grapalat" w:hAnsi="GHEA Grapalat" w:cs="Sylfaen"/>
          <w:i/>
          <w:sz w:val="20"/>
          <w:szCs w:val="20"/>
        </w:rPr>
      </w:pPr>
      <w:r w:rsidRPr="005474D1">
        <w:rPr>
          <w:rFonts w:ascii="GHEA Grapalat" w:hAnsi="GHEA Grapalat"/>
          <w:i/>
          <w:sz w:val="20"/>
          <w:szCs w:val="20"/>
        </w:rPr>
        <w:t>9.1</w:t>
      </w:r>
      <w:r w:rsidR="002A3FC1" w:rsidRPr="005474D1">
        <w:rPr>
          <w:rFonts w:ascii="GHEA Grapalat" w:hAnsi="GHEA Grapalat"/>
          <w:i/>
          <w:sz w:val="20"/>
          <w:szCs w:val="20"/>
        </w:rPr>
        <w:t>.</w:t>
      </w:r>
      <w:r w:rsidRPr="005474D1">
        <w:rPr>
          <w:rFonts w:ascii="GHEA Grapalat" w:hAnsi="GHEA Grapalat"/>
          <w:i/>
          <w:sz w:val="20"/>
          <w:szCs w:val="20"/>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EB6E54" w:rsidRPr="005474D1" w:rsidRDefault="00AA0AD8" w:rsidP="00BB3286">
      <w:pPr>
        <w:widowControl w:val="0"/>
        <w:tabs>
          <w:tab w:val="left" w:pos="1134"/>
        </w:tabs>
        <w:jc w:val="both"/>
        <w:rPr>
          <w:rFonts w:ascii="GHEA Grapalat" w:hAnsi="GHEA Grapalat" w:cs="Sylfaen"/>
          <w:i/>
          <w:sz w:val="20"/>
          <w:szCs w:val="20"/>
        </w:rPr>
      </w:pPr>
      <w:r w:rsidRPr="005474D1">
        <w:rPr>
          <w:rFonts w:ascii="GHEA Grapalat" w:hAnsi="GHEA Grapalat"/>
          <w:i/>
          <w:sz w:val="20"/>
          <w:szCs w:val="20"/>
        </w:rPr>
        <w:t>9.2.В течение четырех рабочих дней, следующих за окончанием периода ожидания, установленного пунктом 8.</w:t>
      </w:r>
      <w:r w:rsidR="00DA3F9C" w:rsidRPr="005474D1">
        <w:rPr>
          <w:rFonts w:ascii="GHEA Grapalat" w:hAnsi="GHEA Grapalat"/>
          <w:i/>
          <w:sz w:val="20"/>
          <w:szCs w:val="20"/>
        </w:rPr>
        <w:t>2</w:t>
      </w:r>
      <w:r w:rsidR="00655890" w:rsidRPr="005474D1">
        <w:rPr>
          <w:rFonts w:ascii="GHEA Grapalat" w:hAnsi="GHEA Grapalat"/>
          <w:i/>
          <w:sz w:val="20"/>
          <w:szCs w:val="20"/>
        </w:rPr>
        <w:t>3</w:t>
      </w:r>
      <w:r w:rsidRPr="005474D1">
        <w:rPr>
          <w:rFonts w:ascii="GHEA Grapalat" w:hAnsi="GHEA Grapalat"/>
          <w:i/>
          <w:sz w:val="20"/>
          <w:szCs w:val="20"/>
        </w:rPr>
        <w:t>.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второй рабочий день, следующий за днем окончания периода ожидания, установленного пунктом 8.</w:t>
      </w:r>
      <w:r w:rsidR="00DA3F9C" w:rsidRPr="005474D1">
        <w:rPr>
          <w:rFonts w:ascii="GHEA Grapalat" w:hAnsi="GHEA Grapalat"/>
          <w:i/>
          <w:sz w:val="20"/>
          <w:szCs w:val="20"/>
        </w:rPr>
        <w:t>2</w:t>
      </w:r>
      <w:r w:rsidR="00655890" w:rsidRPr="005474D1">
        <w:rPr>
          <w:rFonts w:ascii="GHEA Grapalat" w:hAnsi="GHEA Grapalat"/>
          <w:i/>
          <w:sz w:val="20"/>
          <w:szCs w:val="20"/>
        </w:rPr>
        <w:t>3</w:t>
      </w:r>
      <w:r w:rsidR="00DA3F9C" w:rsidRPr="005474D1">
        <w:rPr>
          <w:rFonts w:ascii="GHEA Grapalat" w:hAnsi="GHEA Grapalat"/>
          <w:i/>
          <w:sz w:val="20"/>
          <w:szCs w:val="20"/>
        </w:rPr>
        <w:t xml:space="preserve"> </w:t>
      </w:r>
      <w:r w:rsidRPr="005474D1">
        <w:rPr>
          <w:rFonts w:ascii="GHEA Grapalat" w:hAnsi="GHEA Grapalat"/>
          <w:i/>
          <w:sz w:val="20"/>
          <w:szCs w:val="20"/>
        </w:rPr>
        <w:t>части 1 настоящего Приглашения.</w:t>
      </w:r>
    </w:p>
    <w:p w:rsidR="00F23A51" w:rsidRPr="005474D1" w:rsidRDefault="00AA0AD8" w:rsidP="00BB3286">
      <w:pPr>
        <w:widowControl w:val="0"/>
        <w:tabs>
          <w:tab w:val="left" w:pos="1134"/>
        </w:tabs>
        <w:jc w:val="both"/>
        <w:rPr>
          <w:rFonts w:ascii="GHEA Grapalat" w:hAnsi="GHEA Grapalat" w:cs="Sylfaen"/>
          <w:i/>
          <w:sz w:val="20"/>
          <w:szCs w:val="20"/>
        </w:rPr>
      </w:pPr>
      <w:r w:rsidRPr="005474D1">
        <w:rPr>
          <w:rFonts w:ascii="GHEA Grapalat" w:hAnsi="GHEA Grapalat"/>
          <w:i/>
          <w:sz w:val="20"/>
          <w:szCs w:val="20"/>
        </w:rPr>
        <w:t xml:space="preserve">9.3.Секретарь комиссии предоставляет отобранному участнику предложение о заключении договора и проект заключаемого договора электронным способом. При этом в договор включается полное описание товара, представленное в заявке отобранным участником. </w:t>
      </w:r>
    </w:p>
    <w:p w:rsidR="00096865" w:rsidRPr="005474D1" w:rsidRDefault="00AA0AD8" w:rsidP="00BB3286">
      <w:pPr>
        <w:widowControl w:val="0"/>
        <w:tabs>
          <w:tab w:val="left" w:pos="1134"/>
        </w:tabs>
        <w:jc w:val="both"/>
        <w:rPr>
          <w:rFonts w:ascii="GHEA Grapalat" w:hAnsi="GHEA Grapalat" w:cs="Sylfaen"/>
          <w:i/>
          <w:sz w:val="20"/>
          <w:szCs w:val="20"/>
        </w:rPr>
      </w:pPr>
      <w:r w:rsidRPr="005474D1">
        <w:rPr>
          <w:rFonts w:ascii="GHEA Grapalat" w:hAnsi="GHEA Grapalat"/>
          <w:i/>
          <w:sz w:val="20"/>
          <w:szCs w:val="20"/>
        </w:rPr>
        <w:t>9.</w:t>
      </w:r>
      <w:r w:rsidR="008E1532" w:rsidRPr="005474D1">
        <w:rPr>
          <w:rFonts w:ascii="GHEA Grapalat" w:hAnsi="GHEA Grapalat"/>
          <w:i/>
          <w:sz w:val="20"/>
          <w:szCs w:val="20"/>
        </w:rPr>
        <w:t>4</w:t>
      </w:r>
      <w:r w:rsidR="00DC30CC" w:rsidRPr="005474D1">
        <w:rPr>
          <w:rFonts w:ascii="GHEA Grapalat" w:hAnsi="GHEA Grapalat"/>
          <w:i/>
          <w:sz w:val="20"/>
          <w:szCs w:val="20"/>
        </w:rPr>
        <w:t>.</w:t>
      </w:r>
      <w:r w:rsidRPr="005474D1">
        <w:rPr>
          <w:rFonts w:ascii="GHEA Grapalat" w:hAnsi="GHEA Grapalat"/>
          <w:i/>
          <w:sz w:val="20"/>
          <w:szCs w:val="20"/>
        </w:rPr>
        <w:t>Если отобранный участник в течение 10 рабочих дней после получения уведомления о заключении договора и проекта договора не подписывает договор и не предоставляет заказчику обеспечения</w:t>
      </w:r>
      <w:r w:rsidR="00F83409" w:rsidRPr="005474D1">
        <w:rPr>
          <w:rFonts w:ascii="GHEA Grapalat" w:hAnsi="GHEA Grapalat"/>
          <w:i/>
          <w:sz w:val="20"/>
          <w:szCs w:val="20"/>
        </w:rPr>
        <w:t xml:space="preserve"> квалификации и</w:t>
      </w:r>
      <w:r w:rsidRPr="005474D1">
        <w:rPr>
          <w:rFonts w:ascii="GHEA Grapalat" w:hAnsi="GHEA Grapalat"/>
          <w:i/>
          <w:sz w:val="20"/>
          <w:szCs w:val="20"/>
        </w:rPr>
        <w:t xml:space="preserve"> договора, то он лишается права подписания договора. В случае если по договору предусмотрена предоплата, предусмотренный настоящим пунктом срок устанавливается в 15 рабочих дней.</w:t>
      </w:r>
    </w:p>
    <w:p w:rsidR="000313A6" w:rsidRPr="005474D1" w:rsidRDefault="000313A6" w:rsidP="008A7430">
      <w:pPr>
        <w:widowControl w:val="0"/>
        <w:jc w:val="both"/>
        <w:rPr>
          <w:rFonts w:ascii="GHEA Grapalat" w:hAnsi="GHEA Grapalat" w:cs="Sylfaen"/>
          <w:i/>
          <w:sz w:val="20"/>
          <w:szCs w:val="20"/>
        </w:rPr>
      </w:pPr>
      <w:r w:rsidRPr="005474D1">
        <w:rPr>
          <w:rFonts w:ascii="GHEA Grapalat" w:hAnsi="GHEA Grapalat"/>
          <w:i/>
          <w:sz w:val="20"/>
          <w:szCs w:val="20"/>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sidRPr="005474D1">
        <w:rPr>
          <w:rFonts w:ascii="GHEA Grapalat" w:hAnsi="GHEA Grapalat"/>
          <w:i/>
          <w:sz w:val="20"/>
          <w:szCs w:val="20"/>
        </w:rPr>
        <w:t xml:space="preserve"> </w:t>
      </w:r>
      <w:r w:rsidRPr="005474D1">
        <w:rPr>
          <w:rFonts w:ascii="GHEA Grapalat" w:hAnsi="GHEA Grapalat"/>
          <w:i/>
          <w:sz w:val="20"/>
          <w:szCs w:val="20"/>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rsidR="00D612BC" w:rsidRPr="005474D1" w:rsidRDefault="00AA0AD8" w:rsidP="00BB3286">
      <w:pPr>
        <w:pStyle w:val="BodyTextIndent"/>
        <w:widowControl w:val="0"/>
        <w:tabs>
          <w:tab w:val="left" w:pos="1134"/>
        </w:tabs>
        <w:spacing w:line="240" w:lineRule="auto"/>
        <w:ind w:firstLine="0"/>
        <w:rPr>
          <w:rFonts w:ascii="GHEA Grapalat" w:hAnsi="GHEA Grapalat" w:cs="Sylfaen"/>
        </w:rPr>
      </w:pPr>
      <w:r w:rsidRPr="005474D1">
        <w:rPr>
          <w:rFonts w:ascii="GHEA Grapalat" w:hAnsi="GHEA Grapalat"/>
        </w:rPr>
        <w:t>9.</w:t>
      </w:r>
      <w:r w:rsidR="00CC3097" w:rsidRPr="005474D1">
        <w:rPr>
          <w:rFonts w:ascii="GHEA Grapalat" w:hAnsi="GHEA Grapalat"/>
        </w:rPr>
        <w:t>5</w:t>
      </w:r>
      <w:r w:rsidR="00BB3286" w:rsidRPr="005474D1">
        <w:rPr>
          <w:rFonts w:ascii="GHEA Grapalat" w:hAnsi="GHEA Grapalat"/>
        </w:rPr>
        <w:t>.</w:t>
      </w:r>
      <w:r w:rsidRPr="005474D1">
        <w:rPr>
          <w:rFonts w:ascii="GHEA Grapalat" w:hAnsi="GHEA Grapalat"/>
        </w:rPr>
        <w:t>До истечения срока, предусмотренного пунктом 9.</w:t>
      </w:r>
      <w:r w:rsidR="00E048B1" w:rsidRPr="005474D1">
        <w:rPr>
          <w:rFonts w:ascii="GHEA Grapalat" w:hAnsi="GHEA Grapalat"/>
        </w:rPr>
        <w:t>4</w:t>
      </w:r>
      <w:r w:rsidRPr="005474D1">
        <w:rPr>
          <w:rFonts w:ascii="GHEA Grapalat" w:hAnsi="GHEA Grapalat"/>
        </w:rPr>
        <w:t xml:space="preserve">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включая увеличение цены, предложенной отобранным участником.</w:t>
      </w:r>
      <w:r w:rsidRPr="005474D1">
        <w:rPr>
          <w:rFonts w:ascii="GHEA Grapalat" w:hAnsi="GHEA Grapalat"/>
          <w:spacing w:val="-8"/>
        </w:rPr>
        <w:t xml:space="preserve"> </w:t>
      </w:r>
    </w:p>
    <w:p w:rsidR="00096865" w:rsidRPr="005474D1" w:rsidRDefault="00096865" w:rsidP="00B46D58">
      <w:pPr>
        <w:widowControl w:val="0"/>
        <w:spacing w:after="160"/>
        <w:jc w:val="center"/>
        <w:rPr>
          <w:rFonts w:ascii="GHEA Grapalat" w:hAnsi="GHEA Grapalat"/>
          <w:b/>
          <w:iCs/>
          <w:sz w:val="20"/>
          <w:szCs w:val="20"/>
        </w:rPr>
      </w:pPr>
    </w:p>
    <w:p w:rsidR="00096865" w:rsidRPr="005474D1" w:rsidRDefault="00030D40" w:rsidP="00B46D58">
      <w:pPr>
        <w:widowControl w:val="0"/>
        <w:spacing w:after="160"/>
        <w:jc w:val="center"/>
        <w:rPr>
          <w:rFonts w:ascii="GHEA Grapalat" w:hAnsi="GHEA Grapalat" w:cs="Arial"/>
          <w:b/>
          <w:iCs/>
          <w:sz w:val="20"/>
          <w:szCs w:val="20"/>
        </w:rPr>
      </w:pPr>
      <w:r w:rsidRPr="005474D1">
        <w:rPr>
          <w:rFonts w:ascii="GHEA Grapalat" w:hAnsi="GHEA Grapalat"/>
          <w:b/>
          <w:sz w:val="20"/>
          <w:szCs w:val="20"/>
        </w:rPr>
        <w:t xml:space="preserve">10. </w:t>
      </w:r>
      <w:r w:rsidR="00F83409" w:rsidRPr="005474D1">
        <w:rPr>
          <w:rFonts w:ascii="GHEA Grapalat" w:hAnsi="GHEA Grapalat"/>
          <w:b/>
          <w:sz w:val="20"/>
          <w:szCs w:val="20"/>
        </w:rPr>
        <w:t xml:space="preserve">ОБЕСПЕЧЕНИЯ КВАЛИФИКАЦИИ И </w:t>
      </w:r>
      <w:r w:rsidRPr="005474D1">
        <w:rPr>
          <w:rFonts w:ascii="GHEA Grapalat" w:hAnsi="GHEA Grapalat"/>
          <w:b/>
          <w:sz w:val="20"/>
          <w:szCs w:val="20"/>
        </w:rPr>
        <w:t xml:space="preserve">ДОГОВОРА </w:t>
      </w:r>
    </w:p>
    <w:p w:rsidR="00096865" w:rsidRPr="005474D1" w:rsidRDefault="00030D40" w:rsidP="00BB3286">
      <w:pPr>
        <w:widowControl w:val="0"/>
        <w:tabs>
          <w:tab w:val="left" w:pos="1276"/>
        </w:tabs>
        <w:jc w:val="both"/>
        <w:rPr>
          <w:rFonts w:ascii="GHEA Grapalat" w:hAnsi="GHEA Grapalat"/>
          <w:i/>
          <w:sz w:val="20"/>
          <w:szCs w:val="20"/>
        </w:rPr>
      </w:pPr>
      <w:r w:rsidRPr="005474D1">
        <w:rPr>
          <w:rFonts w:ascii="GHEA Grapalat" w:hAnsi="GHEA Grapalat"/>
          <w:i/>
          <w:sz w:val="20"/>
          <w:szCs w:val="20"/>
        </w:rPr>
        <w:t>10.1</w:t>
      </w:r>
      <w:r w:rsidR="00DC30CC" w:rsidRPr="005474D1">
        <w:rPr>
          <w:rFonts w:ascii="GHEA Grapalat" w:hAnsi="GHEA Grapalat"/>
          <w:i/>
          <w:sz w:val="20"/>
          <w:szCs w:val="20"/>
        </w:rPr>
        <w:t>.</w:t>
      </w:r>
      <w:r w:rsidRPr="005474D1">
        <w:rPr>
          <w:rFonts w:ascii="GHEA Grapalat" w:hAnsi="GHEA Grapalat"/>
          <w:i/>
          <w:sz w:val="20"/>
          <w:szCs w:val="20"/>
        </w:rPr>
        <w:t xml:space="preserve">На основании требования о предоставлении </w:t>
      </w:r>
      <w:r w:rsidR="000E4039" w:rsidRPr="005474D1">
        <w:rPr>
          <w:rFonts w:ascii="GHEA Grapalat" w:hAnsi="GHEA Grapalat"/>
          <w:i/>
          <w:sz w:val="20"/>
          <w:szCs w:val="20"/>
        </w:rPr>
        <w:t xml:space="preserve">обеспечений квалификации и </w:t>
      </w:r>
      <w:r w:rsidRPr="005474D1">
        <w:rPr>
          <w:rFonts w:ascii="GHEA Grapalat" w:hAnsi="GHEA Grapalat"/>
          <w:i/>
          <w:sz w:val="20"/>
          <w:szCs w:val="20"/>
        </w:rPr>
        <w:t>договора отобранный участник в течение 10</w:t>
      </w:r>
      <w:r w:rsidR="000E4039" w:rsidRPr="005474D1">
        <w:rPr>
          <w:rFonts w:ascii="GHEA Grapalat" w:hAnsi="GHEA Grapalat"/>
          <w:i/>
          <w:sz w:val="20"/>
          <w:szCs w:val="20"/>
        </w:rPr>
        <w:t>-и, а в случае, если заключаемым договором предусмотрена предоплата – 15-и</w:t>
      </w:r>
      <w:r w:rsidRPr="005474D1">
        <w:rPr>
          <w:rFonts w:ascii="GHEA Grapalat" w:hAnsi="GHEA Grapalat"/>
          <w:i/>
          <w:sz w:val="20"/>
          <w:szCs w:val="20"/>
        </w:rPr>
        <w:t xml:space="preserve"> </w:t>
      </w:r>
      <w:r w:rsidR="000E4039" w:rsidRPr="005474D1">
        <w:rPr>
          <w:rFonts w:ascii="GHEA Grapalat" w:hAnsi="GHEA Grapalat"/>
          <w:i/>
          <w:sz w:val="20"/>
          <w:szCs w:val="20"/>
        </w:rPr>
        <w:t xml:space="preserve">рабочих дней со дня </w:t>
      </w:r>
      <w:r w:rsidR="000E4039" w:rsidRPr="005474D1">
        <w:rPr>
          <w:rFonts w:ascii="GHEA Grapalat" w:hAnsi="GHEA Grapalat"/>
          <w:i/>
          <w:sz w:val="20"/>
          <w:szCs w:val="20"/>
        </w:rPr>
        <w:lastRenderedPageBreak/>
        <w:t xml:space="preserve">его получения, </w:t>
      </w:r>
      <w:r w:rsidRPr="005474D1">
        <w:rPr>
          <w:rFonts w:ascii="GHEA Grapalat" w:hAnsi="GHEA Grapalat"/>
          <w:i/>
          <w:sz w:val="20"/>
          <w:szCs w:val="20"/>
        </w:rPr>
        <w:t xml:space="preserve">обязан представить </w:t>
      </w:r>
      <w:r w:rsidR="000E4039" w:rsidRPr="005474D1">
        <w:rPr>
          <w:rFonts w:ascii="GHEA Grapalat" w:hAnsi="GHEA Grapalat"/>
          <w:i/>
          <w:sz w:val="20"/>
          <w:szCs w:val="20"/>
        </w:rPr>
        <w:t xml:space="preserve">обеспечения квалификации и </w:t>
      </w:r>
      <w:r w:rsidRPr="005474D1">
        <w:rPr>
          <w:rFonts w:ascii="GHEA Grapalat" w:hAnsi="GHEA Grapalat"/>
          <w:i/>
          <w:sz w:val="20"/>
          <w:szCs w:val="20"/>
        </w:rPr>
        <w:t xml:space="preserve">договора. С отобранным участником заключается договор, если он представляет </w:t>
      </w:r>
      <w:r w:rsidR="000E4039" w:rsidRPr="005474D1">
        <w:rPr>
          <w:rFonts w:ascii="GHEA Grapalat" w:hAnsi="GHEA Grapalat"/>
          <w:i/>
          <w:sz w:val="20"/>
          <w:szCs w:val="20"/>
        </w:rPr>
        <w:t xml:space="preserve">обеспечения квалификации и  </w:t>
      </w:r>
      <w:r w:rsidRPr="005474D1">
        <w:rPr>
          <w:rFonts w:ascii="GHEA Grapalat" w:hAnsi="GHEA Grapalat"/>
          <w:i/>
          <w:sz w:val="20"/>
          <w:szCs w:val="20"/>
        </w:rPr>
        <w:t>договора.</w:t>
      </w:r>
    </w:p>
    <w:p w:rsidR="0035631F" w:rsidRPr="005474D1" w:rsidRDefault="00A6609C" w:rsidP="00BB3286">
      <w:pPr>
        <w:pStyle w:val="FootnoteText"/>
        <w:jc w:val="both"/>
        <w:rPr>
          <w:rFonts w:ascii="GHEA Grapalat" w:hAnsi="GHEA Grapalat"/>
          <w:i/>
        </w:rPr>
      </w:pPr>
      <w:r w:rsidRPr="005474D1">
        <w:rPr>
          <w:rFonts w:ascii="GHEA Grapalat" w:hAnsi="GHEA Grapalat"/>
          <w:i/>
        </w:rPr>
        <w:t xml:space="preserve">10.2 </w:t>
      </w:r>
      <w:r w:rsidR="008C5F2A" w:rsidRPr="005474D1">
        <w:rPr>
          <w:rFonts w:ascii="GHEA Grapalat" w:hAnsi="GHEA Grapalat"/>
          <w:i/>
        </w:rPr>
        <w:t>Размер обеспечения квалификации равен размеру ценового предложения отобранного участника.</w:t>
      </w:r>
      <w:r w:rsidR="001647D2" w:rsidRPr="005474D1">
        <w:rPr>
          <w:rFonts w:ascii="GHEA Grapalat" w:hAnsi="GHEA Grapalat"/>
          <w:i/>
        </w:rPr>
        <w:t xml:space="preserve">Обеспечение квалификации представляется в </w:t>
      </w:r>
      <w:r w:rsidR="004B6A49" w:rsidRPr="005474D1">
        <w:rPr>
          <w:rFonts w:ascii="GHEA Grapalat" w:hAnsi="GHEA Grapalat"/>
          <w:i/>
        </w:rPr>
        <w:t>виде</w:t>
      </w:r>
      <w:r w:rsidR="001647D2" w:rsidRPr="005474D1">
        <w:rPr>
          <w:rFonts w:ascii="GHEA Grapalat" w:hAnsi="GHEA Grapalat"/>
          <w:i/>
        </w:rPr>
        <w:t xml:space="preserve"> </w:t>
      </w:r>
      <w:r w:rsidR="00BB3286" w:rsidRPr="005474D1">
        <w:rPr>
          <w:rFonts w:ascii="GHEA Grapalat" w:hAnsi="GHEA Grapalat"/>
          <w:i/>
        </w:rPr>
        <w:t>в одностороннем порядке утвержденного заявления в виде неустойки (приложение 4.1) или наличных денег</w:t>
      </w:r>
      <w:r w:rsidR="00BB3286" w:rsidRPr="005474D1">
        <w:rPr>
          <w:rFonts w:ascii="GHEA Grapalat" w:hAnsi="GHEA Grapalat" w:cs="Sylfaen"/>
          <w:i/>
        </w:rPr>
        <w:t>”</w:t>
      </w:r>
      <w:r w:rsidR="001647D2" w:rsidRPr="005474D1">
        <w:rPr>
          <w:rFonts w:ascii="GHEA Grapalat" w:hAnsi="GHEA Grapalat"/>
          <w:i/>
        </w:rPr>
        <w:t>, которое должно быть действительным как минимум  включительно до 20-го рабочего дня, следующего за днем полного принятия заказчиком результата выполнения контракта</w:t>
      </w:r>
      <w:r w:rsidR="009A0467" w:rsidRPr="005474D1">
        <w:rPr>
          <w:rStyle w:val="FootnoteReference"/>
          <w:rFonts w:ascii="GHEA Grapalat" w:hAnsi="GHEA Grapalat"/>
          <w:i/>
        </w:rPr>
        <w:footnoteReference w:customMarkFollows="1" w:id="5"/>
        <w:t>12</w:t>
      </w:r>
      <w:r w:rsidRPr="005474D1">
        <w:rPr>
          <w:rFonts w:ascii="GHEA Grapalat" w:hAnsi="GHEA Grapalat"/>
          <w:i/>
        </w:rPr>
        <w:t xml:space="preserve"> </w:t>
      </w:r>
      <w:r w:rsidR="00853CBA" w:rsidRPr="005474D1">
        <w:rPr>
          <w:rFonts w:ascii="GHEA Grapalat" w:hAnsi="GHEA Grapalat"/>
          <w:i/>
        </w:rPr>
        <w:t>.</w:t>
      </w:r>
    </w:p>
    <w:p w:rsidR="0035631F" w:rsidRPr="005474D1" w:rsidRDefault="0035631F" w:rsidP="00BB3286">
      <w:pPr>
        <w:widowControl w:val="0"/>
        <w:tabs>
          <w:tab w:val="left" w:pos="1276"/>
        </w:tabs>
        <w:ind w:firstLine="567"/>
        <w:jc w:val="both"/>
        <w:rPr>
          <w:rFonts w:ascii="GHEA Grapalat" w:hAnsi="GHEA Grapalat" w:cs="Sylfaen"/>
          <w:i/>
          <w:sz w:val="20"/>
          <w:szCs w:val="20"/>
        </w:rPr>
      </w:pPr>
      <w:r w:rsidRPr="005474D1">
        <w:rPr>
          <w:rFonts w:ascii="GHEA Grapalat" w:hAnsi="GHEA Grapalat" w:cs="Sylfaen"/>
          <w:i/>
          <w:sz w:val="20"/>
          <w:szCs w:val="20"/>
        </w:rPr>
        <w:t xml:space="preserve">Если процедура закупки организована в </w:t>
      </w:r>
      <w:r w:rsidR="008F1F9B" w:rsidRPr="005474D1">
        <w:rPr>
          <w:rFonts w:ascii="GHEA Grapalat" w:hAnsi="GHEA Grapalat" w:cs="Sylfaen"/>
          <w:i/>
          <w:sz w:val="20"/>
          <w:szCs w:val="20"/>
        </w:rPr>
        <w:t>лотах</w:t>
      </w:r>
      <w:r w:rsidRPr="005474D1">
        <w:rPr>
          <w:rFonts w:ascii="GHEA Grapalat" w:hAnsi="GHEA Grapalat" w:cs="Sylfaen"/>
          <w:i/>
          <w:sz w:val="20"/>
          <w:szCs w:val="20"/>
        </w:rPr>
        <w:t xml:space="preserve"> и участник признается </w:t>
      </w:r>
      <w:r w:rsidR="008F1F9B" w:rsidRPr="005474D1">
        <w:rPr>
          <w:rFonts w:ascii="GHEA Grapalat" w:hAnsi="GHEA Grapalat" w:cs="Sylfaen"/>
          <w:i/>
          <w:sz w:val="20"/>
          <w:szCs w:val="20"/>
        </w:rPr>
        <w:t>отобранным</w:t>
      </w:r>
      <w:r w:rsidRPr="005474D1">
        <w:rPr>
          <w:rFonts w:ascii="GHEA Grapalat" w:hAnsi="GHEA Grapalat" w:cs="Sylfaen"/>
          <w:i/>
          <w:sz w:val="20"/>
          <w:szCs w:val="20"/>
        </w:rPr>
        <w:t xml:space="preserve"> участником </w:t>
      </w:r>
      <w:r w:rsidR="008F1F9B" w:rsidRPr="005474D1">
        <w:rPr>
          <w:rFonts w:ascii="GHEA Grapalat" w:hAnsi="GHEA Grapalat" w:cs="Sylfaen"/>
          <w:i/>
          <w:sz w:val="20"/>
          <w:szCs w:val="20"/>
        </w:rPr>
        <w:t>по</w:t>
      </w:r>
      <w:r w:rsidRPr="005474D1">
        <w:rPr>
          <w:rFonts w:ascii="GHEA Grapalat" w:hAnsi="GHEA Grapalat" w:cs="Sylfaen"/>
          <w:i/>
          <w:sz w:val="20"/>
          <w:szCs w:val="20"/>
        </w:rPr>
        <w:t xml:space="preserve"> более чем одн</w:t>
      </w:r>
      <w:r w:rsidR="008F1F9B" w:rsidRPr="005474D1">
        <w:rPr>
          <w:rFonts w:ascii="GHEA Grapalat" w:hAnsi="GHEA Grapalat" w:cs="Sylfaen"/>
          <w:i/>
          <w:sz w:val="20"/>
          <w:szCs w:val="20"/>
        </w:rPr>
        <w:t xml:space="preserve">ому лоту </w:t>
      </w:r>
      <w:r w:rsidRPr="005474D1">
        <w:rPr>
          <w:rFonts w:ascii="GHEA Grapalat" w:hAnsi="GHEA Grapalat" w:cs="Sylfaen"/>
          <w:i/>
          <w:sz w:val="20"/>
          <w:szCs w:val="20"/>
        </w:rPr>
        <w:t xml:space="preserve">и общая цена заключаемого с последним договора превышает 10 млн. драмов </w:t>
      </w:r>
      <w:r w:rsidR="008F1F9B" w:rsidRPr="005474D1">
        <w:rPr>
          <w:rFonts w:ascii="GHEA Grapalat" w:hAnsi="GHEA Grapalat" w:cs="Sylfaen"/>
          <w:i/>
          <w:sz w:val="20"/>
          <w:szCs w:val="20"/>
        </w:rPr>
        <w:t>д</w:t>
      </w:r>
      <w:r w:rsidRPr="005474D1">
        <w:rPr>
          <w:rFonts w:ascii="GHEA Grapalat" w:hAnsi="GHEA Grapalat" w:cs="Sylfaen"/>
          <w:i/>
          <w:sz w:val="20"/>
          <w:szCs w:val="20"/>
        </w:rPr>
        <w:t>рам</w:t>
      </w:r>
      <w:r w:rsidR="008F1F9B" w:rsidRPr="005474D1">
        <w:rPr>
          <w:rFonts w:ascii="GHEA Grapalat" w:hAnsi="GHEA Grapalat" w:cs="Sylfaen"/>
          <w:i/>
          <w:sz w:val="20"/>
          <w:szCs w:val="20"/>
        </w:rPr>
        <w:t>ов</w:t>
      </w:r>
      <w:r w:rsidRPr="005474D1">
        <w:rPr>
          <w:rFonts w:ascii="GHEA Grapalat" w:hAnsi="GHEA Grapalat" w:cs="Sylfaen"/>
          <w:i/>
          <w:sz w:val="20"/>
          <w:szCs w:val="20"/>
        </w:rPr>
        <w:t xml:space="preserve"> </w:t>
      </w:r>
      <w:r w:rsidR="008F1F9B" w:rsidRPr="005474D1">
        <w:rPr>
          <w:rFonts w:ascii="GHEA Grapalat" w:hAnsi="GHEA Grapalat" w:cs="Sylfaen"/>
          <w:i/>
          <w:sz w:val="20"/>
          <w:szCs w:val="20"/>
        </w:rPr>
        <w:t>РА,</w:t>
      </w:r>
      <w:r w:rsidRPr="005474D1">
        <w:rPr>
          <w:rFonts w:ascii="GHEA Grapalat" w:hAnsi="GHEA Grapalat" w:cs="Sylfaen"/>
          <w:i/>
          <w:sz w:val="20"/>
          <w:szCs w:val="20"/>
        </w:rPr>
        <w:t xml:space="preserve"> то обеспечение </w:t>
      </w:r>
      <w:r w:rsidR="008F1F9B" w:rsidRPr="005474D1">
        <w:rPr>
          <w:rFonts w:ascii="GHEA Grapalat" w:hAnsi="GHEA Grapalat" w:cs="Sylfaen"/>
          <w:i/>
          <w:sz w:val="20"/>
          <w:szCs w:val="20"/>
        </w:rPr>
        <w:t xml:space="preserve">квалификации </w:t>
      </w:r>
      <w:r w:rsidRPr="005474D1">
        <w:rPr>
          <w:rFonts w:ascii="GHEA Grapalat" w:hAnsi="GHEA Grapalat" w:cs="Sylfaen"/>
          <w:i/>
          <w:sz w:val="20"/>
          <w:szCs w:val="20"/>
        </w:rPr>
        <w:t xml:space="preserve">представляется в </w:t>
      </w:r>
      <w:r w:rsidR="004B6A49" w:rsidRPr="005474D1">
        <w:rPr>
          <w:rFonts w:ascii="GHEA Grapalat" w:hAnsi="GHEA Grapalat" w:cs="Sylfaen"/>
          <w:i/>
          <w:sz w:val="20"/>
          <w:szCs w:val="20"/>
        </w:rPr>
        <w:t>виде</w:t>
      </w:r>
      <w:r w:rsidRPr="005474D1">
        <w:rPr>
          <w:rFonts w:ascii="GHEA Grapalat" w:hAnsi="GHEA Grapalat" w:cs="Sylfaen"/>
          <w:i/>
          <w:sz w:val="20"/>
          <w:szCs w:val="20"/>
        </w:rPr>
        <w:t xml:space="preserve"> банковской гарантии в размере общей цены договора</w:t>
      </w:r>
      <w:r w:rsidR="008F1F9B" w:rsidRPr="005474D1">
        <w:rPr>
          <w:rFonts w:ascii="GHEA Grapalat" w:hAnsi="GHEA Grapalat" w:cs="Sylfaen"/>
          <w:i/>
          <w:sz w:val="20"/>
          <w:szCs w:val="20"/>
        </w:rPr>
        <w:t>.</w:t>
      </w:r>
    </w:p>
    <w:p w:rsidR="002406D8" w:rsidRPr="005474D1" w:rsidRDefault="002406D8" w:rsidP="00BB3286">
      <w:pPr>
        <w:widowControl w:val="0"/>
        <w:tabs>
          <w:tab w:val="left" w:pos="1276"/>
        </w:tabs>
        <w:ind w:firstLine="567"/>
        <w:jc w:val="both"/>
        <w:rPr>
          <w:rFonts w:ascii="GHEA Grapalat" w:hAnsi="GHEA Grapalat" w:cs="Sylfaen"/>
          <w:i/>
          <w:sz w:val="20"/>
          <w:szCs w:val="20"/>
        </w:rPr>
      </w:pPr>
      <w:r w:rsidRPr="005474D1">
        <w:rPr>
          <w:rFonts w:ascii="GHEA Grapalat" w:hAnsi="GHEA Grapalat" w:cs="Sylfaen"/>
          <w:i/>
          <w:sz w:val="20"/>
          <w:szCs w:val="20"/>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BC5174" w:rsidRPr="005474D1" w:rsidRDefault="00030D40" w:rsidP="00BC5174">
      <w:pPr>
        <w:pStyle w:val="FootnoteText"/>
        <w:jc w:val="both"/>
        <w:rPr>
          <w:rFonts w:ascii="GHEA Grapalat" w:hAnsi="GHEA Grapalat"/>
          <w:i/>
        </w:rPr>
      </w:pPr>
      <w:r w:rsidRPr="005474D1">
        <w:rPr>
          <w:rFonts w:ascii="GHEA Grapalat" w:hAnsi="GHEA Grapalat"/>
          <w:i/>
        </w:rPr>
        <w:t>10.</w:t>
      </w:r>
      <w:r w:rsidR="001723D6" w:rsidRPr="005474D1">
        <w:rPr>
          <w:rFonts w:ascii="GHEA Grapalat" w:hAnsi="GHEA Grapalat"/>
          <w:i/>
        </w:rPr>
        <w:t>3</w:t>
      </w:r>
      <w:r w:rsidR="00DC30CC" w:rsidRPr="005474D1">
        <w:rPr>
          <w:rFonts w:ascii="GHEA Grapalat" w:hAnsi="GHEA Grapalat"/>
          <w:i/>
        </w:rPr>
        <w:t>.</w:t>
      </w:r>
      <w:r w:rsidRPr="005474D1">
        <w:rPr>
          <w:rFonts w:ascii="GHEA Grapalat" w:hAnsi="GHEA Grapalat"/>
          <w:i/>
        </w:rPr>
        <w:t xml:space="preserve">Размер обеспечения договора составляет 10 процентов от цены договора. </w:t>
      </w:r>
      <w:r w:rsidR="001723D6" w:rsidRPr="005474D1">
        <w:rPr>
          <w:rFonts w:ascii="GHEA Grapalat" w:hAnsi="GHEA Grapalat"/>
          <w:i/>
        </w:rPr>
        <w:t xml:space="preserve">Обеспечение </w:t>
      </w:r>
      <w:r w:rsidR="00896AAF" w:rsidRPr="005474D1">
        <w:rPr>
          <w:rFonts w:ascii="GHEA Grapalat" w:hAnsi="GHEA Grapalat"/>
          <w:i/>
        </w:rPr>
        <w:t>договора</w:t>
      </w:r>
      <w:r w:rsidR="001723D6" w:rsidRPr="005474D1">
        <w:rPr>
          <w:rFonts w:ascii="GHEA Grapalat" w:hAnsi="GHEA Grapalat"/>
          <w:i/>
        </w:rPr>
        <w:t xml:space="preserve"> представляется в </w:t>
      </w:r>
      <w:r w:rsidR="005876A3" w:rsidRPr="005474D1">
        <w:rPr>
          <w:rFonts w:ascii="GHEA Grapalat" w:hAnsi="GHEA Grapalat"/>
          <w:i/>
        </w:rPr>
        <w:t>виде</w:t>
      </w:r>
      <w:r w:rsidR="001723D6" w:rsidRPr="005474D1">
        <w:rPr>
          <w:rFonts w:ascii="GHEA Grapalat" w:hAnsi="GHEA Grapalat"/>
          <w:i/>
        </w:rPr>
        <w:t xml:space="preserve"> </w:t>
      </w:r>
      <w:r w:rsidR="00BC5174" w:rsidRPr="005474D1">
        <w:rPr>
          <w:rFonts w:ascii="GHEA Grapalat" w:hAnsi="GHEA Grapalat"/>
          <w:i/>
        </w:rPr>
        <w:t>в одностороннем порядке утвержденного заявления-в виде неустойки (приложение 5.1) или наличных денег</w:t>
      </w:r>
      <w:r w:rsidR="00BC5174" w:rsidRPr="005474D1">
        <w:rPr>
          <w:rFonts w:ascii="GHEA Grapalat" w:hAnsi="GHEA Grapalat" w:cs="Sylfaen"/>
          <w:i/>
        </w:rPr>
        <w:t>”.</w:t>
      </w:r>
    </w:p>
    <w:p w:rsidR="0058395E" w:rsidRPr="005474D1" w:rsidRDefault="0058395E" w:rsidP="00BB3286">
      <w:pPr>
        <w:widowControl w:val="0"/>
        <w:tabs>
          <w:tab w:val="left" w:pos="1276"/>
        </w:tabs>
        <w:jc w:val="both"/>
        <w:rPr>
          <w:rFonts w:ascii="GHEA Grapalat" w:hAnsi="GHEA Grapalat"/>
          <w:i/>
          <w:sz w:val="20"/>
          <w:szCs w:val="20"/>
        </w:rPr>
      </w:pPr>
      <w:r w:rsidRPr="005474D1">
        <w:rPr>
          <w:rFonts w:ascii="GHEA Grapalat" w:hAnsi="GHEA Grapalat"/>
          <w:i/>
          <w:sz w:val="20"/>
          <w:szCs w:val="20"/>
        </w:rPr>
        <w:t xml:space="preserve">Если процедура закупки организована в </w:t>
      </w:r>
      <w:r w:rsidR="00740EF5" w:rsidRPr="005474D1">
        <w:rPr>
          <w:rFonts w:ascii="GHEA Grapalat" w:hAnsi="GHEA Grapalat"/>
          <w:i/>
          <w:sz w:val="20"/>
          <w:szCs w:val="20"/>
        </w:rPr>
        <w:t>лотах</w:t>
      </w:r>
      <w:r w:rsidRPr="005474D1">
        <w:rPr>
          <w:rFonts w:ascii="GHEA Grapalat" w:hAnsi="GHEA Grapalat"/>
          <w:i/>
          <w:sz w:val="20"/>
          <w:szCs w:val="20"/>
        </w:rPr>
        <w:t xml:space="preserve"> и участник признается </w:t>
      </w:r>
      <w:r w:rsidR="00740EF5" w:rsidRPr="005474D1">
        <w:rPr>
          <w:rFonts w:ascii="GHEA Grapalat" w:hAnsi="GHEA Grapalat"/>
          <w:i/>
          <w:sz w:val="20"/>
          <w:szCs w:val="20"/>
        </w:rPr>
        <w:t>ото</w:t>
      </w:r>
      <w:r w:rsidRPr="005474D1">
        <w:rPr>
          <w:rFonts w:ascii="GHEA Grapalat" w:hAnsi="GHEA Grapalat"/>
          <w:i/>
          <w:sz w:val="20"/>
          <w:szCs w:val="20"/>
        </w:rPr>
        <w:t xml:space="preserve">бранным участником </w:t>
      </w:r>
      <w:r w:rsidR="00740EF5" w:rsidRPr="005474D1">
        <w:rPr>
          <w:rFonts w:ascii="GHEA Grapalat" w:hAnsi="GHEA Grapalat"/>
          <w:i/>
          <w:sz w:val="20"/>
          <w:szCs w:val="20"/>
        </w:rPr>
        <w:t>по</w:t>
      </w:r>
      <w:r w:rsidRPr="005474D1">
        <w:rPr>
          <w:rFonts w:ascii="GHEA Grapalat" w:hAnsi="GHEA Grapalat"/>
          <w:i/>
          <w:sz w:val="20"/>
          <w:szCs w:val="20"/>
        </w:rPr>
        <w:t xml:space="preserve"> более чем одно</w:t>
      </w:r>
      <w:r w:rsidR="00740EF5" w:rsidRPr="005474D1">
        <w:rPr>
          <w:rFonts w:ascii="GHEA Grapalat" w:hAnsi="GHEA Grapalat"/>
          <w:i/>
          <w:sz w:val="20"/>
          <w:szCs w:val="20"/>
        </w:rPr>
        <w:t xml:space="preserve">му лоту </w:t>
      </w:r>
      <w:r w:rsidRPr="005474D1">
        <w:rPr>
          <w:rFonts w:ascii="GHEA Grapalat" w:hAnsi="GHEA Grapalat"/>
          <w:i/>
          <w:sz w:val="20"/>
          <w:szCs w:val="20"/>
        </w:rPr>
        <w:t>и общая цена заключаемого с последним договора превышает 10 млн. драмов Р</w:t>
      </w:r>
      <w:r w:rsidR="00740EF5" w:rsidRPr="005474D1">
        <w:rPr>
          <w:rFonts w:ascii="GHEA Grapalat" w:hAnsi="GHEA Grapalat"/>
          <w:i/>
          <w:sz w:val="20"/>
          <w:szCs w:val="20"/>
        </w:rPr>
        <w:t>А</w:t>
      </w:r>
      <w:r w:rsidRPr="005474D1">
        <w:rPr>
          <w:rFonts w:ascii="GHEA Grapalat" w:hAnsi="GHEA Grapalat"/>
          <w:i/>
          <w:sz w:val="20"/>
          <w:szCs w:val="20"/>
        </w:rPr>
        <w:t>, то обеспечение договора представляется в виде банковской гарантии в размере общей цены договора.</w:t>
      </w:r>
    </w:p>
    <w:p w:rsidR="00E969ED" w:rsidRPr="005474D1" w:rsidRDefault="00030D40" w:rsidP="00BB3286">
      <w:pPr>
        <w:widowControl w:val="0"/>
        <w:tabs>
          <w:tab w:val="left" w:pos="1276"/>
        </w:tabs>
        <w:jc w:val="both"/>
        <w:rPr>
          <w:rFonts w:ascii="GHEA Grapalat" w:hAnsi="GHEA Grapalat"/>
          <w:i/>
          <w:sz w:val="20"/>
          <w:szCs w:val="20"/>
        </w:rPr>
      </w:pPr>
      <w:r w:rsidRPr="005474D1">
        <w:rPr>
          <w:rFonts w:ascii="GHEA Grapalat" w:hAnsi="GHEA Grapalat"/>
          <w:i/>
          <w:sz w:val="20"/>
          <w:szCs w:val="20"/>
        </w:rPr>
        <w:t xml:space="preserve">Обеспечение договора должно быть действительно как минимум включительно до </w:t>
      </w:r>
      <w:r w:rsidR="00456B02" w:rsidRPr="005474D1">
        <w:rPr>
          <w:rFonts w:ascii="GHEA Grapalat" w:hAnsi="GHEA Grapalat"/>
          <w:i/>
          <w:sz w:val="20"/>
          <w:szCs w:val="20"/>
        </w:rPr>
        <w:t>20</w:t>
      </w:r>
      <w:r w:rsidRPr="005474D1">
        <w:rPr>
          <w:rFonts w:ascii="GHEA Grapalat" w:hAnsi="GHEA Grapalat"/>
          <w:i/>
          <w:sz w:val="20"/>
          <w:szCs w:val="20"/>
        </w:rPr>
        <w:t xml:space="preserve">-го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w:t>
      </w:r>
      <w:r w:rsidR="00594C31" w:rsidRPr="005474D1">
        <w:rPr>
          <w:rFonts w:ascii="GHEA Grapalat" w:hAnsi="GHEA Grapalat"/>
          <w:i/>
          <w:sz w:val="20"/>
          <w:szCs w:val="20"/>
        </w:rPr>
        <w:t xml:space="preserve">пяти </w:t>
      </w:r>
      <w:r w:rsidRPr="005474D1">
        <w:rPr>
          <w:rFonts w:ascii="GHEA Grapalat" w:hAnsi="GHEA Grapalat"/>
          <w:i/>
          <w:sz w:val="20"/>
          <w:szCs w:val="20"/>
        </w:rPr>
        <w:t xml:space="preserve">рабочих дней, следующих за исполнением в полном объеме обязательств, взятых на себя по заключенному </w:t>
      </w:r>
      <w:r w:rsidR="00DC30CC" w:rsidRPr="005474D1">
        <w:rPr>
          <w:rFonts w:ascii="GHEA Grapalat" w:hAnsi="GHEA Grapalat"/>
          <w:i/>
          <w:sz w:val="20"/>
          <w:szCs w:val="20"/>
        </w:rPr>
        <w:t>договору.</w:t>
      </w:r>
    </w:p>
    <w:p w:rsidR="00F0759D" w:rsidRPr="005474D1" w:rsidRDefault="00F92A53" w:rsidP="008A7430">
      <w:pPr>
        <w:widowControl w:val="0"/>
        <w:tabs>
          <w:tab w:val="left" w:pos="1276"/>
        </w:tabs>
        <w:jc w:val="both"/>
        <w:rPr>
          <w:rFonts w:ascii="GHEA Grapalat" w:hAnsi="GHEA Grapalat"/>
          <w:i/>
          <w:sz w:val="20"/>
          <w:szCs w:val="20"/>
        </w:rPr>
      </w:pPr>
      <w:r w:rsidRPr="005474D1">
        <w:rPr>
          <w:rFonts w:ascii="GHEA Grapalat" w:hAnsi="GHEA Grapalat"/>
          <w:i/>
          <w:sz w:val="20"/>
          <w:szCs w:val="20"/>
        </w:rPr>
        <w:t>Обеспечение договора, представленное в виде наличных денег, должно быть перечислено на казначейский счет</w:t>
      </w:r>
      <w:r w:rsidRPr="005474D1">
        <w:rPr>
          <w:rFonts w:ascii="Courier New" w:hAnsi="Courier New" w:cs="Courier New"/>
          <w:i/>
          <w:sz w:val="20"/>
          <w:szCs w:val="20"/>
        </w:rPr>
        <w:t> </w:t>
      </w:r>
      <w:r w:rsidRPr="005474D1">
        <w:rPr>
          <w:rFonts w:ascii="GHEA Grapalat" w:hAnsi="GHEA Grapalat"/>
          <w:i/>
          <w:sz w:val="20"/>
          <w:szCs w:val="20"/>
        </w:rPr>
        <w:t>"900008000</w:t>
      </w:r>
      <w:r w:rsidR="00B66AB9" w:rsidRPr="005474D1">
        <w:rPr>
          <w:rFonts w:ascii="GHEA Grapalat" w:hAnsi="GHEA Grapalat"/>
          <w:i/>
          <w:sz w:val="20"/>
          <w:szCs w:val="20"/>
        </w:rPr>
        <w:t>66</w:t>
      </w:r>
      <w:r w:rsidRPr="005474D1">
        <w:rPr>
          <w:rFonts w:ascii="GHEA Grapalat" w:hAnsi="GHEA Grapalat"/>
          <w:i/>
          <w:sz w:val="20"/>
          <w:szCs w:val="20"/>
        </w:rPr>
        <w:t>4", открытый в Центральном казначействе на имя уполномоченного органа.</w:t>
      </w:r>
    </w:p>
    <w:p w:rsidR="004A0321" w:rsidRPr="005474D1" w:rsidRDefault="004A0321" w:rsidP="00BB3286">
      <w:pPr>
        <w:widowControl w:val="0"/>
        <w:tabs>
          <w:tab w:val="left" w:pos="1276"/>
        </w:tabs>
        <w:jc w:val="both"/>
        <w:rPr>
          <w:rFonts w:ascii="GHEA Grapalat" w:hAnsi="GHEA Grapalat"/>
          <w:i/>
          <w:sz w:val="20"/>
          <w:szCs w:val="20"/>
        </w:rPr>
      </w:pPr>
      <w:r w:rsidRPr="005474D1">
        <w:rPr>
          <w:rFonts w:ascii="GHEA Grapalat" w:hAnsi="GHEA Grapalat"/>
          <w:i/>
          <w:sz w:val="20"/>
          <w:szCs w:val="20"/>
        </w:rPr>
        <w:t>10.4</w:t>
      </w:r>
      <w:r w:rsidR="00251CF9" w:rsidRPr="005474D1">
        <w:rPr>
          <w:rFonts w:ascii="GHEA Grapalat" w:hAnsi="GHEA Grapalat"/>
          <w:i/>
          <w:sz w:val="20"/>
          <w:szCs w:val="20"/>
        </w:rPr>
        <w:t xml:space="preserve"> </w:t>
      </w:r>
      <w:r w:rsidR="0076763C" w:rsidRPr="005474D1">
        <w:rPr>
          <w:rFonts w:ascii="GHEA Grapalat" w:hAnsi="GHEA Grapalat"/>
          <w:i/>
          <w:sz w:val="20"/>
          <w:szCs w:val="20"/>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w:t>
      </w:r>
      <w:r w:rsidR="00DE7753" w:rsidRPr="005474D1">
        <w:rPr>
          <w:rFonts w:ascii="GHEA Grapalat" w:hAnsi="GHEA Grapalat"/>
          <w:i/>
          <w:sz w:val="20"/>
          <w:szCs w:val="20"/>
        </w:rPr>
        <w:t>я квалификации и</w:t>
      </w:r>
      <w:r w:rsidR="0076763C" w:rsidRPr="005474D1">
        <w:rPr>
          <w:rFonts w:ascii="GHEA Grapalat" w:hAnsi="GHEA Grapalat"/>
          <w:i/>
          <w:sz w:val="20"/>
          <w:szCs w:val="20"/>
        </w:rPr>
        <w:t xml:space="preserve"> договора представля</w:t>
      </w:r>
      <w:r w:rsidR="00DE7753" w:rsidRPr="005474D1">
        <w:rPr>
          <w:rFonts w:ascii="GHEA Grapalat" w:hAnsi="GHEA Grapalat"/>
          <w:i/>
          <w:sz w:val="20"/>
          <w:szCs w:val="20"/>
        </w:rPr>
        <w:t>ю</w:t>
      </w:r>
      <w:r w:rsidR="0076763C" w:rsidRPr="005474D1">
        <w:rPr>
          <w:rFonts w:ascii="GHEA Grapalat" w:hAnsi="GHEA Grapalat"/>
          <w:i/>
          <w:sz w:val="20"/>
          <w:szCs w:val="20"/>
        </w:rPr>
        <w:t>тся</w:t>
      </w:r>
      <w:r w:rsidR="00180134" w:rsidRPr="005474D1">
        <w:rPr>
          <w:rFonts w:ascii="GHEA Grapalat" w:hAnsi="GHEA Grapalat"/>
          <w:i/>
          <w:sz w:val="20"/>
          <w:szCs w:val="20"/>
        </w:rPr>
        <w:t xml:space="preserve"> в виде заключенного в одностороннем порядке </w:t>
      </w:r>
      <w:r w:rsidR="00A9694C" w:rsidRPr="005474D1">
        <w:rPr>
          <w:rFonts w:ascii="GHEA Grapalat" w:hAnsi="GHEA Grapalat"/>
          <w:i/>
          <w:sz w:val="20"/>
          <w:szCs w:val="20"/>
        </w:rPr>
        <w:t>за</w:t>
      </w:r>
      <w:r w:rsidR="00180134" w:rsidRPr="005474D1">
        <w:rPr>
          <w:rFonts w:ascii="GHEA Grapalat" w:hAnsi="GHEA Grapalat"/>
          <w:i/>
          <w:sz w:val="20"/>
          <w:szCs w:val="20"/>
        </w:rPr>
        <w:t>явления - в виде неустойки или наличных денег</w:t>
      </w:r>
      <w:r w:rsidR="006D7219" w:rsidRPr="005474D1">
        <w:rPr>
          <w:rFonts w:ascii="GHEA Grapalat" w:hAnsi="GHEA Grapalat"/>
          <w:i/>
          <w:sz w:val="20"/>
          <w:szCs w:val="20"/>
        </w:rPr>
        <w:t>. Если на момент возникновения правомочия по заключению договора</w:t>
      </w:r>
    </w:p>
    <w:p w:rsidR="006D7219" w:rsidRPr="005474D1" w:rsidRDefault="006D7219" w:rsidP="00BB3286">
      <w:pPr>
        <w:widowControl w:val="0"/>
        <w:tabs>
          <w:tab w:val="left" w:pos="1276"/>
        </w:tabs>
        <w:jc w:val="both"/>
        <w:rPr>
          <w:rFonts w:ascii="GHEA Grapalat" w:hAnsi="GHEA Grapalat"/>
          <w:i/>
          <w:sz w:val="20"/>
          <w:szCs w:val="20"/>
        </w:rPr>
      </w:pPr>
      <w:r w:rsidRPr="005474D1">
        <w:rPr>
          <w:rFonts w:ascii="GHEA Grapalat" w:hAnsi="GHEA Grapalat"/>
          <w:i/>
          <w:sz w:val="20"/>
          <w:szCs w:val="20"/>
        </w:rPr>
        <w:t xml:space="preserve">- финансовые средства предусмотрены, то квалификационное обеспечение </w:t>
      </w:r>
      <w:r w:rsidR="00A9694C" w:rsidRPr="005474D1">
        <w:rPr>
          <w:rFonts w:ascii="GHEA Grapalat" w:hAnsi="GHEA Grapalat"/>
          <w:i/>
          <w:sz w:val="20"/>
          <w:szCs w:val="20"/>
        </w:rPr>
        <w:t>по</w:t>
      </w:r>
      <w:r w:rsidRPr="005474D1">
        <w:rPr>
          <w:rFonts w:ascii="GHEA Grapalat" w:hAnsi="GHEA Grapalat"/>
          <w:i/>
          <w:sz w:val="20"/>
          <w:szCs w:val="20"/>
        </w:rPr>
        <w:t xml:space="preserve"> части выделенных финансовых средств представляется в виде банковской гарантии, а </w:t>
      </w:r>
      <w:r w:rsidR="00661E7D" w:rsidRPr="005474D1">
        <w:rPr>
          <w:rFonts w:ascii="GHEA Grapalat" w:hAnsi="GHEA Grapalat"/>
          <w:i/>
          <w:sz w:val="20"/>
          <w:szCs w:val="20"/>
        </w:rPr>
        <w:t>по</w:t>
      </w:r>
      <w:r w:rsidRPr="005474D1">
        <w:rPr>
          <w:rFonts w:ascii="GHEA Grapalat" w:hAnsi="GHEA Grapalat"/>
          <w:i/>
          <w:sz w:val="20"/>
          <w:szCs w:val="20"/>
        </w:rPr>
        <w:t xml:space="preserve"> части требуемых в дальнейшем финансовых средств-в </w:t>
      </w:r>
      <w:r w:rsidR="00661E7D" w:rsidRPr="005474D1">
        <w:rPr>
          <w:rFonts w:ascii="GHEA Grapalat" w:hAnsi="GHEA Grapalat"/>
          <w:i/>
          <w:sz w:val="20"/>
          <w:szCs w:val="20"/>
        </w:rPr>
        <w:t xml:space="preserve">виде </w:t>
      </w:r>
      <w:r w:rsidRPr="005474D1">
        <w:rPr>
          <w:rFonts w:ascii="GHEA Grapalat" w:hAnsi="GHEA Grapalat"/>
          <w:i/>
          <w:sz w:val="20"/>
          <w:szCs w:val="20"/>
        </w:rPr>
        <w:t>утвержденного</w:t>
      </w:r>
      <w:r w:rsidR="00661E7D" w:rsidRPr="005474D1">
        <w:rPr>
          <w:rFonts w:ascii="GHEA Grapalat" w:hAnsi="GHEA Grapalat"/>
          <w:i/>
          <w:sz w:val="20"/>
          <w:szCs w:val="20"/>
        </w:rPr>
        <w:t xml:space="preserve"> в</w:t>
      </w:r>
      <w:r w:rsidRPr="005474D1">
        <w:rPr>
          <w:rFonts w:ascii="GHEA Grapalat" w:hAnsi="GHEA Grapalat"/>
          <w:i/>
          <w:sz w:val="20"/>
          <w:szCs w:val="20"/>
        </w:rPr>
        <w:t xml:space="preserve"> </w:t>
      </w:r>
      <w:r w:rsidR="00661E7D" w:rsidRPr="005474D1">
        <w:rPr>
          <w:rFonts w:ascii="GHEA Grapalat" w:hAnsi="GHEA Grapalat"/>
          <w:i/>
          <w:sz w:val="20"/>
          <w:szCs w:val="20"/>
        </w:rPr>
        <w:t xml:space="preserve">одностороннем порядке </w:t>
      </w:r>
      <w:r w:rsidRPr="005474D1">
        <w:rPr>
          <w:rFonts w:ascii="GHEA Grapalat" w:hAnsi="GHEA Grapalat"/>
          <w:i/>
          <w:sz w:val="20"/>
          <w:szCs w:val="20"/>
        </w:rPr>
        <w:t>заявления-в виде неустойки или наличных денег</w:t>
      </w:r>
      <w:r w:rsidR="006F58E6" w:rsidRPr="005474D1">
        <w:rPr>
          <w:rFonts w:ascii="GHEA Grapalat" w:hAnsi="GHEA Grapalat"/>
          <w:i/>
          <w:sz w:val="20"/>
          <w:szCs w:val="20"/>
        </w:rPr>
        <w:t>.</w:t>
      </w:r>
    </w:p>
    <w:p w:rsidR="006F58E6" w:rsidRPr="005474D1" w:rsidRDefault="006F58E6" w:rsidP="008A7430">
      <w:pPr>
        <w:widowControl w:val="0"/>
        <w:tabs>
          <w:tab w:val="left" w:pos="1276"/>
        </w:tabs>
        <w:jc w:val="both"/>
        <w:rPr>
          <w:rFonts w:ascii="GHEA Grapalat" w:hAnsi="GHEA Grapalat"/>
          <w:i/>
          <w:sz w:val="20"/>
          <w:szCs w:val="20"/>
        </w:rPr>
      </w:pPr>
      <w:r w:rsidRPr="005474D1">
        <w:rPr>
          <w:rFonts w:ascii="GHEA Grapalat" w:hAnsi="GHEA Grapalat"/>
          <w:i/>
          <w:sz w:val="20"/>
          <w:szCs w:val="20"/>
        </w:rPr>
        <w:t>Обеспечение квалификации, представленное в виде наличных денег, должно быть перечислено на казначейский счет</w:t>
      </w:r>
      <w:r w:rsidRPr="005474D1">
        <w:rPr>
          <w:rFonts w:ascii="Courier New" w:hAnsi="Courier New" w:cs="Courier New"/>
          <w:i/>
          <w:sz w:val="20"/>
          <w:szCs w:val="20"/>
        </w:rPr>
        <w:t> </w:t>
      </w:r>
      <w:r w:rsidRPr="005474D1">
        <w:rPr>
          <w:rFonts w:ascii="GHEA Grapalat" w:hAnsi="GHEA Grapalat"/>
          <w:i/>
          <w:sz w:val="20"/>
          <w:szCs w:val="20"/>
        </w:rPr>
        <w:t>"900008000664", открытый в Центральном казначействе на имя уполномоченного органа</w:t>
      </w:r>
      <w:r w:rsidR="00D32092" w:rsidRPr="005474D1">
        <w:rPr>
          <w:rFonts w:ascii="GHEA Grapalat" w:hAnsi="GHEA Grapalat"/>
          <w:i/>
          <w:sz w:val="20"/>
          <w:szCs w:val="20"/>
        </w:rPr>
        <w:t>:</w:t>
      </w:r>
    </w:p>
    <w:p w:rsidR="00D32092" w:rsidRPr="005474D1" w:rsidRDefault="00D32092" w:rsidP="00BB3286">
      <w:pPr>
        <w:widowControl w:val="0"/>
        <w:tabs>
          <w:tab w:val="left" w:pos="1276"/>
        </w:tabs>
        <w:jc w:val="both"/>
        <w:rPr>
          <w:rFonts w:ascii="GHEA Grapalat" w:hAnsi="GHEA Grapalat" w:cs="Sylfaen"/>
          <w:i/>
          <w:sz w:val="20"/>
          <w:szCs w:val="20"/>
        </w:rPr>
      </w:pPr>
      <w:r w:rsidRPr="005474D1">
        <w:rPr>
          <w:rFonts w:ascii="GHEA Grapalat" w:hAnsi="GHEA Grapalat" w:cs="Sylfaen"/>
          <w:i/>
          <w:sz w:val="20"/>
          <w:szCs w:val="20"/>
        </w:rPr>
        <w:t>-предусмотренные финансовые средства превышают 10 млн. драмов, однако для полного выполнения договора и в дальнейшем требуются финансовые средства, то обеспечение договора, по части выделенных финансовых средств, представляется в виде банковской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F0732" w:rsidRPr="005474D1" w:rsidRDefault="00030D40" w:rsidP="00BB3286">
      <w:pPr>
        <w:widowControl w:val="0"/>
        <w:tabs>
          <w:tab w:val="left" w:pos="1276"/>
        </w:tabs>
        <w:jc w:val="both"/>
        <w:rPr>
          <w:rFonts w:ascii="GHEA Grapalat" w:hAnsi="GHEA Grapalat"/>
          <w:i/>
          <w:sz w:val="20"/>
          <w:szCs w:val="20"/>
        </w:rPr>
      </w:pPr>
      <w:r w:rsidRPr="005474D1">
        <w:rPr>
          <w:rFonts w:ascii="GHEA Grapalat" w:hAnsi="GHEA Grapalat"/>
          <w:i/>
          <w:sz w:val="20"/>
          <w:szCs w:val="20"/>
        </w:rPr>
        <w:t>10.</w:t>
      </w:r>
      <w:r w:rsidR="00DF09E7" w:rsidRPr="005474D1">
        <w:rPr>
          <w:rFonts w:ascii="GHEA Grapalat" w:hAnsi="GHEA Grapalat"/>
          <w:i/>
          <w:sz w:val="20"/>
          <w:szCs w:val="20"/>
        </w:rPr>
        <w:t>5</w:t>
      </w:r>
      <w:r w:rsidR="003E194D" w:rsidRPr="005474D1">
        <w:rPr>
          <w:rFonts w:ascii="GHEA Grapalat" w:hAnsi="GHEA Grapalat"/>
          <w:i/>
          <w:sz w:val="20"/>
          <w:szCs w:val="20"/>
        </w:rPr>
        <w:t>.</w:t>
      </w:r>
      <w:r w:rsidRPr="005474D1">
        <w:rPr>
          <w:rFonts w:ascii="GHEA Grapalat" w:hAnsi="GHEA Grapalat"/>
          <w:i/>
          <w:sz w:val="20"/>
          <w:szCs w:val="20"/>
        </w:rPr>
        <w:t xml:space="preserve">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w:t>
      </w:r>
    </w:p>
    <w:p w:rsidR="005162B1" w:rsidRPr="005474D1" w:rsidRDefault="00030D40" w:rsidP="00BB3286">
      <w:pPr>
        <w:widowControl w:val="0"/>
        <w:tabs>
          <w:tab w:val="left" w:pos="1276"/>
        </w:tabs>
        <w:jc w:val="both"/>
        <w:rPr>
          <w:rFonts w:ascii="GHEA Grapalat" w:hAnsi="GHEA Grapalat"/>
          <w:i/>
          <w:sz w:val="20"/>
          <w:szCs w:val="20"/>
        </w:rPr>
      </w:pPr>
      <w:r w:rsidRPr="005474D1">
        <w:rPr>
          <w:rFonts w:ascii="GHEA Grapalat" w:hAnsi="GHEA Grapalat"/>
          <w:i/>
          <w:sz w:val="20"/>
          <w:szCs w:val="20"/>
        </w:rPr>
        <w:t>10.</w:t>
      </w:r>
      <w:r w:rsidR="00401B30" w:rsidRPr="005474D1">
        <w:rPr>
          <w:rFonts w:ascii="GHEA Grapalat" w:hAnsi="GHEA Grapalat"/>
          <w:i/>
          <w:sz w:val="20"/>
          <w:szCs w:val="20"/>
        </w:rPr>
        <w:t>6</w:t>
      </w:r>
      <w:r w:rsidR="003E194D" w:rsidRPr="005474D1">
        <w:rPr>
          <w:rFonts w:ascii="GHEA Grapalat" w:hAnsi="GHEA Grapalat"/>
          <w:i/>
          <w:sz w:val="20"/>
          <w:szCs w:val="20"/>
        </w:rPr>
        <w:t>.</w:t>
      </w:r>
      <w:r w:rsidR="008F0732" w:rsidRPr="005474D1">
        <w:rPr>
          <w:rFonts w:ascii="GHEA Grapalat" w:hAnsi="GHEA Grapalat"/>
          <w:i/>
          <w:sz w:val="20"/>
          <w:szCs w:val="20"/>
        </w:rPr>
        <w:t xml:space="preserve"> </w:t>
      </w:r>
      <w:r w:rsidRPr="005474D1">
        <w:rPr>
          <w:rFonts w:ascii="GHEA Grapalat" w:hAnsi="GHEA Grapalat"/>
          <w:i/>
          <w:sz w:val="20"/>
          <w:szCs w:val="20"/>
        </w:rPr>
        <w:t>Если в рамках процедуры закупки, организованной по лотам</w:t>
      </w:r>
      <w:r w:rsidR="00DC14CE" w:rsidRPr="005474D1">
        <w:rPr>
          <w:rFonts w:ascii="GHEA Grapalat" w:hAnsi="GHEA Grapalat"/>
          <w:i/>
          <w:sz w:val="20"/>
          <w:szCs w:val="20"/>
        </w:rPr>
        <w:t xml:space="preserve"> </w:t>
      </w:r>
      <w:r w:rsidR="00125AA6" w:rsidRPr="005474D1">
        <w:rPr>
          <w:rFonts w:ascii="GHEA Grapalat" w:hAnsi="GHEA Grapalat"/>
          <w:i/>
          <w:sz w:val="20"/>
          <w:szCs w:val="20"/>
        </w:rPr>
        <w:t>заключенный договор расторгается по части какого-либо лота вследствие его неисполнения или ненадлежащего исполнения, то обеспечени</w:t>
      </w:r>
      <w:r w:rsidR="00DC14CE" w:rsidRPr="005474D1">
        <w:rPr>
          <w:rFonts w:ascii="GHEA Grapalat" w:hAnsi="GHEA Grapalat"/>
          <w:i/>
          <w:sz w:val="20"/>
          <w:szCs w:val="20"/>
        </w:rPr>
        <w:t>я квалификации и</w:t>
      </w:r>
      <w:r w:rsidR="00125AA6" w:rsidRPr="005474D1">
        <w:rPr>
          <w:rFonts w:ascii="GHEA Grapalat" w:hAnsi="GHEA Grapalat"/>
          <w:i/>
          <w:sz w:val="20"/>
          <w:szCs w:val="20"/>
        </w:rPr>
        <w:t xml:space="preserve"> договора выплачива</w:t>
      </w:r>
      <w:r w:rsidR="00DC14CE" w:rsidRPr="005474D1">
        <w:rPr>
          <w:rFonts w:ascii="GHEA Grapalat" w:hAnsi="GHEA Grapalat"/>
          <w:i/>
          <w:sz w:val="20"/>
          <w:szCs w:val="20"/>
        </w:rPr>
        <w:t>ю</w:t>
      </w:r>
      <w:r w:rsidR="00125AA6" w:rsidRPr="005474D1">
        <w:rPr>
          <w:rFonts w:ascii="GHEA Grapalat" w:hAnsi="GHEA Grapalat"/>
          <w:i/>
          <w:sz w:val="20"/>
          <w:szCs w:val="20"/>
        </w:rPr>
        <w:t>тся в размере суммы, исчисленной только за этот лот</w:t>
      </w:r>
      <w:r w:rsidR="00DC14CE" w:rsidRPr="005474D1">
        <w:rPr>
          <w:rFonts w:ascii="GHEA Grapalat" w:hAnsi="GHEA Grapalat"/>
          <w:i/>
          <w:sz w:val="20"/>
          <w:szCs w:val="20"/>
        </w:rPr>
        <w:t>.</w:t>
      </w:r>
    </w:p>
    <w:p w:rsidR="005162B1" w:rsidRPr="005474D1" w:rsidRDefault="005162B1" w:rsidP="00BC5174">
      <w:pPr>
        <w:widowControl w:val="0"/>
        <w:tabs>
          <w:tab w:val="left" w:pos="1134"/>
        </w:tabs>
        <w:jc w:val="both"/>
        <w:rPr>
          <w:rFonts w:ascii="GHEA Grapalat" w:hAnsi="GHEA Grapalat"/>
          <w:i/>
          <w:sz w:val="20"/>
          <w:szCs w:val="20"/>
        </w:rPr>
      </w:pPr>
    </w:p>
    <w:p w:rsidR="00096865" w:rsidRPr="005474D1" w:rsidRDefault="005066AC" w:rsidP="005066AC">
      <w:pPr>
        <w:rPr>
          <w:rFonts w:ascii="GHEA Grapalat" w:hAnsi="GHEA Grapalat"/>
          <w:b/>
          <w:sz w:val="20"/>
          <w:szCs w:val="20"/>
        </w:rPr>
      </w:pPr>
      <w:r w:rsidRPr="005474D1">
        <w:rPr>
          <w:rFonts w:ascii="GHEA Grapalat" w:hAnsi="GHEA Grapalat"/>
          <w:b/>
          <w:sz w:val="20"/>
          <w:szCs w:val="20"/>
        </w:rPr>
        <w:t xml:space="preserve">                           </w:t>
      </w:r>
      <w:r w:rsidR="008D5016" w:rsidRPr="005474D1">
        <w:rPr>
          <w:rFonts w:ascii="GHEA Grapalat" w:hAnsi="GHEA Grapalat"/>
          <w:b/>
          <w:sz w:val="20"/>
          <w:szCs w:val="20"/>
        </w:rPr>
        <w:t>11. ОБЪЯВЛЕНИЕ ПРОЦЕДУРЫ НЕСОСТОЯВШЕЙСЯ</w:t>
      </w:r>
    </w:p>
    <w:p w:rsidR="003D5CAF" w:rsidRPr="005474D1" w:rsidRDefault="003D5CAF" w:rsidP="005066AC">
      <w:pPr>
        <w:rPr>
          <w:rFonts w:ascii="GHEA Grapalat" w:hAnsi="GHEA Grapalat" w:cs="Arial"/>
          <w:b/>
          <w:sz w:val="20"/>
          <w:szCs w:val="20"/>
        </w:rPr>
      </w:pPr>
    </w:p>
    <w:p w:rsidR="00096865" w:rsidRPr="005474D1" w:rsidRDefault="00096865" w:rsidP="00BC5174">
      <w:pPr>
        <w:widowControl w:val="0"/>
        <w:tabs>
          <w:tab w:val="left" w:pos="1276"/>
        </w:tabs>
        <w:jc w:val="both"/>
        <w:rPr>
          <w:rFonts w:ascii="GHEA Grapalat" w:hAnsi="GHEA Grapalat" w:cs="Sylfaen"/>
          <w:i/>
          <w:sz w:val="20"/>
          <w:szCs w:val="20"/>
        </w:rPr>
      </w:pPr>
      <w:r w:rsidRPr="005474D1">
        <w:rPr>
          <w:rFonts w:ascii="GHEA Grapalat" w:hAnsi="GHEA Grapalat"/>
          <w:i/>
          <w:sz w:val="20"/>
          <w:szCs w:val="20"/>
        </w:rPr>
        <w:t>11.1</w:t>
      </w:r>
      <w:r w:rsidR="00801AC7" w:rsidRPr="005474D1">
        <w:rPr>
          <w:rFonts w:ascii="GHEA Grapalat" w:hAnsi="GHEA Grapalat"/>
          <w:i/>
          <w:sz w:val="20"/>
          <w:szCs w:val="20"/>
        </w:rPr>
        <w:t>.</w:t>
      </w:r>
      <w:r w:rsidRPr="005474D1">
        <w:rPr>
          <w:rFonts w:ascii="GHEA Grapalat" w:hAnsi="GHEA Grapalat"/>
          <w:i/>
          <w:sz w:val="20"/>
          <w:szCs w:val="20"/>
        </w:rPr>
        <w:t>Согласно статье 37 Закона, Комиссия объявляет настоящую процедуру несостоявшейся, если:</w:t>
      </w:r>
    </w:p>
    <w:p w:rsidR="00096865" w:rsidRPr="005474D1" w:rsidRDefault="00096865" w:rsidP="00BC5174">
      <w:pPr>
        <w:widowControl w:val="0"/>
        <w:tabs>
          <w:tab w:val="left" w:pos="1134"/>
        </w:tabs>
        <w:jc w:val="both"/>
        <w:rPr>
          <w:rFonts w:ascii="GHEA Grapalat" w:hAnsi="GHEA Grapalat" w:cs="Sylfaen"/>
          <w:i/>
          <w:sz w:val="20"/>
          <w:szCs w:val="20"/>
        </w:rPr>
      </w:pPr>
      <w:r w:rsidRPr="005474D1">
        <w:rPr>
          <w:rFonts w:ascii="GHEA Grapalat" w:hAnsi="GHEA Grapalat"/>
          <w:i/>
          <w:sz w:val="20"/>
          <w:szCs w:val="20"/>
        </w:rPr>
        <w:t>1)ни одна из заявок не соответствует условиям приглашения;</w:t>
      </w:r>
    </w:p>
    <w:p w:rsidR="00096865" w:rsidRPr="005474D1" w:rsidRDefault="00096865" w:rsidP="00BC5174">
      <w:pPr>
        <w:widowControl w:val="0"/>
        <w:tabs>
          <w:tab w:val="left" w:pos="1134"/>
        </w:tabs>
        <w:jc w:val="both"/>
        <w:rPr>
          <w:rFonts w:ascii="GHEA Grapalat" w:hAnsi="GHEA Grapalat" w:cs="Sylfaen"/>
          <w:i/>
          <w:sz w:val="20"/>
          <w:szCs w:val="20"/>
        </w:rPr>
      </w:pPr>
      <w:r w:rsidRPr="005474D1">
        <w:rPr>
          <w:rFonts w:ascii="GHEA Grapalat" w:hAnsi="GHEA Grapalat"/>
          <w:i/>
          <w:sz w:val="20"/>
          <w:szCs w:val="20"/>
        </w:rPr>
        <w:t xml:space="preserve">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w:t>
      </w:r>
      <w:r w:rsidRPr="005474D1">
        <w:rPr>
          <w:rFonts w:ascii="GHEA Grapalat" w:hAnsi="GHEA Grapalat"/>
          <w:i/>
          <w:sz w:val="20"/>
          <w:szCs w:val="20"/>
        </w:rPr>
        <w:lastRenderedPageBreak/>
        <w:t>заказчиков — на основании решения руководителя уполномоченного органа, осуществляющего общее управление, а в случае фондов</w:t>
      </w:r>
      <w:r w:rsidR="00801AC7" w:rsidRPr="005474D1">
        <w:rPr>
          <w:rFonts w:ascii="Courier New" w:hAnsi="Courier New" w:cs="Courier New"/>
          <w:i/>
          <w:sz w:val="20"/>
          <w:szCs w:val="20"/>
          <w:lang w:val="en-US"/>
        </w:rPr>
        <w:t> </w:t>
      </w:r>
      <w:r w:rsidRPr="005474D1">
        <w:rPr>
          <w:rFonts w:ascii="GHEA Grapalat" w:hAnsi="GHEA Grapalat"/>
          <w:i/>
          <w:sz w:val="20"/>
          <w:szCs w:val="20"/>
        </w:rPr>
        <w:t>— Совета попечителей</w:t>
      </w:r>
      <w:r w:rsidR="0027573B" w:rsidRPr="005474D1">
        <w:rPr>
          <w:rStyle w:val="FootnoteReference"/>
          <w:rFonts w:ascii="GHEA Grapalat" w:hAnsi="GHEA Grapalat"/>
          <w:i/>
          <w:sz w:val="20"/>
          <w:szCs w:val="20"/>
        </w:rPr>
        <w:footnoteReference w:customMarkFollows="1" w:id="6"/>
        <w:t>14</w:t>
      </w:r>
      <w:r w:rsidRPr="005474D1">
        <w:rPr>
          <w:rFonts w:ascii="GHEA Grapalat" w:hAnsi="GHEA Grapalat"/>
          <w:i/>
          <w:sz w:val="20"/>
          <w:szCs w:val="20"/>
        </w:rPr>
        <w:t>.</w:t>
      </w:r>
    </w:p>
    <w:p w:rsidR="00096865" w:rsidRPr="005474D1" w:rsidRDefault="00096865" w:rsidP="00BC5174">
      <w:pPr>
        <w:widowControl w:val="0"/>
        <w:tabs>
          <w:tab w:val="left" w:pos="1134"/>
        </w:tabs>
        <w:jc w:val="both"/>
        <w:rPr>
          <w:rFonts w:ascii="GHEA Grapalat" w:hAnsi="GHEA Grapalat" w:cs="Sylfaen"/>
          <w:i/>
          <w:sz w:val="20"/>
          <w:szCs w:val="20"/>
        </w:rPr>
      </w:pPr>
      <w:r w:rsidRPr="005474D1">
        <w:rPr>
          <w:rFonts w:ascii="GHEA Grapalat" w:hAnsi="GHEA Grapalat"/>
          <w:i/>
          <w:sz w:val="20"/>
          <w:szCs w:val="20"/>
        </w:rPr>
        <w:t>3)не подано ни одной заявки;</w:t>
      </w:r>
    </w:p>
    <w:p w:rsidR="00096865" w:rsidRPr="005474D1" w:rsidRDefault="00096865" w:rsidP="00BC5174">
      <w:pPr>
        <w:widowControl w:val="0"/>
        <w:tabs>
          <w:tab w:val="left" w:pos="1134"/>
        </w:tabs>
        <w:jc w:val="both"/>
        <w:rPr>
          <w:rFonts w:ascii="GHEA Grapalat" w:hAnsi="GHEA Grapalat"/>
          <w:i/>
          <w:sz w:val="20"/>
          <w:szCs w:val="20"/>
        </w:rPr>
      </w:pPr>
      <w:r w:rsidRPr="005474D1">
        <w:rPr>
          <w:rFonts w:ascii="GHEA Grapalat" w:hAnsi="GHEA Grapalat"/>
          <w:i/>
          <w:sz w:val="20"/>
          <w:szCs w:val="20"/>
        </w:rPr>
        <w:t>4)договор не заключается.</w:t>
      </w:r>
    </w:p>
    <w:p w:rsidR="00CA1C11" w:rsidRPr="005474D1" w:rsidRDefault="00731D26" w:rsidP="00BC5174">
      <w:pPr>
        <w:widowControl w:val="0"/>
        <w:tabs>
          <w:tab w:val="left" w:pos="1276"/>
        </w:tabs>
        <w:jc w:val="both"/>
        <w:rPr>
          <w:rFonts w:ascii="GHEA Grapalat" w:hAnsi="GHEA Grapalat" w:cs="Sylfaen"/>
          <w:i/>
          <w:sz w:val="20"/>
          <w:szCs w:val="20"/>
        </w:rPr>
      </w:pPr>
      <w:r w:rsidRPr="005474D1">
        <w:rPr>
          <w:rFonts w:ascii="GHEA Grapalat" w:hAnsi="GHEA Grapalat"/>
          <w:i/>
          <w:sz w:val="20"/>
          <w:szCs w:val="20"/>
        </w:rPr>
        <w:t>11.2</w:t>
      </w:r>
      <w:r w:rsidR="007642C2" w:rsidRPr="005474D1">
        <w:rPr>
          <w:rFonts w:ascii="GHEA Grapalat" w:hAnsi="GHEA Grapalat"/>
          <w:i/>
          <w:sz w:val="20"/>
          <w:szCs w:val="20"/>
        </w:rPr>
        <w:t>.</w:t>
      </w:r>
      <w:r w:rsidRPr="005474D1">
        <w:rPr>
          <w:rFonts w:ascii="GHEA Grapalat" w:hAnsi="GHEA Grapalat"/>
          <w:i/>
          <w:sz w:val="20"/>
          <w:szCs w:val="20"/>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D746CA" w:rsidRPr="005474D1" w:rsidRDefault="00D746CA" w:rsidP="00D746CA">
      <w:pPr>
        <w:rPr>
          <w:rFonts w:ascii="GHEA Grapalat" w:hAnsi="GHEA Grapalat"/>
          <w:b/>
          <w:i/>
          <w:sz w:val="20"/>
          <w:szCs w:val="20"/>
        </w:rPr>
      </w:pPr>
    </w:p>
    <w:p w:rsidR="00096865" w:rsidRPr="005474D1" w:rsidRDefault="008D5016" w:rsidP="00D746CA">
      <w:pPr>
        <w:jc w:val="center"/>
        <w:rPr>
          <w:rFonts w:ascii="GHEA Grapalat" w:hAnsi="GHEA Grapalat"/>
          <w:b/>
          <w:i/>
          <w:sz w:val="20"/>
          <w:szCs w:val="20"/>
        </w:rPr>
      </w:pPr>
      <w:r w:rsidRPr="005474D1">
        <w:rPr>
          <w:rFonts w:ascii="GHEA Grapalat" w:hAnsi="GHEA Grapalat"/>
          <w:b/>
          <w:sz w:val="20"/>
          <w:szCs w:val="20"/>
        </w:rPr>
        <w:t xml:space="preserve">12. ПРАВО УЧАСТНИКА И </w:t>
      </w:r>
      <w:r w:rsidR="008E3307" w:rsidRPr="005474D1">
        <w:rPr>
          <w:rFonts w:ascii="GHEA Grapalat" w:hAnsi="GHEA Grapalat"/>
          <w:b/>
          <w:sz w:val="20"/>
          <w:szCs w:val="20"/>
        </w:rPr>
        <w:t xml:space="preserve">ПОРЯДОК ОБЖАЛОВАНИЯ ИМ </w:t>
      </w:r>
      <w:r w:rsidR="00025A85" w:rsidRPr="005474D1">
        <w:rPr>
          <w:rFonts w:ascii="GHEA Grapalat" w:hAnsi="GHEA Grapalat"/>
          <w:b/>
          <w:sz w:val="20"/>
          <w:szCs w:val="20"/>
        </w:rPr>
        <w:br/>
      </w:r>
      <w:r w:rsidRPr="005474D1">
        <w:rPr>
          <w:rFonts w:ascii="GHEA Grapalat" w:hAnsi="GHEA Grapalat"/>
          <w:b/>
          <w:sz w:val="20"/>
          <w:szCs w:val="20"/>
        </w:rPr>
        <w:t>ДЕЙСТВИЙ И (ИЛИ) ПРИНЯТЫХ РЕШЕНИЙ, СВЯЗАННЫХ</w:t>
      </w:r>
      <w:r w:rsidR="00025A85" w:rsidRPr="005474D1">
        <w:rPr>
          <w:rFonts w:ascii="Courier New" w:hAnsi="Courier New" w:cs="Courier New"/>
          <w:b/>
          <w:sz w:val="20"/>
          <w:szCs w:val="20"/>
          <w:lang w:val="en-US"/>
        </w:rPr>
        <w:t> </w:t>
      </w:r>
      <w:r w:rsidRPr="005474D1">
        <w:rPr>
          <w:rFonts w:ascii="GHEA Grapalat" w:hAnsi="GHEA Grapalat"/>
          <w:b/>
          <w:sz w:val="20"/>
          <w:szCs w:val="20"/>
        </w:rPr>
        <w:t>С</w:t>
      </w:r>
      <w:r w:rsidR="00025A85" w:rsidRPr="005474D1">
        <w:rPr>
          <w:rFonts w:ascii="Courier New" w:hAnsi="Courier New" w:cs="Courier New"/>
          <w:b/>
          <w:sz w:val="20"/>
          <w:szCs w:val="20"/>
          <w:lang w:val="en-US"/>
        </w:rPr>
        <w:t> </w:t>
      </w:r>
      <w:r w:rsidRPr="005474D1">
        <w:rPr>
          <w:rFonts w:ascii="GHEA Grapalat" w:hAnsi="GHEA Grapalat"/>
          <w:b/>
          <w:sz w:val="20"/>
          <w:szCs w:val="20"/>
        </w:rPr>
        <w:t>ПРОЦЕССОМ ЗАКУПКИ</w:t>
      </w:r>
    </w:p>
    <w:p w:rsidR="00D746CA" w:rsidRPr="005474D1" w:rsidRDefault="00D746CA" w:rsidP="00D746CA">
      <w:pPr>
        <w:widowControl w:val="0"/>
        <w:tabs>
          <w:tab w:val="left" w:pos="1276"/>
        </w:tabs>
        <w:jc w:val="both"/>
        <w:rPr>
          <w:rFonts w:ascii="GHEA Grapalat" w:hAnsi="GHEA Grapalat"/>
          <w:i/>
          <w:sz w:val="20"/>
          <w:szCs w:val="20"/>
        </w:rPr>
      </w:pPr>
    </w:p>
    <w:p w:rsidR="00996C19" w:rsidRPr="005474D1" w:rsidRDefault="00996C19" w:rsidP="00D746CA">
      <w:pPr>
        <w:widowControl w:val="0"/>
        <w:tabs>
          <w:tab w:val="left" w:pos="1276"/>
        </w:tabs>
        <w:jc w:val="both"/>
        <w:rPr>
          <w:rFonts w:ascii="GHEA Grapalat" w:hAnsi="GHEA Grapalat" w:cs="Sylfaen"/>
          <w:i/>
          <w:sz w:val="20"/>
          <w:szCs w:val="20"/>
        </w:rPr>
      </w:pPr>
      <w:r w:rsidRPr="005474D1">
        <w:rPr>
          <w:rFonts w:ascii="GHEA Grapalat" w:hAnsi="GHEA Grapalat"/>
          <w:i/>
          <w:sz w:val="20"/>
          <w:szCs w:val="20"/>
        </w:rPr>
        <w:t>12.1</w:t>
      </w:r>
      <w:r w:rsidR="00D746CA" w:rsidRPr="005474D1">
        <w:rPr>
          <w:rFonts w:ascii="GHEA Grapalat" w:hAnsi="GHEA Grapalat"/>
          <w:i/>
          <w:sz w:val="20"/>
          <w:szCs w:val="20"/>
        </w:rPr>
        <w:t>.</w:t>
      </w:r>
      <w:r w:rsidRPr="005474D1">
        <w:rPr>
          <w:rFonts w:ascii="GHEA Grapalat" w:hAnsi="GHEA Grapalat"/>
          <w:i/>
          <w:sz w:val="20"/>
          <w:szCs w:val="20"/>
        </w:rPr>
        <w:t xml:space="preserve">Каждое лицо имеет право на обжалование действий (бездействия) и решений заказчика, Комиссии и лица, рассматривающего </w:t>
      </w:r>
      <w:r w:rsidR="008602B6" w:rsidRPr="005474D1">
        <w:rPr>
          <w:rFonts w:ascii="GHEA Grapalat" w:hAnsi="GHEA Grapalat"/>
          <w:i/>
          <w:sz w:val="20"/>
          <w:szCs w:val="20"/>
        </w:rPr>
        <w:t>связанные с закупками жалобы.</w:t>
      </w:r>
    </w:p>
    <w:p w:rsidR="00996C19" w:rsidRPr="005474D1" w:rsidRDefault="00996C19" w:rsidP="00D746CA">
      <w:pPr>
        <w:widowControl w:val="0"/>
        <w:tabs>
          <w:tab w:val="left" w:pos="1276"/>
        </w:tabs>
        <w:jc w:val="both"/>
        <w:rPr>
          <w:rFonts w:ascii="GHEA Grapalat" w:hAnsi="GHEA Grapalat" w:cs="Sylfaen"/>
          <w:i/>
          <w:sz w:val="20"/>
          <w:szCs w:val="20"/>
        </w:rPr>
      </w:pPr>
      <w:r w:rsidRPr="005474D1">
        <w:rPr>
          <w:rFonts w:ascii="GHEA Grapalat" w:hAnsi="GHEA Grapalat"/>
          <w:i/>
          <w:sz w:val="20"/>
          <w:szCs w:val="20"/>
        </w:rPr>
        <w:t>12.2</w:t>
      </w:r>
      <w:r w:rsidR="00D746CA" w:rsidRPr="005474D1">
        <w:rPr>
          <w:rFonts w:ascii="GHEA Grapalat" w:hAnsi="GHEA Grapalat"/>
          <w:i/>
          <w:sz w:val="20"/>
          <w:szCs w:val="20"/>
        </w:rPr>
        <w:t>.</w:t>
      </w:r>
      <w:r w:rsidRPr="005474D1">
        <w:rPr>
          <w:rFonts w:ascii="GHEA Grapalat" w:hAnsi="GHEA Grapalat"/>
          <w:i/>
          <w:sz w:val="20"/>
          <w:szCs w:val="20"/>
        </w:rPr>
        <w:t>Отношения, связанные с закупками, в том числе</w:t>
      </w:r>
      <w:r w:rsidR="00AA7117" w:rsidRPr="005474D1">
        <w:rPr>
          <w:rFonts w:ascii="GHEA Grapalat" w:hAnsi="GHEA Grapalat"/>
          <w:i/>
          <w:sz w:val="20"/>
          <w:szCs w:val="20"/>
        </w:rPr>
        <w:t xml:space="preserve"> </w:t>
      </w:r>
      <w:r w:rsidRPr="005474D1">
        <w:rPr>
          <w:rFonts w:ascii="GHEA Grapalat" w:hAnsi="GHEA Grapalat"/>
          <w:i/>
          <w:sz w:val="20"/>
          <w:szCs w:val="20"/>
        </w:rPr>
        <w:t>с рассмотрением жалобы, не являются административными и регулируются законодательством, регулирующим гражданско-правовые отношения Республики Армения.</w:t>
      </w:r>
    </w:p>
    <w:p w:rsidR="00996C19" w:rsidRPr="005474D1" w:rsidRDefault="00996C19" w:rsidP="00D746CA">
      <w:pPr>
        <w:widowControl w:val="0"/>
        <w:tabs>
          <w:tab w:val="left" w:pos="1276"/>
        </w:tabs>
        <w:jc w:val="both"/>
        <w:rPr>
          <w:rFonts w:ascii="GHEA Grapalat" w:hAnsi="GHEA Grapalat" w:cs="Sylfaen"/>
          <w:i/>
          <w:sz w:val="20"/>
          <w:szCs w:val="20"/>
        </w:rPr>
      </w:pPr>
      <w:r w:rsidRPr="005474D1">
        <w:rPr>
          <w:rFonts w:ascii="GHEA Grapalat" w:hAnsi="GHEA Grapalat"/>
          <w:i/>
          <w:sz w:val="20"/>
          <w:szCs w:val="20"/>
        </w:rPr>
        <w:t>12.3</w:t>
      </w:r>
      <w:r w:rsidR="00D746CA" w:rsidRPr="005474D1">
        <w:rPr>
          <w:rFonts w:ascii="GHEA Grapalat" w:hAnsi="GHEA Grapalat"/>
          <w:i/>
          <w:sz w:val="20"/>
          <w:szCs w:val="20"/>
        </w:rPr>
        <w:t>.</w:t>
      </w:r>
      <w:r w:rsidRPr="005474D1">
        <w:rPr>
          <w:rFonts w:ascii="GHEA Grapalat" w:hAnsi="GHEA Grapalat"/>
          <w:i/>
          <w:sz w:val="20"/>
          <w:szCs w:val="20"/>
        </w:rPr>
        <w:t>Каждое лицо согласно Закону имеет право:</w:t>
      </w:r>
    </w:p>
    <w:p w:rsidR="00D51669" w:rsidRPr="005474D1" w:rsidRDefault="00996C19" w:rsidP="00D746CA">
      <w:pPr>
        <w:widowControl w:val="0"/>
        <w:tabs>
          <w:tab w:val="left" w:pos="1134"/>
        </w:tabs>
        <w:jc w:val="both"/>
        <w:rPr>
          <w:rFonts w:ascii="GHEA Grapalat" w:hAnsi="GHEA Grapalat"/>
          <w:i/>
          <w:sz w:val="20"/>
          <w:szCs w:val="20"/>
        </w:rPr>
      </w:pPr>
      <w:r w:rsidRPr="005474D1">
        <w:rPr>
          <w:rFonts w:ascii="GHEA Grapalat" w:hAnsi="GHEA Grapalat"/>
          <w:i/>
          <w:sz w:val="20"/>
          <w:szCs w:val="20"/>
        </w:rPr>
        <w:t xml:space="preserve">1)на обжалование до заключения договора действий (бездействия) и решений заказчика и Комиссии лицу, рассматривающему </w:t>
      </w:r>
      <w:r w:rsidR="00D51669" w:rsidRPr="005474D1">
        <w:rPr>
          <w:rFonts w:ascii="GHEA Grapalat" w:hAnsi="GHEA Grapalat"/>
          <w:i/>
          <w:sz w:val="20"/>
          <w:szCs w:val="20"/>
        </w:rPr>
        <w:t>связанные с закупками жалобы.</w:t>
      </w:r>
      <w:r w:rsidR="00D51669" w:rsidRPr="005474D1">
        <w:rPr>
          <w:rFonts w:ascii="GHEA Grapalat" w:hAnsi="GHEA Grapalat"/>
          <w:i/>
          <w:sz w:val="20"/>
          <w:szCs w:val="20"/>
          <w:lang w:val="hy-AM"/>
        </w:rPr>
        <w:t xml:space="preserve"> </w:t>
      </w:r>
      <w:r w:rsidR="00D51669" w:rsidRPr="005474D1">
        <w:rPr>
          <w:rFonts w:ascii="GHEA Grapalat" w:hAnsi="GHEA Grapalat"/>
          <w:i/>
          <w:sz w:val="20"/>
          <w:szCs w:val="20"/>
        </w:rPr>
        <w:t>Порядок деятельности лица, рассматривающего связанные с закупками жалобы, утвержден приказом министра финансов РА N 600-Н от 6 декабря 2018 года.</w:t>
      </w:r>
    </w:p>
    <w:p w:rsidR="00996C19" w:rsidRPr="005474D1" w:rsidRDefault="00996C19" w:rsidP="00D746CA">
      <w:pPr>
        <w:widowControl w:val="0"/>
        <w:tabs>
          <w:tab w:val="left" w:pos="1134"/>
        </w:tabs>
        <w:jc w:val="both"/>
        <w:rPr>
          <w:rFonts w:ascii="GHEA Grapalat" w:hAnsi="GHEA Grapalat" w:cs="Sylfaen"/>
          <w:i/>
          <w:sz w:val="20"/>
          <w:szCs w:val="20"/>
        </w:rPr>
      </w:pPr>
      <w:r w:rsidRPr="005474D1">
        <w:rPr>
          <w:rFonts w:ascii="GHEA Grapalat" w:hAnsi="GHEA Grapalat"/>
          <w:i/>
          <w:sz w:val="20"/>
          <w:szCs w:val="20"/>
        </w:rPr>
        <w:t xml:space="preserve">2)на обжалование в судебном порядке действий (бездействия) и решений лица, </w:t>
      </w:r>
      <w:r w:rsidR="00B716B0" w:rsidRPr="005474D1">
        <w:rPr>
          <w:rFonts w:ascii="GHEA Grapalat" w:hAnsi="GHEA Grapalat"/>
          <w:i/>
          <w:sz w:val="20"/>
          <w:szCs w:val="20"/>
        </w:rPr>
        <w:t>рассматривающего связанные с закупками жалобы</w:t>
      </w:r>
      <w:r w:rsidRPr="005474D1">
        <w:rPr>
          <w:rFonts w:ascii="GHEA Grapalat" w:hAnsi="GHEA Grapalat"/>
          <w:i/>
          <w:sz w:val="20"/>
          <w:szCs w:val="20"/>
        </w:rPr>
        <w:t>, заказчика и Комиссии.</w:t>
      </w:r>
    </w:p>
    <w:p w:rsidR="00996C19" w:rsidRPr="005474D1" w:rsidRDefault="00996C19" w:rsidP="00D746CA">
      <w:pPr>
        <w:widowControl w:val="0"/>
        <w:tabs>
          <w:tab w:val="left" w:pos="1276"/>
        </w:tabs>
        <w:jc w:val="both"/>
        <w:rPr>
          <w:rFonts w:ascii="GHEA Grapalat" w:hAnsi="GHEA Grapalat" w:cs="Sylfaen"/>
          <w:i/>
          <w:sz w:val="20"/>
          <w:szCs w:val="20"/>
        </w:rPr>
      </w:pPr>
      <w:r w:rsidRPr="005474D1">
        <w:rPr>
          <w:rFonts w:ascii="GHEA Grapalat" w:hAnsi="GHEA Grapalat"/>
          <w:i/>
          <w:sz w:val="20"/>
          <w:szCs w:val="20"/>
        </w:rPr>
        <w:t>12.4</w:t>
      </w:r>
      <w:r w:rsidR="00D746CA" w:rsidRPr="005474D1">
        <w:rPr>
          <w:rFonts w:ascii="GHEA Grapalat" w:hAnsi="GHEA Grapalat"/>
          <w:i/>
          <w:sz w:val="20"/>
          <w:szCs w:val="20"/>
        </w:rPr>
        <w:t>.</w:t>
      </w:r>
      <w:r w:rsidRPr="005474D1">
        <w:rPr>
          <w:rFonts w:ascii="GHEA Grapalat" w:hAnsi="GHEA Grapalat"/>
          <w:i/>
          <w:sz w:val="20"/>
          <w:szCs w:val="20"/>
        </w:rPr>
        <w:t>Если подавшее жалобу лицо обжалует:</w:t>
      </w:r>
    </w:p>
    <w:p w:rsidR="00996C19" w:rsidRPr="005474D1" w:rsidRDefault="00996C19" w:rsidP="00D746CA">
      <w:pPr>
        <w:widowControl w:val="0"/>
        <w:tabs>
          <w:tab w:val="left" w:pos="1134"/>
        </w:tabs>
        <w:jc w:val="both"/>
        <w:rPr>
          <w:rFonts w:ascii="GHEA Grapalat" w:hAnsi="GHEA Grapalat" w:cs="Sylfaen"/>
          <w:i/>
          <w:sz w:val="20"/>
          <w:szCs w:val="20"/>
        </w:rPr>
      </w:pPr>
      <w:r w:rsidRPr="005474D1">
        <w:rPr>
          <w:rFonts w:ascii="GHEA Grapalat" w:hAnsi="GHEA Grapalat"/>
          <w:i/>
          <w:sz w:val="20"/>
          <w:szCs w:val="20"/>
        </w:rPr>
        <w:t>1)решение о заключении договора, то жалоба подается в период ожидания, предусмотренный пунктом 8.2</w:t>
      </w:r>
      <w:r w:rsidR="004862B6" w:rsidRPr="005474D1">
        <w:rPr>
          <w:rFonts w:ascii="GHEA Grapalat" w:hAnsi="GHEA Grapalat"/>
          <w:i/>
          <w:sz w:val="20"/>
          <w:szCs w:val="20"/>
        </w:rPr>
        <w:t>3</w:t>
      </w:r>
      <w:r w:rsidRPr="005474D1">
        <w:rPr>
          <w:rFonts w:ascii="GHEA Grapalat" w:hAnsi="GHEA Grapalat"/>
          <w:i/>
          <w:sz w:val="20"/>
          <w:szCs w:val="20"/>
        </w:rPr>
        <w:t xml:space="preserve"> части 1 настоящего Приглашения;</w:t>
      </w:r>
    </w:p>
    <w:p w:rsidR="00996C19" w:rsidRPr="005474D1" w:rsidRDefault="00996C19" w:rsidP="00D746CA">
      <w:pPr>
        <w:widowControl w:val="0"/>
        <w:tabs>
          <w:tab w:val="left" w:pos="1134"/>
        </w:tabs>
        <w:jc w:val="both"/>
        <w:rPr>
          <w:rFonts w:ascii="GHEA Grapalat" w:hAnsi="GHEA Grapalat" w:cs="Sylfaen"/>
          <w:i/>
          <w:sz w:val="20"/>
          <w:szCs w:val="20"/>
        </w:rPr>
      </w:pPr>
      <w:r w:rsidRPr="005474D1">
        <w:rPr>
          <w:rFonts w:ascii="GHEA Grapalat" w:hAnsi="GHEA Grapalat"/>
          <w:i/>
          <w:sz w:val="20"/>
          <w:szCs w:val="20"/>
        </w:rPr>
        <w:t>2)характеристики предмета закупки или требования приглашения, то</w:t>
      </w:r>
      <w:r w:rsidR="00720542" w:rsidRPr="005474D1">
        <w:rPr>
          <w:rFonts w:ascii="Courier New" w:hAnsi="Courier New" w:cs="Courier New"/>
          <w:i/>
          <w:sz w:val="20"/>
          <w:szCs w:val="20"/>
          <w:lang w:val="en-US"/>
        </w:rPr>
        <w:t> </w:t>
      </w:r>
      <w:r w:rsidRPr="005474D1">
        <w:rPr>
          <w:rFonts w:ascii="GHEA Grapalat" w:hAnsi="GHEA Grapalat"/>
          <w:i/>
          <w:sz w:val="20"/>
          <w:szCs w:val="20"/>
        </w:rPr>
        <w:t>жалоба подается до истечения окончательного срока подачи заявок.</w:t>
      </w:r>
      <w:r w:rsidR="00AA7117" w:rsidRPr="005474D1">
        <w:rPr>
          <w:rFonts w:ascii="GHEA Grapalat" w:hAnsi="GHEA Grapalat"/>
          <w:i/>
          <w:sz w:val="20"/>
          <w:szCs w:val="20"/>
        </w:rPr>
        <w:t xml:space="preserve"> </w:t>
      </w:r>
    </w:p>
    <w:p w:rsidR="00996C19" w:rsidRPr="005474D1" w:rsidRDefault="00996C19" w:rsidP="00D746CA">
      <w:pPr>
        <w:widowControl w:val="0"/>
        <w:tabs>
          <w:tab w:val="left" w:pos="1276"/>
        </w:tabs>
        <w:jc w:val="both"/>
        <w:rPr>
          <w:rFonts w:ascii="GHEA Grapalat" w:hAnsi="GHEA Grapalat" w:cs="Sylfaen"/>
          <w:i/>
          <w:sz w:val="20"/>
          <w:szCs w:val="20"/>
        </w:rPr>
      </w:pPr>
      <w:r w:rsidRPr="005474D1">
        <w:rPr>
          <w:rFonts w:ascii="GHEA Grapalat" w:hAnsi="GHEA Grapalat"/>
          <w:i/>
          <w:sz w:val="20"/>
          <w:szCs w:val="20"/>
        </w:rPr>
        <w:t>12.5</w:t>
      </w:r>
      <w:r w:rsidR="00D746CA" w:rsidRPr="005474D1">
        <w:rPr>
          <w:rFonts w:ascii="GHEA Grapalat" w:hAnsi="GHEA Grapalat"/>
          <w:i/>
          <w:sz w:val="20"/>
          <w:szCs w:val="20"/>
        </w:rPr>
        <w:t>.</w:t>
      </w:r>
      <w:r w:rsidRPr="005474D1">
        <w:rPr>
          <w:rFonts w:ascii="GHEA Grapalat" w:hAnsi="GHEA Grapalat"/>
          <w:i/>
          <w:sz w:val="20"/>
          <w:szCs w:val="20"/>
        </w:rPr>
        <w:t xml:space="preserve">Жалоба подается лицу, рассматривающему </w:t>
      </w:r>
      <w:r w:rsidR="007E4355" w:rsidRPr="005474D1">
        <w:rPr>
          <w:rFonts w:ascii="GHEA Grapalat" w:hAnsi="GHEA Grapalat"/>
          <w:i/>
          <w:sz w:val="20"/>
          <w:szCs w:val="20"/>
        </w:rPr>
        <w:t>связанные с закупками жалобы</w:t>
      </w:r>
      <w:r w:rsidRPr="005474D1">
        <w:rPr>
          <w:rFonts w:ascii="GHEA Grapalat" w:hAnsi="GHEA Grapalat"/>
          <w:i/>
          <w:sz w:val="20"/>
          <w:szCs w:val="20"/>
        </w:rPr>
        <w:t>, в письменной форме, подписанной, с включением в нее:</w:t>
      </w:r>
    </w:p>
    <w:p w:rsidR="00996C19" w:rsidRPr="005474D1" w:rsidRDefault="00996C19" w:rsidP="00D746CA">
      <w:pPr>
        <w:widowControl w:val="0"/>
        <w:tabs>
          <w:tab w:val="left" w:pos="1134"/>
        </w:tabs>
        <w:jc w:val="both"/>
        <w:rPr>
          <w:rFonts w:ascii="GHEA Grapalat" w:hAnsi="GHEA Grapalat" w:cs="Sylfaen"/>
          <w:i/>
          <w:sz w:val="20"/>
          <w:szCs w:val="20"/>
        </w:rPr>
      </w:pPr>
      <w:r w:rsidRPr="005474D1">
        <w:rPr>
          <w:rFonts w:ascii="GHEA Grapalat" w:hAnsi="GHEA Grapalat"/>
          <w:i/>
          <w:sz w:val="20"/>
          <w:szCs w:val="20"/>
        </w:rPr>
        <w:t>1)наименования (имени, фамилии, копии документа, удостоверяющего личность) и адреса подавшего жалобу лица;</w:t>
      </w:r>
    </w:p>
    <w:p w:rsidR="00996C19" w:rsidRPr="005474D1" w:rsidRDefault="00996C19" w:rsidP="00D746CA">
      <w:pPr>
        <w:widowControl w:val="0"/>
        <w:tabs>
          <w:tab w:val="left" w:pos="1134"/>
        </w:tabs>
        <w:jc w:val="both"/>
        <w:rPr>
          <w:rFonts w:ascii="GHEA Grapalat" w:hAnsi="GHEA Grapalat" w:cs="Sylfaen"/>
          <w:i/>
          <w:sz w:val="20"/>
          <w:szCs w:val="20"/>
        </w:rPr>
      </w:pPr>
      <w:r w:rsidRPr="005474D1">
        <w:rPr>
          <w:rFonts w:ascii="GHEA Grapalat" w:hAnsi="GHEA Grapalat"/>
          <w:i/>
          <w:sz w:val="20"/>
          <w:szCs w:val="20"/>
        </w:rPr>
        <w:t>2)наименования и адреса заказчика;</w:t>
      </w:r>
    </w:p>
    <w:p w:rsidR="00996C19" w:rsidRPr="005474D1" w:rsidRDefault="00996C19" w:rsidP="00D746CA">
      <w:pPr>
        <w:widowControl w:val="0"/>
        <w:tabs>
          <w:tab w:val="left" w:pos="1134"/>
        </w:tabs>
        <w:jc w:val="both"/>
        <w:rPr>
          <w:rFonts w:ascii="GHEA Grapalat" w:hAnsi="GHEA Grapalat" w:cs="Sylfaen"/>
          <w:i/>
          <w:sz w:val="20"/>
          <w:szCs w:val="20"/>
        </w:rPr>
      </w:pPr>
      <w:r w:rsidRPr="005474D1">
        <w:rPr>
          <w:rFonts w:ascii="GHEA Grapalat" w:hAnsi="GHEA Grapalat"/>
          <w:i/>
          <w:sz w:val="20"/>
          <w:szCs w:val="20"/>
        </w:rPr>
        <w:t>3)кода и предмета обжалуемой процедуры закупки;</w:t>
      </w:r>
    </w:p>
    <w:p w:rsidR="00996C19" w:rsidRPr="005474D1" w:rsidRDefault="00996C19" w:rsidP="00D746CA">
      <w:pPr>
        <w:widowControl w:val="0"/>
        <w:tabs>
          <w:tab w:val="left" w:pos="1134"/>
        </w:tabs>
        <w:jc w:val="both"/>
        <w:rPr>
          <w:rFonts w:ascii="GHEA Grapalat" w:hAnsi="GHEA Grapalat" w:cs="Sylfaen"/>
          <w:i/>
          <w:sz w:val="20"/>
          <w:szCs w:val="20"/>
        </w:rPr>
      </w:pPr>
      <w:r w:rsidRPr="005474D1">
        <w:rPr>
          <w:rFonts w:ascii="GHEA Grapalat" w:hAnsi="GHEA Grapalat"/>
          <w:i/>
          <w:sz w:val="20"/>
          <w:szCs w:val="20"/>
        </w:rPr>
        <w:t>4)предмета спора и требования подавшего жалобу лица;</w:t>
      </w:r>
    </w:p>
    <w:p w:rsidR="00996C19" w:rsidRPr="005474D1" w:rsidRDefault="00996C19" w:rsidP="00D746CA">
      <w:pPr>
        <w:widowControl w:val="0"/>
        <w:tabs>
          <w:tab w:val="left" w:pos="1134"/>
        </w:tabs>
        <w:jc w:val="both"/>
        <w:rPr>
          <w:rFonts w:ascii="GHEA Grapalat" w:hAnsi="GHEA Grapalat"/>
          <w:i/>
          <w:sz w:val="20"/>
          <w:szCs w:val="20"/>
        </w:rPr>
      </w:pPr>
      <w:r w:rsidRPr="005474D1">
        <w:rPr>
          <w:rFonts w:ascii="GHEA Grapalat" w:hAnsi="GHEA Grapalat"/>
          <w:i/>
          <w:sz w:val="20"/>
          <w:szCs w:val="20"/>
        </w:rPr>
        <w:t>5)фактических и правовых оснований жалобы, доказательств по ней;</w:t>
      </w:r>
    </w:p>
    <w:p w:rsidR="00996C19" w:rsidRPr="005474D1" w:rsidRDefault="00996C19" w:rsidP="00D746CA">
      <w:pPr>
        <w:widowControl w:val="0"/>
        <w:tabs>
          <w:tab w:val="left" w:pos="1134"/>
        </w:tabs>
        <w:jc w:val="both"/>
        <w:rPr>
          <w:rFonts w:ascii="GHEA Grapalat" w:hAnsi="GHEA Grapalat" w:cs="Sylfaen"/>
          <w:i/>
          <w:sz w:val="20"/>
          <w:szCs w:val="20"/>
        </w:rPr>
      </w:pPr>
      <w:r w:rsidRPr="005474D1">
        <w:rPr>
          <w:rFonts w:ascii="GHEA Grapalat" w:hAnsi="GHEA Grapalat"/>
          <w:i/>
          <w:sz w:val="20"/>
          <w:szCs w:val="20"/>
        </w:rPr>
        <w:t xml:space="preserve">6)копии документа, обосновывающего внесение платы за обжалование. При этом размер платы за обжалование составляет 30 тысяч драмов Республики Армения, которые уплачиваются в государственный бюджет Республики Армения, на открытый с этой целью на имя уполномоченного органа казначейский счет "900008000482". </w:t>
      </w:r>
    </w:p>
    <w:p w:rsidR="00996C19" w:rsidRPr="005474D1" w:rsidRDefault="00996C19" w:rsidP="00D746CA">
      <w:pPr>
        <w:widowControl w:val="0"/>
        <w:tabs>
          <w:tab w:val="left" w:pos="1134"/>
        </w:tabs>
        <w:jc w:val="both"/>
        <w:rPr>
          <w:rFonts w:ascii="GHEA Grapalat" w:hAnsi="GHEA Grapalat" w:cs="Sylfaen"/>
          <w:i/>
          <w:sz w:val="20"/>
          <w:szCs w:val="20"/>
        </w:rPr>
      </w:pPr>
      <w:r w:rsidRPr="005474D1">
        <w:rPr>
          <w:rFonts w:ascii="GHEA Grapalat" w:hAnsi="GHEA Grapalat"/>
          <w:i/>
          <w:sz w:val="20"/>
          <w:szCs w:val="20"/>
        </w:rPr>
        <w:t>7)наименования и номера счета того банка, которому в случае удовлетворения жалобы должна быть обратно перечислена плата;</w:t>
      </w:r>
    </w:p>
    <w:p w:rsidR="00996C19" w:rsidRPr="005474D1" w:rsidRDefault="00996C19" w:rsidP="00D746CA">
      <w:pPr>
        <w:widowControl w:val="0"/>
        <w:tabs>
          <w:tab w:val="left" w:pos="1134"/>
        </w:tabs>
        <w:jc w:val="both"/>
        <w:rPr>
          <w:rFonts w:ascii="GHEA Grapalat" w:hAnsi="GHEA Grapalat"/>
          <w:i/>
          <w:sz w:val="20"/>
          <w:szCs w:val="20"/>
        </w:rPr>
      </w:pPr>
      <w:r w:rsidRPr="005474D1">
        <w:rPr>
          <w:rFonts w:ascii="GHEA Grapalat" w:hAnsi="GHEA Grapalat"/>
          <w:i/>
          <w:sz w:val="20"/>
          <w:szCs w:val="20"/>
        </w:rPr>
        <w:t>8)иных необходимых сведений.</w:t>
      </w:r>
    </w:p>
    <w:p w:rsidR="00D51669" w:rsidRPr="005474D1" w:rsidRDefault="00D51669" w:rsidP="00D746CA">
      <w:pPr>
        <w:widowControl w:val="0"/>
        <w:tabs>
          <w:tab w:val="left" w:pos="1134"/>
        </w:tabs>
        <w:jc w:val="both"/>
        <w:rPr>
          <w:rFonts w:ascii="GHEA Grapalat" w:hAnsi="GHEA Grapalat"/>
          <w:i/>
          <w:sz w:val="20"/>
          <w:szCs w:val="20"/>
        </w:rPr>
      </w:pPr>
      <w:r w:rsidRPr="005474D1">
        <w:rPr>
          <w:rFonts w:ascii="GHEA Grapalat" w:hAnsi="GHEA Grapalat"/>
          <w:i/>
          <w:sz w:val="20"/>
          <w:szCs w:val="20"/>
        </w:rPr>
        <w:t>1</w:t>
      </w:r>
      <w:r w:rsidR="004F78B4" w:rsidRPr="005474D1">
        <w:rPr>
          <w:rFonts w:ascii="GHEA Grapalat" w:hAnsi="GHEA Grapalat"/>
          <w:i/>
          <w:sz w:val="20"/>
          <w:szCs w:val="20"/>
        </w:rPr>
        <w:t>2</w:t>
      </w:r>
      <w:r w:rsidRPr="005474D1">
        <w:rPr>
          <w:rFonts w:ascii="GHEA Grapalat" w:hAnsi="GHEA Grapalat"/>
          <w:i/>
          <w:sz w:val="20"/>
          <w:szCs w:val="20"/>
        </w:rPr>
        <w:t xml:space="preserve">.6 Жалоба лицу, рассматривающему связанные с закупками жалобы, подается по адресу Республика Армения, 0010, г. Ереван, ул.Мелик-Адамян 1 или воспроизведенный (отсканированный) вариант с оригинала  высылается на электронную почту по адресу </w:t>
      </w:r>
      <w:hyperlink r:id="rId9" w:history="1">
        <w:r w:rsidRPr="005474D1">
          <w:rPr>
            <w:rStyle w:val="Hyperlink"/>
            <w:rFonts w:ascii="GHEA Grapalat" w:hAnsi="GHEA Grapalat"/>
            <w:i/>
            <w:sz w:val="20"/>
            <w:szCs w:val="20"/>
          </w:rPr>
          <w:t>secretariat@minfin.am</w:t>
        </w:r>
      </w:hyperlink>
      <w:r w:rsidRPr="005474D1">
        <w:rPr>
          <w:rFonts w:ascii="GHEA Grapalat" w:hAnsi="GHEA Grapalat"/>
          <w:i/>
          <w:sz w:val="20"/>
          <w:szCs w:val="20"/>
        </w:rPr>
        <w:t xml:space="preserve">. </w:t>
      </w:r>
    </w:p>
    <w:p w:rsidR="00996C19" w:rsidRPr="005474D1" w:rsidRDefault="00996C19" w:rsidP="00D746CA">
      <w:pPr>
        <w:widowControl w:val="0"/>
        <w:tabs>
          <w:tab w:val="left" w:pos="1276"/>
        </w:tabs>
        <w:jc w:val="both"/>
        <w:rPr>
          <w:rFonts w:ascii="GHEA Grapalat" w:hAnsi="GHEA Grapalat" w:cs="Sylfaen"/>
          <w:i/>
          <w:sz w:val="20"/>
          <w:szCs w:val="20"/>
        </w:rPr>
      </w:pPr>
      <w:r w:rsidRPr="005474D1">
        <w:rPr>
          <w:rFonts w:ascii="GHEA Grapalat" w:hAnsi="GHEA Grapalat"/>
          <w:i/>
          <w:sz w:val="20"/>
          <w:szCs w:val="20"/>
        </w:rPr>
        <w:t>12.</w:t>
      </w:r>
      <w:r w:rsidR="00D51669" w:rsidRPr="005474D1">
        <w:rPr>
          <w:rFonts w:ascii="GHEA Grapalat" w:hAnsi="GHEA Grapalat"/>
          <w:i/>
          <w:sz w:val="20"/>
          <w:szCs w:val="20"/>
        </w:rPr>
        <w:t>7</w:t>
      </w:r>
      <w:r w:rsidR="00D746CA" w:rsidRPr="005474D1">
        <w:rPr>
          <w:rFonts w:ascii="GHEA Grapalat" w:hAnsi="GHEA Grapalat"/>
          <w:i/>
          <w:sz w:val="20"/>
          <w:szCs w:val="20"/>
        </w:rPr>
        <w:t>.</w:t>
      </w:r>
      <w:r w:rsidRPr="005474D1">
        <w:rPr>
          <w:rFonts w:ascii="GHEA Grapalat" w:hAnsi="GHEA Grapalat"/>
          <w:i/>
          <w:sz w:val="20"/>
          <w:szCs w:val="20"/>
        </w:rPr>
        <w:t>На следующий рабочий день после опубликования в бюллетене решения принятого рассматривающим жалобы лицом об удовлетворении жалобы, в том числе частично, рассматривающее жалобы лицо, которое рассмотрело данную жалобу и вынесло решение, предоставляет в письменной форме в</w:t>
      </w:r>
      <w:r w:rsidR="00EF11FF" w:rsidRPr="005474D1">
        <w:rPr>
          <w:rFonts w:ascii="Courier New" w:hAnsi="Courier New" w:cs="Courier New"/>
          <w:i/>
          <w:sz w:val="20"/>
          <w:szCs w:val="20"/>
        </w:rPr>
        <w:t> </w:t>
      </w:r>
      <w:r w:rsidRPr="005474D1">
        <w:rPr>
          <w:rFonts w:ascii="GHEA Grapalat" w:hAnsi="GHEA Grapalat"/>
          <w:i/>
          <w:sz w:val="20"/>
          <w:szCs w:val="20"/>
        </w:rPr>
        <w:t>уполномоченный орган копию документа, удостоверяющего внесение платы за</w:t>
      </w:r>
      <w:r w:rsidR="00EF11FF" w:rsidRPr="005474D1">
        <w:rPr>
          <w:rFonts w:ascii="Courier New" w:hAnsi="Courier New" w:cs="Courier New"/>
          <w:i/>
          <w:sz w:val="20"/>
          <w:szCs w:val="20"/>
        </w:rPr>
        <w:t> </w:t>
      </w:r>
      <w:r w:rsidRPr="005474D1">
        <w:rPr>
          <w:rFonts w:ascii="GHEA Grapalat" w:hAnsi="GHEA Grapalat"/>
          <w:i/>
          <w:sz w:val="20"/>
          <w:szCs w:val="20"/>
        </w:rPr>
        <w:t>обжалование, а также наименования и номера счета того банка, которому должна быть перечислена подлежащая возврату сумма. В течение пяти рабочих дней после получения копии указанного в настоящем пункте документа уполномоченный орган перечисляет обратно плату за обжалование внесшему ее</w:t>
      </w:r>
      <w:r w:rsidR="00720542" w:rsidRPr="005474D1">
        <w:rPr>
          <w:rFonts w:ascii="Courier New" w:hAnsi="Courier New" w:cs="Courier New"/>
          <w:i/>
          <w:sz w:val="20"/>
          <w:szCs w:val="20"/>
          <w:lang w:val="en-US"/>
        </w:rPr>
        <w:t> </w:t>
      </w:r>
      <w:r w:rsidRPr="005474D1">
        <w:rPr>
          <w:rFonts w:ascii="GHEA Grapalat" w:hAnsi="GHEA Grapalat"/>
          <w:i/>
          <w:sz w:val="20"/>
          <w:szCs w:val="20"/>
        </w:rPr>
        <w:t>лицу посредством совершения перевода на указанный банковский счет.</w:t>
      </w:r>
    </w:p>
    <w:p w:rsidR="00996C19" w:rsidRPr="005474D1" w:rsidRDefault="00996C19" w:rsidP="00D746CA">
      <w:pPr>
        <w:widowControl w:val="0"/>
        <w:tabs>
          <w:tab w:val="left" w:pos="1276"/>
        </w:tabs>
        <w:jc w:val="both"/>
        <w:rPr>
          <w:rFonts w:ascii="GHEA Grapalat" w:hAnsi="GHEA Grapalat"/>
          <w:i/>
          <w:sz w:val="20"/>
          <w:szCs w:val="20"/>
        </w:rPr>
      </w:pPr>
      <w:r w:rsidRPr="005474D1">
        <w:rPr>
          <w:rFonts w:ascii="GHEA Grapalat" w:hAnsi="GHEA Grapalat"/>
          <w:i/>
          <w:sz w:val="20"/>
          <w:szCs w:val="20"/>
        </w:rPr>
        <w:lastRenderedPageBreak/>
        <w:t>12.7</w:t>
      </w:r>
      <w:r w:rsidR="00D746CA" w:rsidRPr="005474D1">
        <w:rPr>
          <w:rFonts w:ascii="GHEA Grapalat" w:hAnsi="GHEA Grapalat"/>
          <w:i/>
          <w:sz w:val="20"/>
          <w:szCs w:val="20"/>
        </w:rPr>
        <w:t>.</w:t>
      </w:r>
      <w:r w:rsidR="00D51669" w:rsidRPr="005474D1">
        <w:rPr>
          <w:rFonts w:ascii="GHEA Grapalat" w:hAnsi="GHEA Grapalat"/>
          <w:i/>
          <w:sz w:val="20"/>
          <w:szCs w:val="20"/>
        </w:rPr>
        <w:t>Если жалоба не отвечает требованиям статьи 50 Закона, то в течение двух рабочих дней, следующих за получением жалобы, лицо, рассматривающее в связанные с закупками жалобы, в письменной форме уведомляет об этом подавшее жалобу лицо, с назначением срока в два рабочих дня на устранение зафиксированных недостатков. В день отправки письма лицо, рассматривающее связанные с закупками жалобы, отправляет воспроизведенный (отсканированный) вариант с его оригинала также на адрес электронной почты, указаннօй в жалобе.</w:t>
      </w:r>
      <w:r w:rsidRPr="005474D1">
        <w:rPr>
          <w:rFonts w:ascii="GHEA Grapalat" w:hAnsi="GHEA Grapalat"/>
          <w:i/>
          <w:sz w:val="20"/>
          <w:szCs w:val="20"/>
        </w:rPr>
        <w:t>. При этом если жалоба, представленная в установленный подпунктом 2 пункта 12.4 части 1 настоящего Приглашения срок, не отвечает требованиям статьи 50 Закона, то жалоба, в установленный настоящим пунктом срок исправленная и представленная лицу, рассматривающему жалобы в связи с закупками, считается представленной в установленный срок.</w:t>
      </w:r>
    </w:p>
    <w:p w:rsidR="00A677CD" w:rsidRPr="005474D1" w:rsidRDefault="000473EF" w:rsidP="00D746CA">
      <w:pPr>
        <w:widowControl w:val="0"/>
        <w:tabs>
          <w:tab w:val="left" w:pos="1276"/>
        </w:tabs>
        <w:jc w:val="both"/>
        <w:rPr>
          <w:rFonts w:ascii="GHEA Grapalat" w:hAnsi="GHEA Grapalat" w:cs="Sylfaen"/>
          <w:i/>
          <w:sz w:val="20"/>
          <w:szCs w:val="20"/>
        </w:rPr>
      </w:pPr>
      <w:r w:rsidRPr="005474D1">
        <w:rPr>
          <w:rFonts w:ascii="GHEA Grapalat" w:hAnsi="GHEA Grapalat"/>
          <w:i/>
          <w:sz w:val="20"/>
          <w:szCs w:val="20"/>
        </w:rPr>
        <w:t>12</w:t>
      </w:r>
      <w:r w:rsidR="00A677CD" w:rsidRPr="005474D1">
        <w:rPr>
          <w:rFonts w:ascii="GHEA Grapalat" w:hAnsi="GHEA Grapalat"/>
          <w:i/>
          <w:sz w:val="20"/>
          <w:szCs w:val="20"/>
        </w:rPr>
        <w:t>.9 В течение одного рабочего дня со дня принятия жалобы к производству, лицо, рассматривающее связанные с закупками жалобы, в бюллетене публикует жалобу и объявление о ней. При этом, в объявлении отмечается интернет-ссылка на созываемые для рассмотрения жалобы заседания в режиме онлайн. Жалоба считается принятым к производству по истечении срока, предусмотренного пунктом 1</w:t>
      </w:r>
      <w:r w:rsidR="00897EBC" w:rsidRPr="005474D1">
        <w:rPr>
          <w:rFonts w:ascii="GHEA Grapalat" w:hAnsi="GHEA Grapalat"/>
          <w:i/>
          <w:sz w:val="20"/>
          <w:szCs w:val="20"/>
        </w:rPr>
        <w:t>2</w:t>
      </w:r>
      <w:r w:rsidR="00A677CD" w:rsidRPr="005474D1">
        <w:rPr>
          <w:rFonts w:ascii="GHEA Grapalat" w:hAnsi="GHEA Grapalat"/>
          <w:i/>
          <w:sz w:val="20"/>
          <w:szCs w:val="20"/>
        </w:rPr>
        <w:t>.</w:t>
      </w:r>
      <w:r w:rsidR="00A677CD" w:rsidRPr="005474D1">
        <w:rPr>
          <w:rFonts w:ascii="GHEA Grapalat" w:hAnsi="GHEA Grapalat"/>
          <w:i/>
          <w:sz w:val="20"/>
          <w:szCs w:val="20"/>
          <w:lang w:val="hy-AM"/>
        </w:rPr>
        <w:t>8</w:t>
      </w:r>
      <w:r w:rsidR="00A677CD" w:rsidRPr="005474D1">
        <w:rPr>
          <w:rFonts w:ascii="GHEA Grapalat" w:hAnsi="GHEA Grapalat"/>
          <w:i/>
          <w:sz w:val="20"/>
          <w:szCs w:val="20"/>
        </w:rPr>
        <w:t xml:space="preserve"> настоящего приглашения об устранении зафиксированных недостатков, а в случае представления жалобы с устраненными недостатками  - со дня ее предоставления лицу, рассматривающему связанные с закупками жалобы.</w:t>
      </w:r>
    </w:p>
    <w:p w:rsidR="009619D8" w:rsidRPr="005474D1" w:rsidRDefault="000473EF" w:rsidP="00D746CA">
      <w:pPr>
        <w:widowControl w:val="0"/>
        <w:tabs>
          <w:tab w:val="left" w:pos="1276"/>
        </w:tabs>
        <w:jc w:val="both"/>
        <w:rPr>
          <w:rFonts w:ascii="GHEA Grapalat" w:hAnsi="GHEA Grapalat" w:cs="Sylfaen"/>
          <w:i/>
          <w:sz w:val="20"/>
          <w:szCs w:val="20"/>
        </w:rPr>
      </w:pPr>
      <w:r w:rsidRPr="005474D1">
        <w:rPr>
          <w:rFonts w:ascii="GHEA Grapalat" w:hAnsi="GHEA Grapalat" w:cs="Sylfaen"/>
          <w:i/>
          <w:sz w:val="20"/>
          <w:szCs w:val="20"/>
        </w:rPr>
        <w:t>12</w:t>
      </w:r>
      <w:r w:rsidR="00A677CD" w:rsidRPr="005474D1">
        <w:rPr>
          <w:rFonts w:ascii="GHEA Grapalat" w:hAnsi="GHEA Grapalat" w:cs="Sylfaen"/>
          <w:i/>
          <w:sz w:val="20"/>
          <w:szCs w:val="20"/>
        </w:rPr>
        <w:t>.10 В течение двух рабочих дней со дня принятия жалобы к производству лицо, рассматривающее связанные с закупками жалобы, обращается с письмом к заказчику с требованием представить в письменном виде позицию по жалобе, а также с требованием представить указанные в письме и необходимые для рассмотрения жалобы и принятия решения документы, прилагая копии жалобы и приложенных документов, при наличии. Позиция заказчика по жалобе и запрошенные документы представляются лицу, рассматривающему связанные с закупками жалобы, в письменной форме или в воспроизведенном (отсканированном) с их оригинала варианте, путем направления на электронную почту, указанную в пункте 1</w:t>
      </w:r>
      <w:r w:rsidR="00607120" w:rsidRPr="005474D1">
        <w:rPr>
          <w:rFonts w:ascii="GHEA Grapalat" w:hAnsi="GHEA Grapalat" w:cs="Sylfaen"/>
          <w:i/>
          <w:sz w:val="20"/>
          <w:szCs w:val="20"/>
        </w:rPr>
        <w:t>2</w:t>
      </w:r>
      <w:r w:rsidR="00A677CD" w:rsidRPr="005474D1">
        <w:rPr>
          <w:rFonts w:ascii="GHEA Grapalat" w:hAnsi="GHEA Grapalat" w:cs="Sylfaen"/>
          <w:i/>
          <w:sz w:val="20"/>
          <w:szCs w:val="20"/>
        </w:rPr>
        <w:t>.5 части 1 настоящего приглашения.</w:t>
      </w:r>
    </w:p>
    <w:p w:rsidR="00A677CD" w:rsidRPr="005474D1" w:rsidRDefault="009619D8" w:rsidP="008A7430">
      <w:pPr>
        <w:widowControl w:val="0"/>
        <w:tabs>
          <w:tab w:val="left" w:pos="1276"/>
        </w:tabs>
        <w:jc w:val="both"/>
        <w:rPr>
          <w:rFonts w:ascii="GHEA Grapalat" w:hAnsi="GHEA Grapalat" w:cs="Sylfaen"/>
          <w:i/>
          <w:sz w:val="20"/>
          <w:szCs w:val="20"/>
        </w:rPr>
      </w:pPr>
      <w:r w:rsidRPr="005474D1">
        <w:rPr>
          <w:rFonts w:ascii="GHEA Grapalat" w:hAnsi="GHEA Grapalat" w:cs="Sylfaen"/>
          <w:i/>
          <w:sz w:val="20"/>
          <w:szCs w:val="20"/>
        </w:rPr>
        <w:t xml:space="preserve"> </w:t>
      </w:r>
      <w:r w:rsidR="00A677CD" w:rsidRPr="005474D1">
        <w:rPr>
          <w:rFonts w:ascii="GHEA Grapalat" w:hAnsi="GHEA Grapalat" w:cs="Sylfaen"/>
          <w:i/>
          <w:sz w:val="20"/>
          <w:szCs w:val="20"/>
        </w:rPr>
        <w:t>Указанные в настоящем пункте документы заказчик представляет лицу, рассматривающему связанные с закупками жалобы,  в течение двух рабочих дней со дня получения такого требования.</w:t>
      </w:r>
    </w:p>
    <w:p w:rsidR="00996C19" w:rsidRPr="005474D1" w:rsidRDefault="00996C19" w:rsidP="00D746CA">
      <w:pPr>
        <w:widowControl w:val="0"/>
        <w:tabs>
          <w:tab w:val="left" w:pos="1276"/>
        </w:tabs>
        <w:jc w:val="both"/>
        <w:rPr>
          <w:rFonts w:ascii="GHEA Grapalat" w:hAnsi="GHEA Grapalat" w:cs="Sylfaen"/>
          <w:i/>
          <w:sz w:val="20"/>
          <w:szCs w:val="20"/>
        </w:rPr>
      </w:pPr>
      <w:r w:rsidRPr="005474D1">
        <w:rPr>
          <w:rFonts w:ascii="GHEA Grapalat" w:hAnsi="GHEA Grapalat"/>
          <w:i/>
          <w:sz w:val="20"/>
          <w:szCs w:val="20"/>
        </w:rPr>
        <w:t>12.</w:t>
      </w:r>
      <w:r w:rsidR="002C605B" w:rsidRPr="005474D1">
        <w:rPr>
          <w:rFonts w:ascii="GHEA Grapalat" w:hAnsi="GHEA Grapalat"/>
          <w:i/>
          <w:sz w:val="20"/>
          <w:szCs w:val="20"/>
        </w:rPr>
        <w:t>11</w:t>
      </w:r>
      <w:r w:rsidR="00D746CA" w:rsidRPr="005474D1">
        <w:rPr>
          <w:rFonts w:ascii="GHEA Grapalat" w:hAnsi="GHEA Grapalat"/>
          <w:i/>
          <w:sz w:val="20"/>
          <w:szCs w:val="20"/>
        </w:rPr>
        <w:t>.</w:t>
      </w:r>
      <w:r w:rsidRPr="005474D1">
        <w:rPr>
          <w:rFonts w:ascii="GHEA Grapalat" w:hAnsi="GHEA Grapalat"/>
          <w:i/>
          <w:sz w:val="20"/>
          <w:szCs w:val="20"/>
        </w:rPr>
        <w:t>Решения о жалобе принимаются по процедуре, согласно которой подавшее жалобу лицо, заказчик и все вовлеченные стороны вправе присутствовать на заседаниях, созываемых с целью рассмотрения жалобы, и представлять свои точки зрения.</w:t>
      </w:r>
    </w:p>
    <w:p w:rsidR="00996C19" w:rsidRPr="005474D1" w:rsidRDefault="00996C19" w:rsidP="00D746CA">
      <w:pPr>
        <w:widowControl w:val="0"/>
        <w:tabs>
          <w:tab w:val="left" w:pos="1276"/>
        </w:tabs>
        <w:jc w:val="both"/>
        <w:rPr>
          <w:rFonts w:ascii="GHEA Grapalat" w:hAnsi="GHEA Grapalat"/>
          <w:i/>
          <w:sz w:val="20"/>
          <w:szCs w:val="20"/>
        </w:rPr>
      </w:pPr>
      <w:r w:rsidRPr="005474D1">
        <w:rPr>
          <w:rFonts w:ascii="GHEA Grapalat" w:hAnsi="GHEA Grapalat"/>
          <w:i/>
          <w:sz w:val="20"/>
          <w:szCs w:val="20"/>
        </w:rPr>
        <w:t>12.</w:t>
      </w:r>
      <w:r w:rsidR="002C605B" w:rsidRPr="005474D1">
        <w:rPr>
          <w:rFonts w:ascii="GHEA Grapalat" w:hAnsi="GHEA Grapalat"/>
          <w:i/>
          <w:sz w:val="20"/>
          <w:szCs w:val="20"/>
        </w:rPr>
        <w:t>12</w:t>
      </w:r>
      <w:r w:rsidR="00D746CA" w:rsidRPr="005474D1">
        <w:rPr>
          <w:rFonts w:ascii="GHEA Grapalat" w:hAnsi="GHEA Grapalat"/>
          <w:i/>
          <w:sz w:val="20"/>
          <w:szCs w:val="20"/>
        </w:rPr>
        <w:t>.</w:t>
      </w:r>
      <w:r w:rsidR="002C605B" w:rsidRPr="005474D1">
        <w:rPr>
          <w:rFonts w:ascii="GHEA Grapalat" w:hAnsi="GHEA Grapalat"/>
          <w:i/>
          <w:sz w:val="20"/>
          <w:szCs w:val="20"/>
        </w:rPr>
        <w:t>Рассмотрение жалобы осуществляется и решение выносится не позднее чем в течение двадцати календарных дней со дня принятия жалобы к производству.  Указанный срок может быть продлен один раз на срок до десяти календарных дней по мотивированному промежуточному решению лица, рассматривающего связанные с закупками жалобы. При этом в день вынесения промежуточного решения лицо, рассматривающее связанные с закупками жалобы, обеспечивает опубликование соответствующего объявления об этом в бюллетене.</w:t>
      </w:r>
      <w:r w:rsidRPr="005474D1">
        <w:rPr>
          <w:rFonts w:ascii="GHEA Grapalat" w:hAnsi="GHEA Grapalat"/>
          <w:i/>
          <w:sz w:val="20"/>
          <w:szCs w:val="20"/>
        </w:rPr>
        <w:t xml:space="preserve"> Решение лица, рассматривающего жалобы в связи с закупками, является юридически обязывающим, и может быть изменено или отменено, в том числе частично, только судом.</w:t>
      </w:r>
    </w:p>
    <w:p w:rsidR="00996C19" w:rsidRPr="005474D1" w:rsidRDefault="00996C19" w:rsidP="00D746CA">
      <w:pPr>
        <w:widowControl w:val="0"/>
        <w:tabs>
          <w:tab w:val="left" w:pos="1276"/>
        </w:tabs>
        <w:jc w:val="both"/>
        <w:rPr>
          <w:rFonts w:ascii="GHEA Grapalat" w:hAnsi="GHEA Grapalat" w:cs="Sylfaen"/>
          <w:i/>
          <w:sz w:val="20"/>
          <w:szCs w:val="20"/>
        </w:rPr>
      </w:pPr>
      <w:r w:rsidRPr="005474D1">
        <w:rPr>
          <w:rFonts w:ascii="GHEA Grapalat" w:hAnsi="GHEA Grapalat"/>
          <w:i/>
          <w:sz w:val="20"/>
          <w:szCs w:val="20"/>
        </w:rPr>
        <w:t>12.</w:t>
      </w:r>
      <w:r w:rsidR="0035482E" w:rsidRPr="005474D1">
        <w:rPr>
          <w:rFonts w:ascii="GHEA Grapalat" w:hAnsi="GHEA Grapalat"/>
          <w:i/>
          <w:sz w:val="20"/>
          <w:szCs w:val="20"/>
        </w:rPr>
        <w:t>13</w:t>
      </w:r>
      <w:r w:rsidR="00D746CA" w:rsidRPr="005474D1">
        <w:rPr>
          <w:rFonts w:ascii="GHEA Grapalat" w:hAnsi="GHEA Grapalat"/>
          <w:i/>
          <w:sz w:val="20"/>
          <w:szCs w:val="20"/>
        </w:rPr>
        <w:t>.</w:t>
      </w:r>
      <w:r w:rsidRPr="005474D1">
        <w:rPr>
          <w:rFonts w:ascii="GHEA Grapalat" w:hAnsi="GHEA Grapalat"/>
          <w:i/>
          <w:sz w:val="20"/>
          <w:szCs w:val="20"/>
        </w:rPr>
        <w:t xml:space="preserve">Лицо, рассматривающее </w:t>
      </w:r>
      <w:r w:rsidR="0035482E" w:rsidRPr="005474D1">
        <w:rPr>
          <w:rFonts w:ascii="GHEA Grapalat" w:hAnsi="GHEA Grapalat"/>
          <w:i/>
          <w:sz w:val="20"/>
          <w:szCs w:val="20"/>
        </w:rPr>
        <w:t xml:space="preserve">связанные с закупками </w:t>
      </w:r>
      <w:r w:rsidRPr="005474D1">
        <w:rPr>
          <w:rFonts w:ascii="GHEA Grapalat" w:hAnsi="GHEA Grapalat"/>
          <w:i/>
          <w:sz w:val="20"/>
          <w:szCs w:val="20"/>
        </w:rPr>
        <w:t>жалобы:</w:t>
      </w:r>
    </w:p>
    <w:p w:rsidR="00996C19" w:rsidRPr="005474D1" w:rsidRDefault="00996C19" w:rsidP="00D746CA">
      <w:pPr>
        <w:widowControl w:val="0"/>
        <w:tabs>
          <w:tab w:val="left" w:pos="1134"/>
        </w:tabs>
        <w:jc w:val="both"/>
        <w:rPr>
          <w:rFonts w:ascii="GHEA Grapalat" w:hAnsi="GHEA Grapalat" w:cs="Sylfaen"/>
          <w:i/>
          <w:sz w:val="20"/>
          <w:szCs w:val="20"/>
        </w:rPr>
      </w:pPr>
      <w:r w:rsidRPr="005474D1">
        <w:rPr>
          <w:rFonts w:ascii="GHEA Grapalat" w:hAnsi="GHEA Grapalat"/>
          <w:i/>
          <w:sz w:val="20"/>
          <w:szCs w:val="20"/>
        </w:rPr>
        <w:t>1)вправе принимать следующие решения относительно действий или бездействия заказчика и Комиссии:</w:t>
      </w:r>
    </w:p>
    <w:p w:rsidR="00996C19" w:rsidRPr="005474D1" w:rsidRDefault="00996C19" w:rsidP="00D746CA">
      <w:pPr>
        <w:widowControl w:val="0"/>
        <w:tabs>
          <w:tab w:val="left" w:pos="1134"/>
        </w:tabs>
        <w:jc w:val="both"/>
        <w:rPr>
          <w:rFonts w:ascii="GHEA Grapalat" w:hAnsi="GHEA Grapalat" w:cs="Sylfaen"/>
          <w:i/>
          <w:sz w:val="20"/>
          <w:szCs w:val="20"/>
        </w:rPr>
      </w:pPr>
      <w:r w:rsidRPr="005474D1">
        <w:rPr>
          <w:rFonts w:ascii="GHEA Grapalat" w:hAnsi="GHEA Grapalat"/>
          <w:i/>
          <w:sz w:val="20"/>
          <w:szCs w:val="20"/>
        </w:rPr>
        <w:t>а.запретить выполнение определенных действий и принятие решений;</w:t>
      </w:r>
    </w:p>
    <w:p w:rsidR="00996C19" w:rsidRPr="005474D1" w:rsidRDefault="00996C19" w:rsidP="00D746CA">
      <w:pPr>
        <w:widowControl w:val="0"/>
        <w:tabs>
          <w:tab w:val="left" w:pos="1134"/>
        </w:tabs>
        <w:jc w:val="both"/>
        <w:rPr>
          <w:rFonts w:ascii="GHEA Grapalat" w:hAnsi="GHEA Grapalat" w:cs="Sylfaen"/>
          <w:i/>
          <w:sz w:val="20"/>
          <w:szCs w:val="20"/>
        </w:rPr>
      </w:pPr>
      <w:r w:rsidRPr="005474D1">
        <w:rPr>
          <w:rFonts w:ascii="GHEA Grapalat" w:hAnsi="GHEA Grapalat"/>
          <w:i/>
          <w:sz w:val="20"/>
          <w:szCs w:val="20"/>
        </w:rPr>
        <w:t>б.обязать принимать соответствующие решения, включая объявление процедуры закупки несостоявшейся, за исключением решения о признании договора недействительным;</w:t>
      </w:r>
    </w:p>
    <w:p w:rsidR="00996C19" w:rsidRPr="005474D1" w:rsidRDefault="00996C19" w:rsidP="00D746CA">
      <w:pPr>
        <w:widowControl w:val="0"/>
        <w:tabs>
          <w:tab w:val="left" w:pos="1134"/>
        </w:tabs>
        <w:jc w:val="both"/>
        <w:rPr>
          <w:rFonts w:ascii="GHEA Grapalat" w:hAnsi="GHEA Grapalat" w:cs="Sylfaen"/>
          <w:i/>
          <w:sz w:val="20"/>
          <w:szCs w:val="20"/>
        </w:rPr>
      </w:pPr>
      <w:r w:rsidRPr="005474D1">
        <w:rPr>
          <w:rFonts w:ascii="GHEA Grapalat" w:hAnsi="GHEA Grapalat"/>
          <w:i/>
          <w:sz w:val="20"/>
          <w:szCs w:val="20"/>
        </w:rPr>
        <w:t>2)принимает решение о включении участника в список участников, не</w:t>
      </w:r>
      <w:r w:rsidR="00720542" w:rsidRPr="005474D1">
        <w:rPr>
          <w:rFonts w:ascii="Courier New" w:hAnsi="Courier New" w:cs="Courier New"/>
          <w:i/>
          <w:sz w:val="20"/>
          <w:szCs w:val="20"/>
          <w:lang w:val="en-US"/>
        </w:rPr>
        <w:t> </w:t>
      </w:r>
      <w:r w:rsidRPr="005474D1">
        <w:rPr>
          <w:rFonts w:ascii="GHEA Grapalat" w:hAnsi="GHEA Grapalat"/>
          <w:i/>
          <w:sz w:val="20"/>
          <w:szCs w:val="20"/>
        </w:rPr>
        <w:t>имеющих права на участие в процессе закупок;</w:t>
      </w:r>
    </w:p>
    <w:p w:rsidR="00996C19" w:rsidRPr="005474D1" w:rsidRDefault="00996C19" w:rsidP="00D746CA">
      <w:pPr>
        <w:widowControl w:val="0"/>
        <w:tabs>
          <w:tab w:val="left" w:pos="1134"/>
        </w:tabs>
        <w:jc w:val="both"/>
        <w:rPr>
          <w:rFonts w:ascii="GHEA Grapalat" w:hAnsi="GHEA Grapalat" w:cs="Sylfaen"/>
          <w:i/>
          <w:sz w:val="20"/>
          <w:szCs w:val="20"/>
        </w:rPr>
      </w:pPr>
      <w:r w:rsidRPr="005474D1">
        <w:rPr>
          <w:rFonts w:ascii="GHEA Grapalat" w:hAnsi="GHEA Grapalat"/>
          <w:i/>
          <w:sz w:val="20"/>
          <w:szCs w:val="20"/>
        </w:rPr>
        <w:t>3)ведет учет решений, принятых лицом, рассматривающим жалобы в</w:t>
      </w:r>
      <w:r w:rsidR="00720542" w:rsidRPr="005474D1">
        <w:rPr>
          <w:rFonts w:ascii="Courier New" w:hAnsi="Courier New" w:cs="Courier New"/>
          <w:i/>
          <w:sz w:val="20"/>
          <w:szCs w:val="20"/>
          <w:lang w:val="en-US"/>
        </w:rPr>
        <w:t> </w:t>
      </w:r>
      <w:r w:rsidRPr="005474D1">
        <w:rPr>
          <w:rFonts w:ascii="GHEA Grapalat" w:hAnsi="GHEA Grapalat"/>
          <w:i/>
          <w:sz w:val="20"/>
          <w:szCs w:val="20"/>
        </w:rPr>
        <w:t>связи с закупками, и осуществляет контроль над их исполнением.</w:t>
      </w:r>
    </w:p>
    <w:p w:rsidR="00996C19" w:rsidRPr="005474D1" w:rsidRDefault="00996C19" w:rsidP="00D746CA">
      <w:pPr>
        <w:widowControl w:val="0"/>
        <w:tabs>
          <w:tab w:val="left" w:pos="1276"/>
        </w:tabs>
        <w:jc w:val="both"/>
        <w:rPr>
          <w:rFonts w:ascii="GHEA Grapalat" w:hAnsi="GHEA Grapalat" w:cs="Sylfaen"/>
          <w:i/>
          <w:sz w:val="20"/>
          <w:szCs w:val="20"/>
        </w:rPr>
      </w:pPr>
      <w:r w:rsidRPr="005474D1">
        <w:rPr>
          <w:rFonts w:ascii="GHEA Grapalat" w:hAnsi="GHEA Grapalat"/>
          <w:i/>
          <w:sz w:val="20"/>
          <w:szCs w:val="20"/>
        </w:rPr>
        <w:t>12.</w:t>
      </w:r>
      <w:r w:rsidR="009639DF" w:rsidRPr="005474D1">
        <w:rPr>
          <w:rFonts w:ascii="GHEA Grapalat" w:hAnsi="GHEA Grapalat"/>
          <w:i/>
          <w:sz w:val="20"/>
          <w:szCs w:val="20"/>
        </w:rPr>
        <w:t>14</w:t>
      </w:r>
      <w:r w:rsidR="00D746CA" w:rsidRPr="005474D1">
        <w:rPr>
          <w:rFonts w:ascii="GHEA Grapalat" w:hAnsi="GHEA Grapalat"/>
          <w:i/>
          <w:sz w:val="20"/>
          <w:szCs w:val="20"/>
        </w:rPr>
        <w:t>.</w:t>
      </w:r>
      <w:r w:rsidRPr="005474D1">
        <w:rPr>
          <w:rFonts w:ascii="GHEA Grapalat" w:hAnsi="GHEA Grapalat"/>
          <w:i/>
          <w:sz w:val="20"/>
          <w:szCs w:val="20"/>
        </w:rPr>
        <w:t xml:space="preserve">В случае удовлетворения жалобы лицом, рассматривающим </w:t>
      </w:r>
      <w:r w:rsidR="00A32D42" w:rsidRPr="005474D1">
        <w:rPr>
          <w:rFonts w:ascii="GHEA Grapalat" w:hAnsi="GHEA Grapalat"/>
          <w:i/>
          <w:sz w:val="20"/>
          <w:szCs w:val="20"/>
        </w:rPr>
        <w:t>связанные с закупками жалобы</w:t>
      </w:r>
      <w:r w:rsidRPr="005474D1">
        <w:rPr>
          <w:rFonts w:ascii="GHEA Grapalat" w:hAnsi="GHEA Grapalat"/>
          <w:i/>
          <w:sz w:val="20"/>
          <w:szCs w:val="20"/>
        </w:rPr>
        <w:t>, заказчик несет ответственность за возмещение ущерба, нанесенного подавшему жалобу лицу и обоснованного в установленном порядке.</w:t>
      </w:r>
    </w:p>
    <w:p w:rsidR="00C47000" w:rsidRPr="005474D1" w:rsidRDefault="00996C19" w:rsidP="00D746CA">
      <w:pPr>
        <w:widowControl w:val="0"/>
        <w:tabs>
          <w:tab w:val="left" w:pos="1276"/>
        </w:tabs>
        <w:jc w:val="both"/>
        <w:rPr>
          <w:rFonts w:ascii="GHEA Grapalat" w:hAnsi="GHEA Grapalat"/>
          <w:i/>
          <w:sz w:val="20"/>
          <w:szCs w:val="20"/>
        </w:rPr>
      </w:pPr>
      <w:r w:rsidRPr="005474D1">
        <w:rPr>
          <w:rFonts w:ascii="GHEA Grapalat" w:hAnsi="GHEA Grapalat"/>
          <w:i/>
          <w:sz w:val="20"/>
          <w:szCs w:val="20"/>
        </w:rPr>
        <w:t>12.</w:t>
      </w:r>
      <w:r w:rsidR="009639DF" w:rsidRPr="005474D1">
        <w:rPr>
          <w:rFonts w:ascii="GHEA Grapalat" w:hAnsi="GHEA Grapalat"/>
          <w:i/>
          <w:sz w:val="20"/>
          <w:szCs w:val="20"/>
        </w:rPr>
        <w:t>15</w:t>
      </w:r>
      <w:r w:rsidR="00D746CA" w:rsidRPr="005474D1">
        <w:rPr>
          <w:rFonts w:ascii="GHEA Grapalat" w:hAnsi="GHEA Grapalat"/>
          <w:i/>
          <w:sz w:val="20"/>
          <w:szCs w:val="20"/>
        </w:rPr>
        <w:t>.</w:t>
      </w:r>
      <w:r w:rsidRPr="005474D1">
        <w:rPr>
          <w:rFonts w:ascii="GHEA Grapalat" w:hAnsi="GHEA Grapalat"/>
          <w:i/>
          <w:sz w:val="20"/>
          <w:szCs w:val="20"/>
        </w:rPr>
        <w:t>Рассмотрение жалобы является открытым для общественности</w:t>
      </w:r>
      <w:r w:rsidR="009639DF" w:rsidRPr="005474D1">
        <w:rPr>
          <w:rFonts w:ascii="GHEA Grapalat" w:hAnsi="GHEA Grapalat"/>
          <w:i/>
          <w:sz w:val="20"/>
          <w:szCs w:val="20"/>
        </w:rPr>
        <w:t>. Рассмотрение жалоб осуществляется посредством заседаний. Заседания записываются и вместе с принятым решением по жалобе публикуются в бюллетене. В случае невозможности записи заседания стенографируются</w:t>
      </w:r>
      <w:r w:rsidR="009639DF" w:rsidRPr="005474D1">
        <w:rPr>
          <w:rFonts w:ascii="GHEA Grapalat" w:hAnsi="GHEA Grapalat"/>
          <w:i/>
          <w:sz w:val="20"/>
          <w:szCs w:val="20"/>
          <w:lang w:val="hy-AM"/>
        </w:rPr>
        <w:t>.</w:t>
      </w:r>
      <w:r w:rsidR="009639DF" w:rsidRPr="005474D1">
        <w:rPr>
          <w:rFonts w:ascii="GHEA Grapalat" w:hAnsi="GHEA Grapalat"/>
          <w:i/>
          <w:sz w:val="20"/>
          <w:szCs w:val="20"/>
        </w:rPr>
        <w:t xml:space="preserve"> Заседания онлайн транслируются также в интернете.</w:t>
      </w:r>
      <w:r w:rsidR="009639DF" w:rsidRPr="005474D1" w:rsidDel="009639DF">
        <w:rPr>
          <w:rFonts w:ascii="GHEA Grapalat" w:hAnsi="GHEA Grapalat"/>
          <w:i/>
          <w:sz w:val="20"/>
          <w:szCs w:val="20"/>
        </w:rPr>
        <w:t xml:space="preserve"> </w:t>
      </w:r>
    </w:p>
    <w:p w:rsidR="00996C19" w:rsidRPr="005474D1" w:rsidRDefault="00996C19" w:rsidP="00D746CA">
      <w:pPr>
        <w:widowControl w:val="0"/>
        <w:tabs>
          <w:tab w:val="left" w:pos="1276"/>
        </w:tabs>
        <w:jc w:val="both"/>
        <w:rPr>
          <w:rFonts w:ascii="GHEA Grapalat" w:hAnsi="GHEA Grapalat" w:cs="Sylfaen"/>
          <w:i/>
          <w:sz w:val="20"/>
          <w:szCs w:val="20"/>
        </w:rPr>
      </w:pPr>
      <w:r w:rsidRPr="005474D1">
        <w:rPr>
          <w:rFonts w:ascii="GHEA Grapalat" w:hAnsi="GHEA Grapalat"/>
          <w:i/>
          <w:sz w:val="20"/>
          <w:szCs w:val="20"/>
        </w:rPr>
        <w:t>12.</w:t>
      </w:r>
      <w:r w:rsidR="009639DF" w:rsidRPr="005474D1">
        <w:rPr>
          <w:rFonts w:ascii="GHEA Grapalat" w:hAnsi="GHEA Grapalat"/>
          <w:i/>
          <w:sz w:val="20"/>
          <w:szCs w:val="20"/>
        </w:rPr>
        <w:t>16</w:t>
      </w:r>
      <w:r w:rsidR="00D746CA" w:rsidRPr="005474D1">
        <w:rPr>
          <w:rFonts w:ascii="GHEA Grapalat" w:hAnsi="GHEA Grapalat"/>
          <w:i/>
          <w:sz w:val="20"/>
          <w:szCs w:val="20"/>
        </w:rPr>
        <w:t>.</w:t>
      </w:r>
      <w:r w:rsidRPr="005474D1">
        <w:rPr>
          <w:rFonts w:ascii="GHEA Grapalat" w:hAnsi="GHEA Grapalat"/>
          <w:i/>
          <w:sz w:val="20"/>
          <w:szCs w:val="20"/>
        </w:rPr>
        <w:t xml:space="preserve">Каждое лицо, интересы которого были нарушены или могут быть нарушены в результате послуживших основанием для обжалования действий, вправе принять участие в процедуре обжалования, с подачей аналогичной жалобы лицу, рассматривающему </w:t>
      </w:r>
      <w:r w:rsidR="006E1E8F" w:rsidRPr="005474D1">
        <w:rPr>
          <w:rFonts w:ascii="GHEA Grapalat" w:hAnsi="GHEA Grapalat"/>
          <w:i/>
          <w:sz w:val="20"/>
          <w:szCs w:val="20"/>
        </w:rPr>
        <w:t>связанные с закупками жалобы</w:t>
      </w:r>
      <w:r w:rsidRPr="005474D1">
        <w:rPr>
          <w:rFonts w:ascii="GHEA Grapalat" w:hAnsi="GHEA Grapalat"/>
          <w:i/>
          <w:sz w:val="20"/>
          <w:szCs w:val="20"/>
        </w:rPr>
        <w:t xml:space="preserve">, до срока принятия решения о жалобе. Согласно статье 50 Закона, лицо, не принявшее участия в процедуре обжалования, лишается права </w:t>
      </w:r>
      <w:r w:rsidRPr="005474D1">
        <w:rPr>
          <w:rFonts w:ascii="GHEA Grapalat" w:hAnsi="GHEA Grapalat"/>
          <w:i/>
          <w:sz w:val="20"/>
          <w:szCs w:val="20"/>
        </w:rPr>
        <w:lastRenderedPageBreak/>
        <w:t>на подачу аналогичной жалобы лицу, рассматривающему жалобы в связи с закупками.</w:t>
      </w:r>
    </w:p>
    <w:p w:rsidR="00996C19" w:rsidRPr="005474D1" w:rsidRDefault="00996C19" w:rsidP="00D746CA">
      <w:pPr>
        <w:widowControl w:val="0"/>
        <w:tabs>
          <w:tab w:val="left" w:pos="1276"/>
        </w:tabs>
        <w:jc w:val="both"/>
        <w:rPr>
          <w:rFonts w:ascii="GHEA Grapalat" w:hAnsi="GHEA Grapalat" w:cs="Sylfaen"/>
          <w:i/>
          <w:sz w:val="20"/>
          <w:szCs w:val="20"/>
        </w:rPr>
      </w:pPr>
      <w:r w:rsidRPr="005474D1">
        <w:rPr>
          <w:rFonts w:ascii="GHEA Grapalat" w:hAnsi="GHEA Grapalat"/>
          <w:i/>
          <w:sz w:val="20"/>
          <w:szCs w:val="20"/>
        </w:rPr>
        <w:t>12.</w:t>
      </w:r>
      <w:r w:rsidR="009639DF" w:rsidRPr="005474D1">
        <w:rPr>
          <w:rFonts w:ascii="GHEA Grapalat" w:hAnsi="GHEA Grapalat"/>
          <w:i/>
          <w:sz w:val="20"/>
          <w:szCs w:val="20"/>
        </w:rPr>
        <w:t>17</w:t>
      </w:r>
      <w:r w:rsidR="00D746CA" w:rsidRPr="005474D1">
        <w:rPr>
          <w:rFonts w:ascii="GHEA Grapalat" w:hAnsi="GHEA Grapalat"/>
          <w:i/>
          <w:sz w:val="20"/>
          <w:szCs w:val="20"/>
        </w:rPr>
        <w:t>.</w:t>
      </w:r>
      <w:r w:rsidRPr="005474D1">
        <w:rPr>
          <w:rFonts w:ascii="GHEA Grapalat" w:hAnsi="GHEA Grapalat"/>
          <w:i/>
          <w:sz w:val="20"/>
          <w:szCs w:val="20"/>
        </w:rPr>
        <w:t xml:space="preserve">Лицо, рассматривающее </w:t>
      </w:r>
      <w:r w:rsidR="00723E02" w:rsidRPr="005474D1">
        <w:rPr>
          <w:rFonts w:ascii="GHEA Grapalat" w:hAnsi="GHEA Grapalat"/>
          <w:i/>
          <w:sz w:val="20"/>
          <w:szCs w:val="20"/>
        </w:rPr>
        <w:t xml:space="preserve">связанные </w:t>
      </w:r>
      <w:r w:rsidRPr="005474D1">
        <w:rPr>
          <w:rFonts w:ascii="GHEA Grapalat" w:hAnsi="GHEA Grapalat"/>
          <w:i/>
          <w:sz w:val="20"/>
          <w:szCs w:val="20"/>
        </w:rPr>
        <w:t>с закупками</w:t>
      </w:r>
      <w:r w:rsidR="00723E02" w:rsidRPr="005474D1">
        <w:rPr>
          <w:rFonts w:ascii="GHEA Grapalat" w:hAnsi="GHEA Grapalat"/>
          <w:i/>
          <w:sz w:val="20"/>
          <w:szCs w:val="20"/>
        </w:rPr>
        <w:t xml:space="preserve"> жалобы</w:t>
      </w:r>
      <w:r w:rsidRPr="005474D1">
        <w:rPr>
          <w:rFonts w:ascii="GHEA Grapalat" w:hAnsi="GHEA Grapalat"/>
          <w:i/>
          <w:sz w:val="20"/>
          <w:szCs w:val="20"/>
        </w:rPr>
        <w:t>, опубликовывает в бюллетене решение в течение двух рабочих дней, следующих за днем его принятия, с указанием даты опубликования. Решение лица, рассматривающего жалобы в связи с закупками, вступает в силу на следующий день после его опубликования в бюллетене.</w:t>
      </w:r>
    </w:p>
    <w:p w:rsidR="00996C19" w:rsidRPr="005474D1" w:rsidRDefault="00996C19" w:rsidP="00D746CA">
      <w:pPr>
        <w:widowControl w:val="0"/>
        <w:tabs>
          <w:tab w:val="left" w:pos="1276"/>
        </w:tabs>
        <w:jc w:val="both"/>
        <w:rPr>
          <w:rFonts w:ascii="GHEA Grapalat" w:hAnsi="GHEA Grapalat" w:cs="Sylfaen"/>
          <w:i/>
          <w:sz w:val="20"/>
          <w:szCs w:val="20"/>
        </w:rPr>
      </w:pPr>
      <w:r w:rsidRPr="005474D1">
        <w:rPr>
          <w:rFonts w:ascii="GHEA Grapalat" w:hAnsi="GHEA Grapalat"/>
          <w:i/>
          <w:sz w:val="20"/>
          <w:szCs w:val="20"/>
        </w:rPr>
        <w:t>12.</w:t>
      </w:r>
      <w:r w:rsidR="005D27D0" w:rsidRPr="005474D1">
        <w:rPr>
          <w:rFonts w:ascii="GHEA Grapalat" w:hAnsi="GHEA Grapalat"/>
          <w:i/>
          <w:sz w:val="20"/>
          <w:szCs w:val="20"/>
        </w:rPr>
        <w:t>18</w:t>
      </w:r>
      <w:r w:rsidR="00D746CA" w:rsidRPr="005474D1">
        <w:rPr>
          <w:rFonts w:ascii="GHEA Grapalat" w:hAnsi="GHEA Grapalat"/>
          <w:i/>
          <w:sz w:val="20"/>
          <w:szCs w:val="20"/>
        </w:rPr>
        <w:t>.</w:t>
      </w:r>
      <w:r w:rsidRPr="005474D1">
        <w:rPr>
          <w:rFonts w:ascii="GHEA Grapalat" w:hAnsi="GHEA Grapalat"/>
          <w:i/>
          <w:sz w:val="20"/>
          <w:szCs w:val="20"/>
        </w:rPr>
        <w:t xml:space="preserve">Каждое лицо, которое заинтересовано в заключении конкретной сделки, и которое понесло убытки вследствие действия или бездействия заказчика, Комиссии или лица, рассматривающего </w:t>
      </w:r>
      <w:r w:rsidR="001A070B" w:rsidRPr="005474D1">
        <w:rPr>
          <w:rFonts w:ascii="GHEA Grapalat" w:hAnsi="GHEA Grapalat"/>
          <w:i/>
          <w:sz w:val="20"/>
          <w:szCs w:val="20"/>
        </w:rPr>
        <w:t>рассматривающего связанные с закупками жалобы</w:t>
      </w:r>
      <w:r w:rsidRPr="005474D1">
        <w:rPr>
          <w:rFonts w:ascii="GHEA Grapalat" w:hAnsi="GHEA Grapalat"/>
          <w:i/>
          <w:sz w:val="20"/>
          <w:szCs w:val="20"/>
        </w:rPr>
        <w:t>, вправе требовать в судебном порядке возмещения убытков.</w:t>
      </w:r>
    </w:p>
    <w:p w:rsidR="00996C19" w:rsidRPr="005474D1" w:rsidRDefault="00996C19" w:rsidP="00D746CA">
      <w:pPr>
        <w:widowControl w:val="0"/>
        <w:tabs>
          <w:tab w:val="left" w:pos="1276"/>
        </w:tabs>
        <w:jc w:val="both"/>
        <w:rPr>
          <w:rFonts w:ascii="GHEA Grapalat" w:hAnsi="GHEA Grapalat"/>
          <w:i/>
          <w:sz w:val="20"/>
          <w:szCs w:val="20"/>
        </w:rPr>
      </w:pPr>
      <w:r w:rsidRPr="005474D1">
        <w:rPr>
          <w:rFonts w:ascii="GHEA Grapalat" w:hAnsi="GHEA Grapalat"/>
          <w:i/>
          <w:sz w:val="20"/>
          <w:szCs w:val="20"/>
        </w:rPr>
        <w:t>12.</w:t>
      </w:r>
      <w:r w:rsidR="005D27D0" w:rsidRPr="005474D1">
        <w:rPr>
          <w:rFonts w:ascii="GHEA Grapalat" w:hAnsi="GHEA Grapalat"/>
          <w:i/>
          <w:sz w:val="20"/>
          <w:szCs w:val="20"/>
        </w:rPr>
        <w:t>19</w:t>
      </w:r>
      <w:r w:rsidR="00D746CA" w:rsidRPr="005474D1">
        <w:rPr>
          <w:rFonts w:ascii="GHEA Grapalat" w:hAnsi="GHEA Grapalat"/>
          <w:i/>
          <w:sz w:val="20"/>
          <w:szCs w:val="20"/>
        </w:rPr>
        <w:t>.</w:t>
      </w:r>
      <w:r w:rsidRPr="005474D1">
        <w:rPr>
          <w:rFonts w:ascii="GHEA Grapalat" w:hAnsi="GHEA Grapalat"/>
          <w:i/>
          <w:sz w:val="20"/>
          <w:szCs w:val="20"/>
        </w:rPr>
        <w:t xml:space="preserve">Представленная лицу, рассматривающему </w:t>
      </w:r>
      <w:r w:rsidR="00CA485E" w:rsidRPr="005474D1">
        <w:rPr>
          <w:rFonts w:ascii="GHEA Grapalat" w:hAnsi="GHEA Grapalat"/>
          <w:i/>
          <w:sz w:val="20"/>
          <w:szCs w:val="20"/>
        </w:rPr>
        <w:t>связанные с закупками жалобы</w:t>
      </w:r>
      <w:r w:rsidRPr="005474D1">
        <w:rPr>
          <w:rFonts w:ascii="GHEA Grapalat" w:hAnsi="GHEA Grapalat"/>
          <w:i/>
          <w:sz w:val="20"/>
          <w:szCs w:val="20"/>
        </w:rPr>
        <w:t>, жалоба автоматически приостанавливает процесс закупки со дня опубликования объявления, предусмотренного частью 9 статьи 50 Закона до дня вступления в силу решения, принятого по ре</w:t>
      </w:r>
      <w:r w:rsidR="003B3302" w:rsidRPr="005474D1">
        <w:rPr>
          <w:rFonts w:ascii="GHEA Grapalat" w:hAnsi="GHEA Grapalat"/>
          <w:i/>
          <w:sz w:val="20"/>
          <w:szCs w:val="20"/>
        </w:rPr>
        <w:t>зультатам рассмотрения жалобы.</w:t>
      </w:r>
    </w:p>
    <w:p w:rsidR="00AE679C" w:rsidRPr="005474D1" w:rsidRDefault="002004DB" w:rsidP="00D746CA">
      <w:pPr>
        <w:widowControl w:val="0"/>
        <w:jc w:val="both"/>
        <w:rPr>
          <w:rFonts w:ascii="GHEA Grapalat" w:hAnsi="GHEA Grapalat" w:cs="Sylfaen"/>
          <w:b/>
          <w:i/>
          <w:sz w:val="20"/>
          <w:szCs w:val="20"/>
        </w:rPr>
      </w:pPr>
      <w:r w:rsidRPr="005474D1">
        <w:rPr>
          <w:rFonts w:ascii="GHEA Grapalat" w:hAnsi="GHEA Grapalat"/>
          <w:i/>
          <w:sz w:val="20"/>
          <w:szCs w:val="20"/>
        </w:rPr>
        <w:t xml:space="preserve">Согласно статье 51 Закона лицо, рассматривающее жалобы связанные с закупками, выносит решение о снятии приостановления процесса закупки, если руководители органов, установленных частью 1 статьи 2 </w:t>
      </w:r>
      <w:r w:rsidR="0011423D" w:rsidRPr="005474D1">
        <w:rPr>
          <w:rFonts w:ascii="GHEA Grapalat" w:hAnsi="GHEA Grapalat"/>
          <w:i/>
          <w:sz w:val="20"/>
          <w:szCs w:val="20"/>
        </w:rPr>
        <w:t>З</w:t>
      </w:r>
      <w:r w:rsidRPr="005474D1">
        <w:rPr>
          <w:rFonts w:ascii="GHEA Grapalat" w:hAnsi="GHEA Grapalat"/>
          <w:i/>
          <w:sz w:val="20"/>
          <w:szCs w:val="20"/>
        </w:rPr>
        <w:t>акона, а в случае юридических лиц-руководитель исполнительного органа письменно сообщает, что исходя из общественн</w:t>
      </w:r>
      <w:r w:rsidR="006F2702" w:rsidRPr="005474D1">
        <w:rPr>
          <w:rFonts w:ascii="GHEA Grapalat" w:hAnsi="GHEA Grapalat"/>
          <w:i/>
          <w:sz w:val="20"/>
          <w:szCs w:val="20"/>
        </w:rPr>
        <w:t>ых</w:t>
      </w:r>
      <w:r w:rsidRPr="005474D1">
        <w:rPr>
          <w:rFonts w:ascii="GHEA Grapalat" w:hAnsi="GHEA Grapalat"/>
          <w:i/>
          <w:sz w:val="20"/>
          <w:szCs w:val="20"/>
        </w:rPr>
        <w:t xml:space="preserve"> </w:t>
      </w:r>
      <w:r w:rsidR="006F2702" w:rsidRPr="005474D1">
        <w:rPr>
          <w:rFonts w:ascii="GHEA Grapalat" w:hAnsi="GHEA Grapalat"/>
          <w:i/>
          <w:sz w:val="20"/>
          <w:szCs w:val="20"/>
        </w:rPr>
        <w:t xml:space="preserve">интересов </w:t>
      </w:r>
      <w:r w:rsidRPr="005474D1">
        <w:rPr>
          <w:rFonts w:ascii="GHEA Grapalat" w:hAnsi="GHEA Grapalat"/>
          <w:i/>
          <w:sz w:val="20"/>
          <w:szCs w:val="20"/>
        </w:rPr>
        <w:t xml:space="preserve">или </w:t>
      </w:r>
      <w:r w:rsidR="006F2702" w:rsidRPr="005474D1">
        <w:rPr>
          <w:rFonts w:ascii="GHEA Grapalat" w:hAnsi="GHEA Grapalat"/>
          <w:i/>
          <w:sz w:val="20"/>
          <w:szCs w:val="20"/>
        </w:rPr>
        <w:t xml:space="preserve">интересов </w:t>
      </w:r>
      <w:r w:rsidRPr="005474D1">
        <w:rPr>
          <w:rFonts w:ascii="GHEA Grapalat" w:hAnsi="GHEA Grapalat"/>
          <w:i/>
          <w:sz w:val="20"/>
          <w:szCs w:val="20"/>
        </w:rPr>
        <w:t>обороны и национальной безопасности, необходимо продолжить процесс закупки.</w:t>
      </w:r>
      <w:r w:rsidR="00996C19" w:rsidRPr="005474D1">
        <w:rPr>
          <w:rFonts w:ascii="GHEA Grapalat" w:hAnsi="GHEA Grapalat"/>
          <w:i/>
          <w:sz w:val="20"/>
          <w:szCs w:val="20"/>
        </w:rPr>
        <w:t xml:space="preserve">Лицо, рассматривающее </w:t>
      </w:r>
      <w:r w:rsidR="00A31442" w:rsidRPr="005474D1">
        <w:rPr>
          <w:rFonts w:ascii="GHEA Grapalat" w:hAnsi="GHEA Grapalat"/>
          <w:i/>
          <w:sz w:val="20"/>
          <w:szCs w:val="20"/>
        </w:rPr>
        <w:t xml:space="preserve">связанные с закупками </w:t>
      </w:r>
      <w:r w:rsidR="00996C19" w:rsidRPr="005474D1">
        <w:rPr>
          <w:rFonts w:ascii="GHEA Grapalat" w:hAnsi="GHEA Grapalat"/>
          <w:i/>
          <w:sz w:val="20"/>
          <w:szCs w:val="20"/>
        </w:rPr>
        <w:t>жалобы, опубликовывает в бюллетене предусмотренное настоящим пунктом решение в течение рабочего дня, следующего за днем его принятия.</w:t>
      </w:r>
    </w:p>
    <w:p w:rsidR="00AE679C" w:rsidRPr="005474D1" w:rsidRDefault="00AE679C" w:rsidP="00BC5174">
      <w:pPr>
        <w:widowControl w:val="0"/>
        <w:jc w:val="center"/>
        <w:rPr>
          <w:rFonts w:ascii="GHEA Grapalat" w:hAnsi="GHEA Grapalat" w:cs="Sylfaen"/>
          <w:b/>
          <w:i/>
          <w:sz w:val="20"/>
          <w:szCs w:val="20"/>
        </w:rPr>
      </w:pPr>
    </w:p>
    <w:p w:rsidR="008842CE" w:rsidRPr="005474D1" w:rsidRDefault="00096865" w:rsidP="00BC5174">
      <w:pPr>
        <w:widowControl w:val="0"/>
        <w:spacing w:after="160"/>
        <w:jc w:val="center"/>
        <w:rPr>
          <w:rFonts w:ascii="GHEA Grapalat" w:hAnsi="GHEA Grapalat"/>
          <w:b/>
          <w:sz w:val="20"/>
          <w:szCs w:val="20"/>
        </w:rPr>
      </w:pPr>
      <w:r w:rsidRPr="005474D1">
        <w:rPr>
          <w:rFonts w:ascii="GHEA Grapalat" w:hAnsi="GHEA Grapalat"/>
          <w:b/>
          <w:sz w:val="20"/>
          <w:szCs w:val="20"/>
        </w:rPr>
        <w:t>ЧАСТЬ II</w:t>
      </w:r>
    </w:p>
    <w:p w:rsidR="00096865" w:rsidRPr="005474D1" w:rsidRDefault="00096865" w:rsidP="00BC5174">
      <w:pPr>
        <w:pStyle w:val="BodyText"/>
        <w:widowControl w:val="0"/>
        <w:spacing w:after="160"/>
        <w:jc w:val="center"/>
        <w:rPr>
          <w:rFonts w:ascii="GHEA Grapalat" w:hAnsi="GHEA Grapalat"/>
          <w:b/>
          <w:sz w:val="20"/>
          <w:szCs w:val="20"/>
        </w:rPr>
      </w:pPr>
      <w:r w:rsidRPr="005474D1">
        <w:rPr>
          <w:rFonts w:ascii="GHEA Grapalat" w:hAnsi="GHEA Grapalat"/>
          <w:b/>
          <w:sz w:val="20"/>
          <w:szCs w:val="20"/>
        </w:rPr>
        <w:t>ИНСТРУКЦИЯ</w:t>
      </w:r>
      <w:r w:rsidR="00191D27" w:rsidRPr="005474D1">
        <w:rPr>
          <w:rFonts w:ascii="GHEA Grapalat" w:hAnsi="GHEA Grapalat"/>
          <w:b/>
          <w:sz w:val="20"/>
          <w:szCs w:val="20"/>
        </w:rPr>
        <w:t xml:space="preserve"> </w:t>
      </w:r>
      <w:r w:rsidRPr="005474D1">
        <w:rPr>
          <w:rFonts w:ascii="GHEA Grapalat" w:hAnsi="GHEA Grapalat"/>
          <w:b/>
          <w:sz w:val="20"/>
          <w:szCs w:val="20"/>
        </w:rPr>
        <w:t xml:space="preserve">ПО СОСТАВЛЕНИЮ </w:t>
      </w:r>
      <w:r w:rsidR="00191D27" w:rsidRPr="005474D1">
        <w:rPr>
          <w:rFonts w:ascii="GHEA Grapalat" w:hAnsi="GHEA Grapalat"/>
          <w:b/>
          <w:sz w:val="20"/>
          <w:szCs w:val="20"/>
        </w:rPr>
        <w:br/>
      </w:r>
      <w:r w:rsidR="00BC5174" w:rsidRPr="005474D1">
        <w:rPr>
          <w:rFonts w:ascii="GHEA Grapalat" w:hAnsi="GHEA Grapalat"/>
          <w:b/>
          <w:sz w:val="20"/>
          <w:szCs w:val="20"/>
        </w:rPr>
        <w:t>ЗАЯВКИ НА  ЗАЯВОК КАТИРОВОК</w:t>
      </w:r>
    </w:p>
    <w:p w:rsidR="00D746CA" w:rsidRPr="005474D1" w:rsidRDefault="008D5016" w:rsidP="00CE7392">
      <w:pPr>
        <w:widowControl w:val="0"/>
        <w:spacing w:after="160"/>
        <w:jc w:val="center"/>
        <w:rPr>
          <w:rFonts w:ascii="GHEA Grapalat" w:hAnsi="GHEA Grapalat"/>
          <w:b/>
          <w:sz w:val="20"/>
          <w:szCs w:val="20"/>
        </w:rPr>
      </w:pPr>
      <w:r w:rsidRPr="005474D1">
        <w:rPr>
          <w:rFonts w:ascii="GHEA Grapalat" w:hAnsi="GHEA Grapalat"/>
          <w:b/>
          <w:sz w:val="20"/>
          <w:szCs w:val="20"/>
        </w:rPr>
        <w:t>1. ОБЩИЕ ПОЛОЖЕНИЯ</w:t>
      </w:r>
    </w:p>
    <w:p w:rsidR="00096865" w:rsidRPr="005474D1" w:rsidRDefault="00096865" w:rsidP="00BC5174">
      <w:pPr>
        <w:widowControl w:val="0"/>
        <w:tabs>
          <w:tab w:val="left" w:pos="1134"/>
        </w:tabs>
        <w:jc w:val="both"/>
        <w:rPr>
          <w:rFonts w:ascii="GHEA Grapalat" w:hAnsi="GHEA Grapalat" w:cs="Sylfaen"/>
          <w:i/>
          <w:sz w:val="20"/>
          <w:szCs w:val="20"/>
        </w:rPr>
      </w:pPr>
      <w:r w:rsidRPr="005474D1">
        <w:rPr>
          <w:rFonts w:ascii="GHEA Grapalat" w:hAnsi="GHEA Grapalat"/>
          <w:i/>
          <w:sz w:val="20"/>
          <w:szCs w:val="20"/>
        </w:rPr>
        <w:t>1.1</w:t>
      </w:r>
      <w:r w:rsidR="00BC5174" w:rsidRPr="005474D1">
        <w:rPr>
          <w:rFonts w:ascii="GHEA Grapalat" w:hAnsi="GHEA Grapalat"/>
          <w:i/>
          <w:sz w:val="20"/>
          <w:szCs w:val="20"/>
        </w:rPr>
        <w:t>.</w:t>
      </w:r>
      <w:r w:rsidRPr="005474D1">
        <w:rPr>
          <w:rFonts w:ascii="GHEA Grapalat" w:hAnsi="GHEA Grapalat"/>
          <w:i/>
          <w:sz w:val="20"/>
          <w:szCs w:val="20"/>
        </w:rPr>
        <w:t>Целью настоящей Инструкции является содействие участникам при подготовке заявки.</w:t>
      </w:r>
    </w:p>
    <w:p w:rsidR="00096865" w:rsidRPr="005474D1" w:rsidRDefault="00096865" w:rsidP="00BC5174">
      <w:pPr>
        <w:widowControl w:val="0"/>
        <w:tabs>
          <w:tab w:val="left" w:pos="1134"/>
        </w:tabs>
        <w:jc w:val="both"/>
        <w:rPr>
          <w:rFonts w:ascii="GHEA Grapalat" w:hAnsi="GHEA Grapalat" w:cs="Sylfaen"/>
          <w:i/>
          <w:sz w:val="20"/>
          <w:szCs w:val="20"/>
        </w:rPr>
      </w:pPr>
      <w:r w:rsidRPr="005474D1">
        <w:rPr>
          <w:rFonts w:ascii="GHEA Grapalat" w:hAnsi="GHEA Grapalat"/>
          <w:i/>
          <w:sz w:val="20"/>
          <w:szCs w:val="20"/>
        </w:rPr>
        <w:t>1.2</w:t>
      </w:r>
      <w:r w:rsidR="00BC5174" w:rsidRPr="005474D1">
        <w:rPr>
          <w:rFonts w:ascii="GHEA Grapalat" w:hAnsi="GHEA Grapalat"/>
          <w:i/>
          <w:sz w:val="20"/>
          <w:szCs w:val="20"/>
        </w:rPr>
        <w:t>.</w:t>
      </w:r>
      <w:r w:rsidRPr="005474D1">
        <w:rPr>
          <w:rFonts w:ascii="GHEA Grapalat" w:hAnsi="GHEA Grapalat"/>
          <w:i/>
          <w:sz w:val="20"/>
          <w:szCs w:val="20"/>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rsidR="008A7430" w:rsidRPr="005474D1" w:rsidRDefault="00096865" w:rsidP="00CE7392">
      <w:pPr>
        <w:widowControl w:val="0"/>
        <w:tabs>
          <w:tab w:val="left" w:pos="1134"/>
        </w:tabs>
        <w:jc w:val="both"/>
        <w:rPr>
          <w:rFonts w:ascii="GHEA Grapalat" w:hAnsi="GHEA Grapalat"/>
          <w:i/>
          <w:sz w:val="20"/>
          <w:szCs w:val="20"/>
        </w:rPr>
      </w:pPr>
      <w:r w:rsidRPr="005474D1">
        <w:rPr>
          <w:rFonts w:ascii="GHEA Grapalat" w:hAnsi="GHEA Grapalat"/>
          <w:i/>
          <w:sz w:val="20"/>
          <w:szCs w:val="20"/>
        </w:rPr>
        <w:t>1.3</w:t>
      </w:r>
      <w:r w:rsidR="00BC5174" w:rsidRPr="005474D1">
        <w:rPr>
          <w:rFonts w:ascii="GHEA Grapalat" w:hAnsi="GHEA Grapalat"/>
          <w:i/>
          <w:sz w:val="20"/>
          <w:szCs w:val="20"/>
        </w:rPr>
        <w:t>.</w:t>
      </w:r>
      <w:r w:rsidRPr="005474D1">
        <w:rPr>
          <w:rFonts w:ascii="GHEA Grapalat" w:hAnsi="GHEA Grapalat"/>
          <w:i/>
          <w:sz w:val="20"/>
          <w:szCs w:val="20"/>
        </w:rPr>
        <w:t>Кроме армянского языка, заявки могут быть поданы также н</w:t>
      </w:r>
      <w:r w:rsidR="00191D27" w:rsidRPr="005474D1">
        <w:rPr>
          <w:rFonts w:ascii="GHEA Grapalat" w:hAnsi="GHEA Grapalat"/>
          <w:i/>
          <w:sz w:val="20"/>
          <w:szCs w:val="20"/>
        </w:rPr>
        <w:t>а английском или русском языке.</w:t>
      </w:r>
    </w:p>
    <w:p w:rsidR="00CE7392" w:rsidRPr="005474D1" w:rsidRDefault="00CE7392" w:rsidP="00CE7392">
      <w:pPr>
        <w:widowControl w:val="0"/>
        <w:tabs>
          <w:tab w:val="left" w:pos="1134"/>
        </w:tabs>
        <w:jc w:val="both"/>
        <w:rPr>
          <w:rFonts w:ascii="GHEA Grapalat" w:hAnsi="GHEA Grapalat"/>
          <w:i/>
          <w:sz w:val="20"/>
          <w:szCs w:val="20"/>
        </w:rPr>
      </w:pPr>
    </w:p>
    <w:p w:rsidR="00096865" w:rsidRPr="005474D1" w:rsidRDefault="008D5016" w:rsidP="00B46D58">
      <w:pPr>
        <w:widowControl w:val="0"/>
        <w:spacing w:after="160"/>
        <w:jc w:val="center"/>
        <w:rPr>
          <w:rFonts w:ascii="GHEA Grapalat" w:hAnsi="GHEA Grapalat"/>
          <w:b/>
          <w:sz w:val="20"/>
          <w:szCs w:val="20"/>
        </w:rPr>
      </w:pPr>
      <w:r w:rsidRPr="005474D1">
        <w:rPr>
          <w:rFonts w:ascii="GHEA Grapalat" w:hAnsi="GHEA Grapalat"/>
          <w:b/>
          <w:sz w:val="20"/>
          <w:szCs w:val="20"/>
        </w:rPr>
        <w:t>2. ЗАЯВКА НА ПРОЦЕДУРУ</w:t>
      </w:r>
    </w:p>
    <w:p w:rsidR="008F15B9" w:rsidRPr="005474D1" w:rsidRDefault="00EA1314" w:rsidP="00BC5174">
      <w:pPr>
        <w:widowControl w:val="0"/>
        <w:jc w:val="both"/>
        <w:rPr>
          <w:rFonts w:ascii="GHEA Grapalat" w:hAnsi="GHEA Grapalat"/>
          <w:i/>
          <w:sz w:val="20"/>
          <w:szCs w:val="20"/>
        </w:rPr>
      </w:pPr>
      <w:r w:rsidRPr="005474D1">
        <w:rPr>
          <w:rFonts w:ascii="GHEA Grapalat" w:hAnsi="GHEA Grapalat"/>
          <w:i/>
          <w:sz w:val="20"/>
          <w:szCs w:val="20"/>
        </w:rPr>
        <w:t xml:space="preserve">2. </w:t>
      </w:r>
      <w:r w:rsidR="008F15B9" w:rsidRPr="005474D1">
        <w:rPr>
          <w:rFonts w:ascii="GHEA Grapalat" w:hAnsi="GHEA Grapalat"/>
          <w:i/>
          <w:sz w:val="20"/>
          <w:szCs w:val="20"/>
        </w:rPr>
        <w:t>Для участия в процедуре участник подает заявку в порядке, установленном разделом 3 части 2 настоящего приглашения. К заявке прилагаются предусмотренные настоящим приглашением соответствующие документы (сведения)</w:t>
      </w:r>
      <w:r w:rsidRPr="005474D1">
        <w:rPr>
          <w:rFonts w:ascii="GHEA Grapalat" w:hAnsi="GHEA Grapalat"/>
          <w:i/>
          <w:sz w:val="20"/>
          <w:szCs w:val="20"/>
        </w:rPr>
        <w:t>:</w:t>
      </w:r>
    </w:p>
    <w:p w:rsidR="00096865" w:rsidRPr="005474D1" w:rsidRDefault="002D5CF0" w:rsidP="00BC5174">
      <w:pPr>
        <w:widowControl w:val="0"/>
        <w:tabs>
          <w:tab w:val="left" w:pos="1134"/>
        </w:tabs>
        <w:jc w:val="both"/>
        <w:rPr>
          <w:rFonts w:ascii="GHEA Grapalat" w:hAnsi="GHEA Grapalat"/>
          <w:i/>
          <w:sz w:val="20"/>
          <w:szCs w:val="20"/>
        </w:rPr>
      </w:pPr>
      <w:r w:rsidRPr="005474D1">
        <w:rPr>
          <w:rFonts w:ascii="GHEA Grapalat" w:hAnsi="GHEA Grapalat"/>
          <w:i/>
          <w:sz w:val="20"/>
          <w:szCs w:val="20"/>
        </w:rPr>
        <w:t>2.1</w:t>
      </w:r>
      <w:r w:rsidR="005114D0" w:rsidRPr="005474D1">
        <w:rPr>
          <w:rFonts w:ascii="GHEA Grapalat" w:hAnsi="GHEA Grapalat"/>
          <w:i/>
          <w:sz w:val="20"/>
          <w:szCs w:val="20"/>
        </w:rPr>
        <w:t>.</w:t>
      </w:r>
      <w:r w:rsidRPr="005474D1">
        <w:rPr>
          <w:rFonts w:ascii="GHEA Grapalat" w:hAnsi="GHEA Grapalat"/>
          <w:i/>
          <w:sz w:val="20"/>
          <w:szCs w:val="20"/>
        </w:rPr>
        <w:t>заявление</w:t>
      </w:r>
      <w:r w:rsidR="00EB3C28" w:rsidRPr="005474D1">
        <w:rPr>
          <w:rFonts w:ascii="GHEA Grapalat" w:hAnsi="GHEA Grapalat"/>
          <w:i/>
          <w:sz w:val="20"/>
          <w:szCs w:val="20"/>
        </w:rPr>
        <w:t>--объявлени</w:t>
      </w:r>
      <w:r w:rsidR="00EB3C28" w:rsidRPr="005474D1">
        <w:rPr>
          <w:rFonts w:ascii="GHEA Grapalat" w:hAnsi="GHEA Grapalat"/>
          <w:i/>
          <w:sz w:val="20"/>
          <w:szCs w:val="20"/>
          <w:lang w:val="en-US"/>
        </w:rPr>
        <w:t>e</w:t>
      </w:r>
      <w:r w:rsidR="00EB3C28" w:rsidRPr="005474D1">
        <w:rPr>
          <w:rFonts w:ascii="GHEA Grapalat" w:hAnsi="GHEA Grapalat"/>
          <w:i/>
          <w:sz w:val="20"/>
          <w:szCs w:val="20"/>
        </w:rPr>
        <w:t xml:space="preserve"> </w:t>
      </w:r>
      <w:r w:rsidRPr="005474D1">
        <w:rPr>
          <w:rFonts w:ascii="GHEA Grapalat" w:hAnsi="GHEA Grapalat"/>
          <w:i/>
          <w:sz w:val="20"/>
          <w:szCs w:val="20"/>
        </w:rPr>
        <w:t xml:space="preserve"> на участие в процедуре согласно Приложению №1;</w:t>
      </w:r>
    </w:p>
    <w:p w:rsidR="00172BC4" w:rsidRPr="005474D1" w:rsidRDefault="00172BC4" w:rsidP="00BC5174">
      <w:pPr>
        <w:widowControl w:val="0"/>
        <w:tabs>
          <w:tab w:val="left" w:pos="1134"/>
        </w:tabs>
        <w:jc w:val="both"/>
        <w:rPr>
          <w:rFonts w:ascii="GHEA Grapalat" w:hAnsi="GHEA Grapalat"/>
          <w:i/>
          <w:sz w:val="20"/>
          <w:szCs w:val="20"/>
        </w:rPr>
      </w:pPr>
      <w:r w:rsidRPr="005474D1">
        <w:rPr>
          <w:rFonts w:ascii="GHEA Grapalat" w:hAnsi="GHEA Grapalat"/>
          <w:i/>
          <w:sz w:val="20"/>
          <w:szCs w:val="20"/>
        </w:rPr>
        <w:t>2.2</w:t>
      </w:r>
      <w:r w:rsidR="00D23E36" w:rsidRPr="005474D1">
        <w:rPr>
          <w:rFonts w:ascii="GHEA Grapalat" w:hAnsi="GHEA Grapalat"/>
          <w:i/>
          <w:sz w:val="20"/>
          <w:szCs w:val="20"/>
        </w:rPr>
        <w:t>.</w:t>
      </w:r>
      <w:r w:rsidRPr="005474D1">
        <w:rPr>
          <w:rFonts w:ascii="GHEA Grapalat" w:hAnsi="GHEA Grapalat"/>
          <w:i/>
          <w:sz w:val="20"/>
          <w:szCs w:val="20"/>
        </w:rPr>
        <w:t xml:space="preserve"> утвержденн</w:t>
      </w:r>
      <w:r w:rsidRPr="005474D1">
        <w:rPr>
          <w:rFonts w:ascii="GHEA Grapalat" w:hAnsi="GHEA Grapalat"/>
          <w:i/>
          <w:sz w:val="20"/>
          <w:szCs w:val="20"/>
          <w:lang w:val="en-US"/>
        </w:rPr>
        <w:t>o</w:t>
      </w:r>
      <w:r w:rsidRPr="005474D1">
        <w:rPr>
          <w:rFonts w:ascii="GHEA Grapalat" w:hAnsi="GHEA Grapalat"/>
          <w:i/>
          <w:sz w:val="20"/>
          <w:szCs w:val="20"/>
        </w:rPr>
        <w:t xml:space="preserve">е им полное описание предлагаемого товара согласно Приложению </w:t>
      </w:r>
      <w:r w:rsidRPr="005474D1">
        <w:rPr>
          <w:rFonts w:ascii="GHEA Grapalat" w:hAnsi="GHEA Grapalat"/>
          <w:i/>
          <w:sz w:val="20"/>
          <w:szCs w:val="20"/>
          <w:lang w:val="en-US"/>
        </w:rPr>
        <w:t>N</w:t>
      </w:r>
      <w:r w:rsidRPr="005474D1">
        <w:rPr>
          <w:rFonts w:ascii="GHEA Grapalat" w:hAnsi="GHEA Grapalat"/>
          <w:i/>
          <w:sz w:val="20"/>
          <w:szCs w:val="20"/>
        </w:rPr>
        <w:t xml:space="preserve"> 1.1.</w:t>
      </w:r>
    </w:p>
    <w:p w:rsidR="009D7EFF" w:rsidRPr="005474D1" w:rsidRDefault="009D7EFF" w:rsidP="00BC5174">
      <w:pPr>
        <w:widowControl w:val="0"/>
        <w:tabs>
          <w:tab w:val="left" w:pos="1134"/>
        </w:tabs>
        <w:jc w:val="both"/>
        <w:rPr>
          <w:rFonts w:ascii="GHEA Grapalat" w:hAnsi="GHEA Grapalat"/>
          <w:i/>
          <w:sz w:val="20"/>
          <w:szCs w:val="20"/>
        </w:rPr>
      </w:pPr>
      <w:r w:rsidRPr="005474D1">
        <w:rPr>
          <w:rFonts w:ascii="GHEA Grapalat" w:hAnsi="GHEA Grapalat"/>
          <w:i/>
          <w:sz w:val="20"/>
          <w:szCs w:val="20"/>
        </w:rPr>
        <w:t>2.</w:t>
      </w:r>
      <w:r w:rsidR="00EA7CA6" w:rsidRPr="005474D1">
        <w:rPr>
          <w:rFonts w:ascii="GHEA Grapalat" w:hAnsi="GHEA Grapalat"/>
          <w:i/>
          <w:sz w:val="20"/>
          <w:szCs w:val="20"/>
        </w:rPr>
        <w:t xml:space="preserve">3 </w:t>
      </w:r>
      <w:r w:rsidR="00524D3D" w:rsidRPr="005474D1">
        <w:rPr>
          <w:rFonts w:ascii="GHEA Grapalat" w:hAnsi="GHEA Grapalat"/>
          <w:i/>
          <w:sz w:val="20"/>
          <w:szCs w:val="20"/>
        </w:rPr>
        <w:t xml:space="preserve"> </w:t>
      </w:r>
      <w:r w:rsidRPr="005474D1">
        <w:rPr>
          <w:rFonts w:ascii="GHEA Grapalat" w:hAnsi="GHEA Grapalat"/>
          <w:i/>
          <w:sz w:val="20"/>
          <w:szCs w:val="20"/>
        </w:rPr>
        <w:t>копию агентского договора и данные лица, являющегося стороной этого договора, если Договор будет выполняться через агентство;</w:t>
      </w:r>
    </w:p>
    <w:p w:rsidR="008D4137" w:rsidRPr="005474D1" w:rsidRDefault="008D4137" w:rsidP="00BC5174">
      <w:pPr>
        <w:widowControl w:val="0"/>
        <w:tabs>
          <w:tab w:val="left" w:pos="1134"/>
        </w:tabs>
        <w:jc w:val="both"/>
        <w:rPr>
          <w:rFonts w:ascii="GHEA Grapalat" w:hAnsi="GHEA Grapalat"/>
          <w:i/>
          <w:sz w:val="20"/>
          <w:szCs w:val="20"/>
        </w:rPr>
      </w:pPr>
      <w:r w:rsidRPr="005474D1">
        <w:rPr>
          <w:rFonts w:ascii="GHEA Grapalat" w:hAnsi="GHEA Grapalat"/>
          <w:i/>
          <w:sz w:val="20"/>
          <w:szCs w:val="20"/>
        </w:rPr>
        <w:t>2.</w:t>
      </w:r>
      <w:r w:rsidR="00EA7CA6" w:rsidRPr="005474D1">
        <w:rPr>
          <w:rFonts w:ascii="GHEA Grapalat" w:hAnsi="GHEA Grapalat"/>
          <w:i/>
          <w:sz w:val="20"/>
          <w:szCs w:val="20"/>
        </w:rPr>
        <w:t xml:space="preserve">4 </w:t>
      </w:r>
      <w:r w:rsidRPr="005474D1">
        <w:rPr>
          <w:rFonts w:ascii="GHEA Grapalat" w:hAnsi="GHEA Grapalat"/>
          <w:i/>
          <w:sz w:val="20"/>
          <w:szCs w:val="20"/>
        </w:rPr>
        <w:t>договор о совместной деятельности, если участники участвуют в процедуре закупки в порядке совместной деятельности (консорциумом)</w:t>
      </w:r>
      <w:r w:rsidR="00467E75" w:rsidRPr="005474D1">
        <w:rPr>
          <w:rStyle w:val="FootnoteReference"/>
          <w:rFonts w:ascii="GHEA Grapalat" w:hAnsi="GHEA Grapalat"/>
          <w:i/>
          <w:sz w:val="20"/>
          <w:szCs w:val="20"/>
        </w:rPr>
        <w:footnoteReference w:customMarkFollows="1" w:id="7"/>
        <w:t>15</w:t>
      </w:r>
    </w:p>
    <w:p w:rsidR="00BC5174" w:rsidRPr="005474D1" w:rsidRDefault="00096865" w:rsidP="00CE7392">
      <w:pPr>
        <w:widowControl w:val="0"/>
        <w:tabs>
          <w:tab w:val="left" w:pos="1134"/>
        </w:tabs>
        <w:jc w:val="both"/>
        <w:rPr>
          <w:rFonts w:ascii="GHEA Grapalat" w:hAnsi="GHEA Grapalat"/>
          <w:i/>
          <w:sz w:val="20"/>
          <w:szCs w:val="20"/>
        </w:rPr>
      </w:pPr>
      <w:r w:rsidRPr="005474D1">
        <w:rPr>
          <w:rFonts w:ascii="GHEA Grapalat" w:hAnsi="GHEA Grapalat"/>
          <w:i/>
          <w:sz w:val="20"/>
          <w:szCs w:val="20"/>
        </w:rPr>
        <w:t>2.</w:t>
      </w:r>
      <w:r w:rsidR="00385C27" w:rsidRPr="005474D1">
        <w:rPr>
          <w:rFonts w:ascii="GHEA Grapalat" w:hAnsi="GHEA Grapalat"/>
          <w:i/>
          <w:sz w:val="20"/>
          <w:szCs w:val="20"/>
        </w:rPr>
        <w:t>6</w:t>
      </w:r>
      <w:r w:rsidR="004413A5" w:rsidRPr="005474D1">
        <w:rPr>
          <w:rFonts w:ascii="GHEA Grapalat" w:hAnsi="GHEA Grapalat"/>
          <w:i/>
          <w:sz w:val="20"/>
          <w:szCs w:val="20"/>
        </w:rPr>
        <w:t>.</w:t>
      </w:r>
      <w:r w:rsidRPr="005474D1">
        <w:rPr>
          <w:rFonts w:ascii="GHEA Grapalat" w:hAnsi="GHEA Grapalat"/>
          <w:i/>
          <w:sz w:val="20"/>
          <w:szCs w:val="20"/>
        </w:rPr>
        <w:t>ценовое предложение согласно Приложению №</w:t>
      </w:r>
      <w:r w:rsidR="00385C27" w:rsidRPr="005474D1">
        <w:rPr>
          <w:rFonts w:ascii="GHEA Grapalat" w:hAnsi="GHEA Grapalat"/>
          <w:i/>
          <w:sz w:val="20"/>
          <w:szCs w:val="20"/>
        </w:rPr>
        <w:t>2</w:t>
      </w:r>
      <w:r w:rsidRPr="005474D1">
        <w:rPr>
          <w:rFonts w:ascii="GHEA Grapalat" w:hAnsi="GHEA Grapalat"/>
          <w:i/>
          <w:sz w:val="20"/>
          <w:szCs w:val="20"/>
        </w:rPr>
        <w:t>; Ценовое предложение представляется в форме расчета, состоящего из обобщенных компонентов себестоимости</w:t>
      </w:r>
      <w:r w:rsidR="002C0665" w:rsidRPr="005474D1">
        <w:rPr>
          <w:rFonts w:ascii="GHEA Grapalat" w:hAnsi="GHEA Grapalat"/>
          <w:i/>
          <w:sz w:val="20"/>
          <w:szCs w:val="20"/>
        </w:rPr>
        <w:t>,</w:t>
      </w:r>
      <w:r w:rsidRPr="005474D1">
        <w:rPr>
          <w:rFonts w:ascii="GHEA Grapalat" w:hAnsi="GHEA Grapalat"/>
          <w:i/>
          <w:sz w:val="20"/>
          <w:szCs w:val="20"/>
        </w:rPr>
        <w:t xml:space="preserve"> прибыли</w:t>
      </w:r>
      <w:r w:rsidR="002C0665" w:rsidRPr="005474D1">
        <w:rPr>
          <w:rFonts w:ascii="GHEA Grapalat" w:hAnsi="GHEA Grapalat"/>
          <w:i/>
          <w:sz w:val="20"/>
          <w:szCs w:val="20"/>
        </w:rPr>
        <w:t>,</w:t>
      </w:r>
      <w:r w:rsidRPr="005474D1">
        <w:rPr>
          <w:rFonts w:ascii="GHEA Grapalat" w:hAnsi="GHEA Grapalat"/>
          <w:i/>
          <w:sz w:val="20"/>
          <w:szCs w:val="20"/>
        </w:rPr>
        <w:t xml:space="preserve"> и налога на добавленную стоимость. Расчет компонентов </w:t>
      </w:r>
      <w:r w:rsidR="002C0665" w:rsidRPr="005474D1">
        <w:rPr>
          <w:rFonts w:ascii="GHEA Grapalat" w:hAnsi="GHEA Grapalat"/>
          <w:i/>
          <w:sz w:val="20"/>
          <w:szCs w:val="20"/>
        </w:rPr>
        <w:t>себе</w:t>
      </w:r>
      <w:r w:rsidRPr="005474D1">
        <w:rPr>
          <w:rFonts w:ascii="GHEA Grapalat" w:hAnsi="GHEA Grapalat"/>
          <w:i/>
          <w:sz w:val="20"/>
          <w:szCs w:val="20"/>
        </w:rPr>
        <w:t>стоимости — разбивка или другие детали — не</w:t>
      </w:r>
      <w:r w:rsidR="00E267E5" w:rsidRPr="005474D1">
        <w:rPr>
          <w:rFonts w:ascii="GHEA Grapalat" w:hAnsi="GHEA Grapalat"/>
          <w:i/>
          <w:sz w:val="20"/>
          <w:szCs w:val="20"/>
        </w:rPr>
        <w:t xml:space="preserve"> требуются и не представляются.</w:t>
      </w:r>
    </w:p>
    <w:p w:rsidR="00CE7392" w:rsidRPr="005474D1" w:rsidRDefault="00CE7392" w:rsidP="00CE7392">
      <w:pPr>
        <w:widowControl w:val="0"/>
        <w:tabs>
          <w:tab w:val="left" w:pos="1134"/>
        </w:tabs>
        <w:jc w:val="both"/>
        <w:rPr>
          <w:rFonts w:ascii="GHEA Grapalat" w:hAnsi="GHEA Grapalat"/>
          <w:i/>
          <w:sz w:val="20"/>
          <w:szCs w:val="20"/>
        </w:rPr>
      </w:pPr>
    </w:p>
    <w:p w:rsidR="008937EA" w:rsidRPr="005474D1" w:rsidRDefault="008937EA" w:rsidP="008937EA">
      <w:pPr>
        <w:widowControl w:val="0"/>
        <w:spacing w:after="160" w:line="360" w:lineRule="auto"/>
        <w:jc w:val="center"/>
        <w:rPr>
          <w:rFonts w:ascii="GHEA Grapalat" w:hAnsi="GHEA Grapalat" w:cs="Sylfaen"/>
          <w:b/>
          <w:sz w:val="20"/>
          <w:szCs w:val="20"/>
        </w:rPr>
      </w:pPr>
      <w:r w:rsidRPr="005474D1">
        <w:rPr>
          <w:rFonts w:ascii="GHEA Grapalat" w:hAnsi="GHEA Grapalat"/>
          <w:b/>
          <w:sz w:val="20"/>
          <w:szCs w:val="20"/>
        </w:rPr>
        <w:t>3. ПОРЯДОК ПОДГОТОВКИ ЗАЯВКИ</w:t>
      </w:r>
    </w:p>
    <w:p w:rsidR="008937EA" w:rsidRPr="005474D1" w:rsidRDefault="00F535C1" w:rsidP="00BC5174">
      <w:pPr>
        <w:widowControl w:val="0"/>
        <w:tabs>
          <w:tab w:val="left" w:pos="1134"/>
        </w:tabs>
        <w:jc w:val="both"/>
        <w:rPr>
          <w:rFonts w:ascii="GHEA Grapalat" w:hAnsi="GHEA Grapalat" w:cs="Sylfaen"/>
          <w:i/>
          <w:sz w:val="20"/>
          <w:szCs w:val="20"/>
        </w:rPr>
      </w:pPr>
      <w:r w:rsidRPr="005474D1">
        <w:rPr>
          <w:rFonts w:ascii="GHEA Grapalat" w:hAnsi="GHEA Grapalat"/>
          <w:i/>
          <w:sz w:val="20"/>
          <w:szCs w:val="20"/>
        </w:rPr>
        <w:t>3</w:t>
      </w:r>
      <w:r w:rsidR="00BC5174" w:rsidRPr="005474D1">
        <w:rPr>
          <w:rFonts w:ascii="GHEA Grapalat" w:hAnsi="GHEA Grapalat"/>
          <w:i/>
          <w:sz w:val="20"/>
          <w:szCs w:val="20"/>
        </w:rPr>
        <w:t>.1.</w:t>
      </w:r>
      <w:r w:rsidR="008937EA" w:rsidRPr="005474D1">
        <w:rPr>
          <w:rFonts w:ascii="GHEA Grapalat" w:hAnsi="GHEA Grapalat"/>
          <w:i/>
          <w:sz w:val="20"/>
          <w:szCs w:val="20"/>
        </w:rPr>
        <w:t xml:space="preserve">Участник подает заявку в порядке, установленном настоящим приглашением. </w:t>
      </w:r>
    </w:p>
    <w:p w:rsidR="008937EA" w:rsidRPr="005474D1" w:rsidRDefault="008937EA" w:rsidP="00BC5174">
      <w:pPr>
        <w:widowControl w:val="0"/>
        <w:jc w:val="both"/>
        <w:rPr>
          <w:rFonts w:ascii="GHEA Grapalat" w:hAnsi="GHEA Grapalat" w:cs="Sylfaen"/>
          <w:i/>
          <w:sz w:val="20"/>
          <w:szCs w:val="20"/>
        </w:rPr>
      </w:pPr>
      <w:r w:rsidRPr="005474D1">
        <w:rPr>
          <w:rFonts w:ascii="GHEA Grapalat" w:hAnsi="GHEA Grapalat"/>
          <w:i/>
          <w:sz w:val="20"/>
          <w:szCs w:val="20"/>
        </w:rPr>
        <w:t>Предложения участника, относящиеся к ним документы вкладываются в конверт, который заклеивается представляющим его лицом. Вложенные в конверт документы формируются из оригиналов (за</w:t>
      </w:r>
      <w:r w:rsidRPr="005474D1">
        <w:rPr>
          <w:rFonts w:ascii="Courier New" w:hAnsi="Courier New" w:cs="Courier New"/>
          <w:i/>
          <w:sz w:val="20"/>
          <w:szCs w:val="20"/>
        </w:rPr>
        <w:t> </w:t>
      </w:r>
      <w:r w:rsidRPr="005474D1">
        <w:rPr>
          <w:rFonts w:ascii="GHEA Grapalat" w:hAnsi="GHEA Grapalat"/>
          <w:i/>
          <w:sz w:val="20"/>
          <w:szCs w:val="20"/>
        </w:rPr>
        <w:t>исключением документов, представленных либо утвержденных 3-ьей стороной, в случае которых представляется вариант, отксерокопированный с</w:t>
      </w:r>
      <w:r w:rsidRPr="005474D1">
        <w:rPr>
          <w:rFonts w:ascii="Courier New" w:hAnsi="Courier New" w:cs="Courier New"/>
          <w:i/>
          <w:sz w:val="20"/>
          <w:szCs w:val="20"/>
        </w:rPr>
        <w:t> </w:t>
      </w:r>
      <w:r w:rsidRPr="005474D1">
        <w:rPr>
          <w:rFonts w:ascii="GHEA Grapalat" w:hAnsi="GHEA Grapalat"/>
          <w:i/>
          <w:sz w:val="20"/>
          <w:szCs w:val="20"/>
        </w:rPr>
        <w:t>ор</w:t>
      </w:r>
      <w:r w:rsidR="00BC5174" w:rsidRPr="005474D1">
        <w:rPr>
          <w:rFonts w:ascii="GHEA Grapalat" w:hAnsi="GHEA Grapalat"/>
          <w:i/>
          <w:sz w:val="20"/>
          <w:szCs w:val="20"/>
        </w:rPr>
        <w:t>игинала) и копий в двух</w:t>
      </w:r>
      <w:r w:rsidRPr="005474D1">
        <w:rPr>
          <w:rFonts w:ascii="GHEA Grapalat" w:hAnsi="GHEA Grapalat"/>
          <w:i/>
          <w:sz w:val="20"/>
          <w:szCs w:val="20"/>
        </w:rPr>
        <w:t xml:space="preserve"> экземплярах.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rsidR="008937EA" w:rsidRPr="005474D1" w:rsidRDefault="008937EA" w:rsidP="00BC5174">
      <w:pPr>
        <w:widowControl w:val="0"/>
        <w:jc w:val="both"/>
        <w:rPr>
          <w:rFonts w:ascii="GHEA Grapalat" w:hAnsi="GHEA Grapalat"/>
          <w:i/>
          <w:sz w:val="20"/>
          <w:szCs w:val="20"/>
        </w:rPr>
      </w:pPr>
      <w:r w:rsidRPr="005474D1">
        <w:rPr>
          <w:rFonts w:ascii="GHEA Grapalat" w:hAnsi="GHEA Grapalat"/>
          <w:i/>
          <w:sz w:val="20"/>
          <w:szCs w:val="20"/>
        </w:rPr>
        <w:t xml:space="preserve">Конверт и предусмотренные настоящим Приглашением и составленные участником документы подписывает </w:t>
      </w:r>
      <w:r w:rsidRPr="005474D1">
        <w:rPr>
          <w:rFonts w:ascii="GHEA Grapalat" w:hAnsi="GHEA Grapalat"/>
          <w:i/>
          <w:sz w:val="20"/>
          <w:szCs w:val="20"/>
        </w:rPr>
        <w:lastRenderedPageBreak/>
        <w:t>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rsidR="008937EA" w:rsidRPr="005474D1" w:rsidRDefault="00BC5174" w:rsidP="00BC5174">
      <w:pPr>
        <w:widowControl w:val="0"/>
        <w:tabs>
          <w:tab w:val="left" w:pos="1134"/>
        </w:tabs>
        <w:jc w:val="both"/>
        <w:rPr>
          <w:rFonts w:ascii="GHEA Grapalat" w:hAnsi="GHEA Grapalat"/>
          <w:i/>
          <w:sz w:val="20"/>
          <w:szCs w:val="20"/>
        </w:rPr>
      </w:pPr>
      <w:r w:rsidRPr="005474D1">
        <w:rPr>
          <w:rFonts w:ascii="GHEA Grapalat" w:hAnsi="GHEA Grapalat"/>
          <w:i/>
          <w:sz w:val="20"/>
          <w:szCs w:val="20"/>
        </w:rPr>
        <w:t>4.2.</w:t>
      </w:r>
      <w:r w:rsidR="008937EA" w:rsidRPr="005474D1">
        <w:rPr>
          <w:rFonts w:ascii="GHEA Grapalat" w:hAnsi="GHEA Grapalat"/>
          <w:i/>
          <w:sz w:val="20"/>
          <w:szCs w:val="20"/>
        </w:rPr>
        <w:t xml:space="preserve">На конверте, указанном в пункте 4.1 настоящей инструкции, на языке составления заявки указываются: </w:t>
      </w:r>
    </w:p>
    <w:p w:rsidR="008937EA" w:rsidRPr="005474D1" w:rsidRDefault="00BC5174" w:rsidP="00BC5174">
      <w:pPr>
        <w:widowControl w:val="0"/>
        <w:tabs>
          <w:tab w:val="left" w:pos="1134"/>
        </w:tabs>
        <w:rPr>
          <w:rFonts w:ascii="GHEA Grapalat" w:hAnsi="GHEA Grapalat"/>
          <w:i/>
          <w:sz w:val="20"/>
          <w:szCs w:val="20"/>
        </w:rPr>
      </w:pPr>
      <w:r w:rsidRPr="005474D1">
        <w:rPr>
          <w:rFonts w:ascii="GHEA Grapalat" w:hAnsi="GHEA Grapalat"/>
          <w:i/>
          <w:sz w:val="20"/>
          <w:szCs w:val="20"/>
        </w:rPr>
        <w:t>1)</w:t>
      </w:r>
      <w:r w:rsidR="008937EA" w:rsidRPr="005474D1">
        <w:rPr>
          <w:rFonts w:ascii="GHEA Grapalat" w:hAnsi="GHEA Grapalat"/>
          <w:i/>
          <w:sz w:val="20"/>
          <w:szCs w:val="20"/>
        </w:rPr>
        <w:t>наименование заказчика и место (адрес) подачи заявки;</w:t>
      </w:r>
    </w:p>
    <w:p w:rsidR="008937EA" w:rsidRPr="005474D1" w:rsidRDefault="00BC5174" w:rsidP="00BC5174">
      <w:pPr>
        <w:widowControl w:val="0"/>
        <w:tabs>
          <w:tab w:val="left" w:pos="1134"/>
        </w:tabs>
        <w:jc w:val="both"/>
        <w:rPr>
          <w:rFonts w:ascii="GHEA Grapalat" w:hAnsi="GHEA Grapalat"/>
          <w:i/>
          <w:sz w:val="20"/>
          <w:szCs w:val="20"/>
        </w:rPr>
      </w:pPr>
      <w:r w:rsidRPr="005474D1">
        <w:rPr>
          <w:rFonts w:ascii="GHEA Grapalat" w:hAnsi="GHEA Grapalat"/>
          <w:i/>
          <w:sz w:val="20"/>
          <w:szCs w:val="20"/>
        </w:rPr>
        <w:t>2)</w:t>
      </w:r>
      <w:r w:rsidR="008937EA" w:rsidRPr="005474D1">
        <w:rPr>
          <w:rFonts w:ascii="GHEA Grapalat" w:hAnsi="GHEA Grapalat"/>
          <w:i/>
          <w:sz w:val="20"/>
          <w:szCs w:val="20"/>
        </w:rPr>
        <w:t xml:space="preserve">код </w:t>
      </w:r>
      <w:r w:rsidR="00F535C1" w:rsidRPr="005474D1">
        <w:rPr>
          <w:rFonts w:ascii="GHEA Grapalat" w:hAnsi="GHEA Grapalat"/>
          <w:i/>
          <w:sz w:val="20"/>
          <w:szCs w:val="20"/>
        </w:rPr>
        <w:t>процедуры</w:t>
      </w:r>
      <w:r w:rsidR="008937EA" w:rsidRPr="005474D1">
        <w:rPr>
          <w:rFonts w:ascii="GHEA Grapalat" w:hAnsi="GHEA Grapalat"/>
          <w:i/>
          <w:sz w:val="20"/>
          <w:szCs w:val="20"/>
        </w:rPr>
        <w:t>;</w:t>
      </w:r>
    </w:p>
    <w:p w:rsidR="008937EA" w:rsidRPr="005474D1" w:rsidRDefault="00BC5174" w:rsidP="00BC5174">
      <w:pPr>
        <w:widowControl w:val="0"/>
        <w:tabs>
          <w:tab w:val="left" w:pos="1134"/>
        </w:tabs>
        <w:jc w:val="both"/>
        <w:rPr>
          <w:rFonts w:ascii="GHEA Grapalat" w:hAnsi="GHEA Grapalat"/>
          <w:i/>
          <w:sz w:val="20"/>
          <w:szCs w:val="20"/>
        </w:rPr>
      </w:pPr>
      <w:r w:rsidRPr="005474D1">
        <w:rPr>
          <w:rFonts w:ascii="GHEA Grapalat" w:hAnsi="GHEA Grapalat"/>
          <w:i/>
          <w:sz w:val="20"/>
          <w:szCs w:val="20"/>
        </w:rPr>
        <w:t>3)</w:t>
      </w:r>
      <w:r w:rsidR="008937EA" w:rsidRPr="005474D1">
        <w:rPr>
          <w:rFonts w:ascii="GHEA Grapalat" w:hAnsi="GHEA Grapalat"/>
          <w:i/>
          <w:sz w:val="20"/>
          <w:szCs w:val="20"/>
        </w:rPr>
        <w:t>слова “не вскрывать до заседания по вскрытию заявок”;</w:t>
      </w:r>
    </w:p>
    <w:p w:rsidR="008937EA" w:rsidRPr="005474D1" w:rsidRDefault="00BC5174" w:rsidP="00BC5174">
      <w:pPr>
        <w:widowControl w:val="0"/>
        <w:tabs>
          <w:tab w:val="left" w:pos="1134"/>
        </w:tabs>
        <w:jc w:val="both"/>
        <w:rPr>
          <w:rFonts w:ascii="GHEA Grapalat" w:hAnsi="GHEA Grapalat"/>
          <w:i/>
          <w:sz w:val="20"/>
          <w:szCs w:val="20"/>
        </w:rPr>
      </w:pPr>
      <w:r w:rsidRPr="005474D1">
        <w:rPr>
          <w:rFonts w:ascii="GHEA Grapalat" w:hAnsi="GHEA Grapalat"/>
          <w:i/>
          <w:sz w:val="20"/>
          <w:szCs w:val="20"/>
        </w:rPr>
        <w:t>4)</w:t>
      </w:r>
      <w:r w:rsidR="008937EA" w:rsidRPr="005474D1">
        <w:rPr>
          <w:rFonts w:ascii="GHEA Grapalat" w:hAnsi="GHEA Grapalat"/>
          <w:i/>
          <w:sz w:val="20"/>
          <w:szCs w:val="20"/>
        </w:rPr>
        <w:t>наименование (имя), место нахождения и номер телефона участника.</w:t>
      </w:r>
    </w:p>
    <w:p w:rsidR="008937EA" w:rsidRPr="005474D1" w:rsidRDefault="00BC5174" w:rsidP="00BC5174">
      <w:pPr>
        <w:widowControl w:val="0"/>
        <w:tabs>
          <w:tab w:val="left" w:pos="1134"/>
        </w:tabs>
        <w:jc w:val="both"/>
        <w:rPr>
          <w:rFonts w:ascii="GHEA Grapalat" w:hAnsi="GHEA Grapalat" w:cs="Sylfaen"/>
          <w:i/>
          <w:sz w:val="20"/>
          <w:szCs w:val="20"/>
        </w:rPr>
      </w:pPr>
      <w:r w:rsidRPr="005474D1">
        <w:rPr>
          <w:rFonts w:ascii="GHEA Grapalat" w:hAnsi="GHEA Grapalat"/>
          <w:i/>
          <w:sz w:val="20"/>
          <w:szCs w:val="20"/>
        </w:rPr>
        <w:t>4.3.</w:t>
      </w:r>
      <w:r w:rsidR="008937EA" w:rsidRPr="005474D1">
        <w:rPr>
          <w:rFonts w:ascii="GHEA Grapalat" w:hAnsi="GHEA Grapalat"/>
          <w:i/>
          <w:sz w:val="20"/>
          <w:szCs w:val="20"/>
        </w:rPr>
        <w:t>На заседании по вскрытию заявок комиссия отклоняет заявки, не</w:t>
      </w:r>
      <w:r w:rsidR="008937EA" w:rsidRPr="005474D1">
        <w:rPr>
          <w:rFonts w:ascii="Courier New" w:hAnsi="Courier New" w:cs="Courier New"/>
          <w:i/>
          <w:sz w:val="20"/>
          <w:szCs w:val="20"/>
        </w:rPr>
        <w:t> </w:t>
      </w:r>
      <w:r w:rsidR="008937EA" w:rsidRPr="005474D1">
        <w:rPr>
          <w:rFonts w:ascii="GHEA Grapalat" w:hAnsi="GHEA Grapalat"/>
          <w:i/>
          <w:sz w:val="20"/>
          <w:szCs w:val="20"/>
        </w:rPr>
        <w:t xml:space="preserve">соответствующие требованиям пунктов </w:t>
      </w:r>
      <w:r w:rsidR="00EE46E2" w:rsidRPr="005474D1">
        <w:rPr>
          <w:rFonts w:ascii="GHEA Grapalat" w:hAnsi="GHEA Grapalat"/>
          <w:i/>
          <w:sz w:val="20"/>
          <w:szCs w:val="20"/>
        </w:rPr>
        <w:t>3</w:t>
      </w:r>
      <w:r w:rsidR="008937EA" w:rsidRPr="005474D1">
        <w:rPr>
          <w:rFonts w:ascii="GHEA Grapalat" w:hAnsi="GHEA Grapalat"/>
          <w:i/>
          <w:sz w:val="20"/>
          <w:szCs w:val="20"/>
        </w:rPr>
        <w:t xml:space="preserve">.1 и </w:t>
      </w:r>
      <w:r w:rsidR="00EE46E2" w:rsidRPr="005474D1">
        <w:rPr>
          <w:rFonts w:ascii="GHEA Grapalat" w:hAnsi="GHEA Grapalat"/>
          <w:i/>
          <w:sz w:val="20"/>
          <w:szCs w:val="20"/>
        </w:rPr>
        <w:t>3</w:t>
      </w:r>
      <w:r w:rsidR="008937EA" w:rsidRPr="005474D1">
        <w:rPr>
          <w:rFonts w:ascii="GHEA Grapalat" w:hAnsi="GHEA Grapalat"/>
          <w:i/>
          <w:sz w:val="20"/>
          <w:szCs w:val="20"/>
        </w:rPr>
        <w:t>.2 настоящей инструкции, и в том же виде возвращает подающему их лицу.</w:t>
      </w:r>
    </w:p>
    <w:p w:rsidR="00ED59E0" w:rsidRPr="005474D1" w:rsidRDefault="00ED59E0" w:rsidP="00BC5174">
      <w:pPr>
        <w:widowControl w:val="0"/>
        <w:tabs>
          <w:tab w:val="left" w:pos="1134"/>
        </w:tabs>
        <w:ind w:firstLine="567"/>
        <w:jc w:val="both"/>
        <w:rPr>
          <w:rFonts w:ascii="GHEA Grapalat" w:hAnsi="GHEA Grapalat"/>
          <w:i/>
          <w:sz w:val="22"/>
          <w:szCs w:val="22"/>
        </w:rPr>
      </w:pPr>
    </w:p>
    <w:p w:rsidR="00ED59E0" w:rsidRPr="005474D1" w:rsidRDefault="00ED59E0" w:rsidP="00BC5174">
      <w:pPr>
        <w:widowControl w:val="0"/>
        <w:tabs>
          <w:tab w:val="left" w:pos="1134"/>
        </w:tabs>
        <w:ind w:firstLine="567"/>
        <w:jc w:val="both"/>
        <w:rPr>
          <w:rFonts w:ascii="GHEA Grapalat" w:hAnsi="GHEA Grapalat"/>
          <w:i/>
          <w:sz w:val="22"/>
          <w:szCs w:val="22"/>
        </w:rPr>
      </w:pPr>
    </w:p>
    <w:p w:rsidR="00ED59E0" w:rsidRPr="005474D1" w:rsidRDefault="00ED59E0" w:rsidP="00BC5174">
      <w:pPr>
        <w:widowControl w:val="0"/>
        <w:tabs>
          <w:tab w:val="left" w:pos="1134"/>
        </w:tabs>
        <w:ind w:firstLine="567"/>
        <w:jc w:val="both"/>
        <w:rPr>
          <w:rFonts w:ascii="GHEA Grapalat" w:hAnsi="GHEA Grapalat"/>
          <w:i/>
          <w:sz w:val="22"/>
          <w:szCs w:val="22"/>
        </w:rPr>
      </w:pPr>
    </w:p>
    <w:p w:rsidR="00BC5174" w:rsidRPr="005474D1" w:rsidRDefault="00BC5174" w:rsidP="00B46D58">
      <w:pPr>
        <w:pStyle w:val="norm"/>
        <w:widowControl w:val="0"/>
        <w:spacing w:after="160" w:line="240" w:lineRule="auto"/>
        <w:ind w:firstLine="284"/>
        <w:jc w:val="right"/>
        <w:rPr>
          <w:rFonts w:ascii="GHEA Grapalat" w:hAnsi="GHEA Grapalat"/>
          <w:b/>
          <w:sz w:val="24"/>
          <w:szCs w:val="24"/>
        </w:rPr>
      </w:pPr>
    </w:p>
    <w:p w:rsidR="008A7430" w:rsidRPr="005474D1" w:rsidRDefault="008A7430" w:rsidP="00B10C2A">
      <w:pPr>
        <w:pStyle w:val="norm"/>
        <w:widowControl w:val="0"/>
        <w:spacing w:line="240" w:lineRule="auto"/>
        <w:ind w:firstLine="284"/>
        <w:jc w:val="right"/>
        <w:rPr>
          <w:rFonts w:ascii="GHEA Grapalat" w:hAnsi="GHEA Grapalat"/>
          <w:b/>
          <w:sz w:val="24"/>
          <w:szCs w:val="24"/>
        </w:rPr>
      </w:pPr>
    </w:p>
    <w:p w:rsidR="008A7430" w:rsidRPr="005474D1" w:rsidRDefault="008A7430" w:rsidP="00B10C2A">
      <w:pPr>
        <w:pStyle w:val="norm"/>
        <w:widowControl w:val="0"/>
        <w:spacing w:line="240" w:lineRule="auto"/>
        <w:ind w:firstLine="284"/>
        <w:jc w:val="right"/>
        <w:rPr>
          <w:rFonts w:ascii="GHEA Grapalat" w:hAnsi="GHEA Grapalat"/>
          <w:b/>
          <w:sz w:val="24"/>
          <w:szCs w:val="24"/>
        </w:rPr>
      </w:pPr>
    </w:p>
    <w:p w:rsidR="008A7430" w:rsidRPr="005474D1" w:rsidRDefault="008A7430" w:rsidP="00B10C2A">
      <w:pPr>
        <w:pStyle w:val="norm"/>
        <w:widowControl w:val="0"/>
        <w:spacing w:line="240" w:lineRule="auto"/>
        <w:ind w:firstLine="284"/>
        <w:jc w:val="right"/>
        <w:rPr>
          <w:rFonts w:ascii="GHEA Grapalat" w:hAnsi="GHEA Grapalat"/>
          <w:b/>
          <w:sz w:val="24"/>
          <w:szCs w:val="24"/>
        </w:rPr>
      </w:pPr>
    </w:p>
    <w:p w:rsidR="008A7430" w:rsidRPr="005474D1" w:rsidRDefault="008A7430" w:rsidP="00B10C2A">
      <w:pPr>
        <w:pStyle w:val="norm"/>
        <w:widowControl w:val="0"/>
        <w:spacing w:line="240" w:lineRule="auto"/>
        <w:ind w:firstLine="284"/>
        <w:jc w:val="right"/>
        <w:rPr>
          <w:rFonts w:ascii="GHEA Grapalat" w:hAnsi="GHEA Grapalat"/>
          <w:b/>
          <w:sz w:val="24"/>
          <w:szCs w:val="24"/>
        </w:rPr>
      </w:pPr>
    </w:p>
    <w:p w:rsidR="008A7430" w:rsidRPr="005474D1" w:rsidRDefault="008A7430" w:rsidP="00B10C2A">
      <w:pPr>
        <w:pStyle w:val="norm"/>
        <w:widowControl w:val="0"/>
        <w:spacing w:line="240" w:lineRule="auto"/>
        <w:ind w:firstLine="284"/>
        <w:jc w:val="right"/>
        <w:rPr>
          <w:rFonts w:ascii="GHEA Grapalat" w:hAnsi="GHEA Grapalat"/>
          <w:b/>
          <w:sz w:val="24"/>
          <w:szCs w:val="24"/>
        </w:rPr>
      </w:pPr>
    </w:p>
    <w:p w:rsidR="008A7430" w:rsidRPr="005474D1" w:rsidRDefault="008A7430" w:rsidP="00B10C2A">
      <w:pPr>
        <w:pStyle w:val="norm"/>
        <w:widowControl w:val="0"/>
        <w:spacing w:line="240" w:lineRule="auto"/>
        <w:ind w:firstLine="284"/>
        <w:jc w:val="right"/>
        <w:rPr>
          <w:rFonts w:ascii="GHEA Grapalat" w:hAnsi="GHEA Grapalat"/>
          <w:b/>
          <w:sz w:val="24"/>
          <w:szCs w:val="24"/>
        </w:rPr>
      </w:pPr>
    </w:p>
    <w:p w:rsidR="008A7430" w:rsidRPr="005474D1" w:rsidRDefault="008A7430" w:rsidP="00B10C2A">
      <w:pPr>
        <w:pStyle w:val="norm"/>
        <w:widowControl w:val="0"/>
        <w:spacing w:line="240" w:lineRule="auto"/>
        <w:ind w:firstLine="284"/>
        <w:jc w:val="right"/>
        <w:rPr>
          <w:rFonts w:ascii="GHEA Grapalat" w:hAnsi="GHEA Grapalat"/>
          <w:b/>
          <w:sz w:val="24"/>
          <w:szCs w:val="24"/>
        </w:rPr>
      </w:pPr>
    </w:p>
    <w:p w:rsidR="008A7430" w:rsidRPr="005474D1" w:rsidRDefault="008A7430" w:rsidP="00B10C2A">
      <w:pPr>
        <w:pStyle w:val="norm"/>
        <w:widowControl w:val="0"/>
        <w:spacing w:line="240" w:lineRule="auto"/>
        <w:ind w:firstLine="284"/>
        <w:jc w:val="right"/>
        <w:rPr>
          <w:rFonts w:ascii="GHEA Grapalat" w:hAnsi="GHEA Grapalat"/>
          <w:b/>
          <w:sz w:val="24"/>
          <w:szCs w:val="24"/>
        </w:rPr>
      </w:pPr>
    </w:p>
    <w:p w:rsidR="008A7430" w:rsidRPr="005474D1" w:rsidRDefault="008A7430" w:rsidP="001E65D1">
      <w:pPr>
        <w:pStyle w:val="norm"/>
        <w:widowControl w:val="0"/>
        <w:spacing w:line="240" w:lineRule="auto"/>
        <w:ind w:firstLine="0"/>
        <w:rPr>
          <w:rFonts w:ascii="GHEA Grapalat" w:hAnsi="GHEA Grapalat"/>
          <w:b/>
          <w:sz w:val="24"/>
          <w:szCs w:val="24"/>
        </w:rPr>
      </w:pPr>
    </w:p>
    <w:p w:rsidR="008A7430" w:rsidRPr="005474D1" w:rsidRDefault="008A7430" w:rsidP="00B10C2A">
      <w:pPr>
        <w:pStyle w:val="norm"/>
        <w:widowControl w:val="0"/>
        <w:spacing w:line="240" w:lineRule="auto"/>
        <w:ind w:firstLine="284"/>
        <w:jc w:val="right"/>
        <w:rPr>
          <w:rFonts w:ascii="GHEA Grapalat" w:hAnsi="GHEA Grapalat"/>
          <w:b/>
          <w:sz w:val="24"/>
          <w:szCs w:val="24"/>
        </w:rPr>
      </w:pPr>
    </w:p>
    <w:p w:rsidR="00CE7392" w:rsidRPr="005474D1" w:rsidRDefault="00CE7392" w:rsidP="00B10C2A">
      <w:pPr>
        <w:pStyle w:val="norm"/>
        <w:widowControl w:val="0"/>
        <w:spacing w:line="240" w:lineRule="auto"/>
        <w:ind w:firstLine="284"/>
        <w:jc w:val="right"/>
        <w:rPr>
          <w:rFonts w:ascii="GHEA Grapalat" w:hAnsi="GHEA Grapalat"/>
          <w:b/>
          <w:sz w:val="20"/>
        </w:rPr>
      </w:pPr>
    </w:p>
    <w:p w:rsidR="00CE7392" w:rsidRPr="005474D1" w:rsidRDefault="00CE7392" w:rsidP="00B10C2A">
      <w:pPr>
        <w:pStyle w:val="norm"/>
        <w:widowControl w:val="0"/>
        <w:spacing w:line="240" w:lineRule="auto"/>
        <w:ind w:firstLine="284"/>
        <w:jc w:val="right"/>
        <w:rPr>
          <w:rFonts w:ascii="GHEA Grapalat" w:hAnsi="GHEA Grapalat"/>
          <w:b/>
          <w:sz w:val="20"/>
        </w:rPr>
      </w:pPr>
    </w:p>
    <w:p w:rsidR="00CE7392" w:rsidRPr="005474D1" w:rsidRDefault="00CE7392" w:rsidP="00B10C2A">
      <w:pPr>
        <w:pStyle w:val="norm"/>
        <w:widowControl w:val="0"/>
        <w:spacing w:line="240" w:lineRule="auto"/>
        <w:ind w:firstLine="284"/>
        <w:jc w:val="right"/>
        <w:rPr>
          <w:rFonts w:ascii="GHEA Grapalat" w:hAnsi="GHEA Grapalat"/>
          <w:b/>
          <w:sz w:val="20"/>
        </w:rPr>
      </w:pPr>
    </w:p>
    <w:p w:rsidR="00CE7392" w:rsidRPr="005474D1" w:rsidRDefault="00CE7392" w:rsidP="00B10C2A">
      <w:pPr>
        <w:pStyle w:val="norm"/>
        <w:widowControl w:val="0"/>
        <w:spacing w:line="240" w:lineRule="auto"/>
        <w:ind w:firstLine="284"/>
        <w:jc w:val="right"/>
        <w:rPr>
          <w:rFonts w:ascii="GHEA Grapalat" w:hAnsi="GHEA Grapalat"/>
          <w:b/>
          <w:sz w:val="20"/>
        </w:rPr>
      </w:pPr>
    </w:p>
    <w:p w:rsidR="00CE7392" w:rsidRPr="005474D1" w:rsidRDefault="00CE7392" w:rsidP="00B10C2A">
      <w:pPr>
        <w:pStyle w:val="norm"/>
        <w:widowControl w:val="0"/>
        <w:spacing w:line="240" w:lineRule="auto"/>
        <w:ind w:firstLine="284"/>
        <w:jc w:val="right"/>
        <w:rPr>
          <w:rFonts w:ascii="GHEA Grapalat" w:hAnsi="GHEA Grapalat"/>
          <w:b/>
          <w:sz w:val="20"/>
        </w:rPr>
      </w:pPr>
    </w:p>
    <w:p w:rsidR="00CE7392" w:rsidRPr="005474D1" w:rsidRDefault="00CE7392" w:rsidP="00B10C2A">
      <w:pPr>
        <w:pStyle w:val="norm"/>
        <w:widowControl w:val="0"/>
        <w:spacing w:line="240" w:lineRule="auto"/>
        <w:ind w:firstLine="284"/>
        <w:jc w:val="right"/>
        <w:rPr>
          <w:rFonts w:ascii="GHEA Grapalat" w:hAnsi="GHEA Grapalat"/>
          <w:b/>
          <w:sz w:val="20"/>
        </w:rPr>
      </w:pPr>
    </w:p>
    <w:p w:rsidR="00CE7392" w:rsidRPr="005474D1" w:rsidRDefault="00CE7392" w:rsidP="00B10C2A">
      <w:pPr>
        <w:pStyle w:val="norm"/>
        <w:widowControl w:val="0"/>
        <w:spacing w:line="240" w:lineRule="auto"/>
        <w:ind w:firstLine="284"/>
        <w:jc w:val="right"/>
        <w:rPr>
          <w:rFonts w:ascii="GHEA Grapalat" w:hAnsi="GHEA Grapalat"/>
          <w:b/>
          <w:sz w:val="20"/>
        </w:rPr>
      </w:pPr>
    </w:p>
    <w:p w:rsidR="00CE7392" w:rsidRPr="005474D1" w:rsidRDefault="00CE7392" w:rsidP="00B10C2A">
      <w:pPr>
        <w:pStyle w:val="norm"/>
        <w:widowControl w:val="0"/>
        <w:spacing w:line="240" w:lineRule="auto"/>
        <w:ind w:firstLine="284"/>
        <w:jc w:val="right"/>
        <w:rPr>
          <w:rFonts w:ascii="GHEA Grapalat" w:hAnsi="GHEA Grapalat"/>
          <w:b/>
          <w:sz w:val="20"/>
        </w:rPr>
      </w:pPr>
    </w:p>
    <w:p w:rsidR="00CE7392" w:rsidRPr="005474D1" w:rsidRDefault="00CE7392" w:rsidP="00B10C2A">
      <w:pPr>
        <w:pStyle w:val="norm"/>
        <w:widowControl w:val="0"/>
        <w:spacing w:line="240" w:lineRule="auto"/>
        <w:ind w:firstLine="284"/>
        <w:jc w:val="right"/>
        <w:rPr>
          <w:rFonts w:ascii="GHEA Grapalat" w:hAnsi="GHEA Grapalat"/>
          <w:b/>
          <w:sz w:val="20"/>
        </w:rPr>
      </w:pPr>
    </w:p>
    <w:p w:rsidR="00CE7392" w:rsidRPr="005474D1" w:rsidRDefault="00CE7392" w:rsidP="00B10C2A">
      <w:pPr>
        <w:pStyle w:val="norm"/>
        <w:widowControl w:val="0"/>
        <w:spacing w:line="240" w:lineRule="auto"/>
        <w:ind w:firstLine="284"/>
        <w:jc w:val="right"/>
        <w:rPr>
          <w:rFonts w:ascii="GHEA Grapalat" w:hAnsi="GHEA Grapalat"/>
          <w:b/>
          <w:sz w:val="20"/>
        </w:rPr>
      </w:pPr>
    </w:p>
    <w:p w:rsidR="00CE7392" w:rsidRPr="005474D1" w:rsidRDefault="00CE7392" w:rsidP="00B10C2A">
      <w:pPr>
        <w:pStyle w:val="norm"/>
        <w:widowControl w:val="0"/>
        <w:spacing w:line="240" w:lineRule="auto"/>
        <w:ind w:firstLine="284"/>
        <w:jc w:val="right"/>
        <w:rPr>
          <w:rFonts w:ascii="GHEA Grapalat" w:hAnsi="GHEA Grapalat"/>
          <w:b/>
          <w:sz w:val="20"/>
        </w:rPr>
      </w:pPr>
    </w:p>
    <w:p w:rsidR="00CE7392" w:rsidRPr="005474D1" w:rsidRDefault="00CE7392" w:rsidP="00B10C2A">
      <w:pPr>
        <w:pStyle w:val="norm"/>
        <w:widowControl w:val="0"/>
        <w:spacing w:line="240" w:lineRule="auto"/>
        <w:ind w:firstLine="284"/>
        <w:jc w:val="right"/>
        <w:rPr>
          <w:rFonts w:ascii="GHEA Grapalat" w:hAnsi="GHEA Grapalat"/>
          <w:b/>
          <w:sz w:val="20"/>
        </w:rPr>
      </w:pPr>
    </w:p>
    <w:p w:rsidR="00CE7392" w:rsidRPr="005474D1" w:rsidRDefault="00CE7392" w:rsidP="00B10C2A">
      <w:pPr>
        <w:pStyle w:val="norm"/>
        <w:widowControl w:val="0"/>
        <w:spacing w:line="240" w:lineRule="auto"/>
        <w:ind w:firstLine="284"/>
        <w:jc w:val="right"/>
        <w:rPr>
          <w:rFonts w:ascii="GHEA Grapalat" w:hAnsi="GHEA Grapalat"/>
          <w:b/>
          <w:sz w:val="20"/>
        </w:rPr>
      </w:pPr>
    </w:p>
    <w:p w:rsidR="00CE7392" w:rsidRPr="005474D1" w:rsidRDefault="00CE7392" w:rsidP="00B10C2A">
      <w:pPr>
        <w:pStyle w:val="norm"/>
        <w:widowControl w:val="0"/>
        <w:spacing w:line="240" w:lineRule="auto"/>
        <w:ind w:firstLine="284"/>
        <w:jc w:val="right"/>
        <w:rPr>
          <w:rFonts w:ascii="GHEA Grapalat" w:hAnsi="GHEA Grapalat"/>
          <w:b/>
          <w:sz w:val="20"/>
        </w:rPr>
      </w:pPr>
    </w:p>
    <w:p w:rsidR="00CE7392" w:rsidRPr="005474D1" w:rsidRDefault="00CE7392" w:rsidP="00B10C2A">
      <w:pPr>
        <w:pStyle w:val="norm"/>
        <w:widowControl w:val="0"/>
        <w:spacing w:line="240" w:lineRule="auto"/>
        <w:ind w:firstLine="284"/>
        <w:jc w:val="right"/>
        <w:rPr>
          <w:rFonts w:ascii="GHEA Grapalat" w:hAnsi="GHEA Grapalat"/>
          <w:b/>
          <w:sz w:val="20"/>
        </w:rPr>
      </w:pPr>
    </w:p>
    <w:p w:rsidR="00CE7392" w:rsidRPr="005474D1" w:rsidRDefault="00CE7392" w:rsidP="00B10C2A">
      <w:pPr>
        <w:pStyle w:val="norm"/>
        <w:widowControl w:val="0"/>
        <w:spacing w:line="240" w:lineRule="auto"/>
        <w:ind w:firstLine="284"/>
        <w:jc w:val="right"/>
        <w:rPr>
          <w:rFonts w:ascii="GHEA Grapalat" w:hAnsi="GHEA Grapalat"/>
          <w:b/>
          <w:sz w:val="20"/>
        </w:rPr>
      </w:pPr>
    </w:p>
    <w:p w:rsidR="00CE7392" w:rsidRPr="005474D1" w:rsidRDefault="00CE7392" w:rsidP="00B10C2A">
      <w:pPr>
        <w:pStyle w:val="norm"/>
        <w:widowControl w:val="0"/>
        <w:spacing w:line="240" w:lineRule="auto"/>
        <w:ind w:firstLine="284"/>
        <w:jc w:val="right"/>
        <w:rPr>
          <w:rFonts w:ascii="GHEA Grapalat" w:hAnsi="GHEA Grapalat"/>
          <w:b/>
          <w:sz w:val="20"/>
        </w:rPr>
      </w:pPr>
    </w:p>
    <w:p w:rsidR="00CE7392" w:rsidRPr="005474D1" w:rsidRDefault="00CE7392" w:rsidP="00B10C2A">
      <w:pPr>
        <w:pStyle w:val="norm"/>
        <w:widowControl w:val="0"/>
        <w:spacing w:line="240" w:lineRule="auto"/>
        <w:ind w:firstLine="284"/>
        <w:jc w:val="right"/>
        <w:rPr>
          <w:rFonts w:ascii="GHEA Grapalat" w:hAnsi="GHEA Grapalat"/>
          <w:b/>
          <w:sz w:val="20"/>
        </w:rPr>
      </w:pPr>
    </w:p>
    <w:p w:rsidR="00CE7392" w:rsidRPr="005474D1" w:rsidRDefault="00CE7392" w:rsidP="00B10C2A">
      <w:pPr>
        <w:pStyle w:val="norm"/>
        <w:widowControl w:val="0"/>
        <w:spacing w:line="240" w:lineRule="auto"/>
        <w:ind w:firstLine="284"/>
        <w:jc w:val="right"/>
        <w:rPr>
          <w:rFonts w:ascii="GHEA Grapalat" w:hAnsi="GHEA Grapalat"/>
          <w:b/>
          <w:sz w:val="20"/>
        </w:rPr>
      </w:pPr>
    </w:p>
    <w:p w:rsidR="00CE7392" w:rsidRPr="005474D1" w:rsidRDefault="00CE7392" w:rsidP="00B10C2A">
      <w:pPr>
        <w:pStyle w:val="norm"/>
        <w:widowControl w:val="0"/>
        <w:spacing w:line="240" w:lineRule="auto"/>
        <w:ind w:firstLine="284"/>
        <w:jc w:val="right"/>
        <w:rPr>
          <w:rFonts w:ascii="GHEA Grapalat" w:hAnsi="GHEA Grapalat"/>
          <w:b/>
          <w:sz w:val="20"/>
        </w:rPr>
      </w:pPr>
    </w:p>
    <w:p w:rsidR="00CE7392" w:rsidRPr="005474D1" w:rsidRDefault="00CE7392" w:rsidP="00B10C2A">
      <w:pPr>
        <w:pStyle w:val="norm"/>
        <w:widowControl w:val="0"/>
        <w:spacing w:line="240" w:lineRule="auto"/>
        <w:ind w:firstLine="284"/>
        <w:jc w:val="right"/>
        <w:rPr>
          <w:rFonts w:ascii="GHEA Grapalat" w:hAnsi="GHEA Grapalat"/>
          <w:b/>
          <w:sz w:val="20"/>
        </w:rPr>
      </w:pPr>
    </w:p>
    <w:p w:rsidR="00CE7392" w:rsidRPr="005474D1" w:rsidRDefault="00CE7392" w:rsidP="00B10C2A">
      <w:pPr>
        <w:pStyle w:val="norm"/>
        <w:widowControl w:val="0"/>
        <w:spacing w:line="240" w:lineRule="auto"/>
        <w:ind w:firstLine="284"/>
        <w:jc w:val="right"/>
        <w:rPr>
          <w:rFonts w:ascii="GHEA Grapalat" w:hAnsi="GHEA Grapalat"/>
          <w:b/>
          <w:sz w:val="20"/>
        </w:rPr>
      </w:pPr>
    </w:p>
    <w:p w:rsidR="00CE7392" w:rsidRPr="005474D1" w:rsidRDefault="00CE7392" w:rsidP="00B10C2A">
      <w:pPr>
        <w:pStyle w:val="norm"/>
        <w:widowControl w:val="0"/>
        <w:spacing w:line="240" w:lineRule="auto"/>
        <w:ind w:firstLine="284"/>
        <w:jc w:val="right"/>
        <w:rPr>
          <w:rFonts w:ascii="GHEA Grapalat" w:hAnsi="GHEA Grapalat"/>
          <w:b/>
          <w:sz w:val="20"/>
        </w:rPr>
      </w:pPr>
    </w:p>
    <w:p w:rsidR="00CE7392" w:rsidRPr="005474D1" w:rsidRDefault="00CE7392" w:rsidP="00F10789">
      <w:pPr>
        <w:pStyle w:val="norm"/>
        <w:widowControl w:val="0"/>
        <w:spacing w:line="240" w:lineRule="auto"/>
        <w:ind w:firstLine="0"/>
        <w:rPr>
          <w:rFonts w:ascii="GHEA Grapalat" w:hAnsi="GHEA Grapalat"/>
          <w:b/>
          <w:sz w:val="20"/>
        </w:rPr>
      </w:pPr>
    </w:p>
    <w:p w:rsidR="00CE7392" w:rsidRPr="005474D1" w:rsidRDefault="00CE7392" w:rsidP="00B10C2A">
      <w:pPr>
        <w:pStyle w:val="norm"/>
        <w:widowControl w:val="0"/>
        <w:spacing w:line="240" w:lineRule="auto"/>
        <w:ind w:firstLine="284"/>
        <w:jc w:val="right"/>
        <w:rPr>
          <w:rFonts w:ascii="GHEA Grapalat" w:hAnsi="GHEA Grapalat"/>
          <w:b/>
          <w:sz w:val="20"/>
        </w:rPr>
      </w:pPr>
    </w:p>
    <w:p w:rsidR="00CE7392" w:rsidRPr="005474D1" w:rsidRDefault="00CE7392" w:rsidP="00B10C2A">
      <w:pPr>
        <w:pStyle w:val="norm"/>
        <w:widowControl w:val="0"/>
        <w:spacing w:line="240" w:lineRule="auto"/>
        <w:ind w:firstLine="284"/>
        <w:jc w:val="right"/>
        <w:rPr>
          <w:rFonts w:ascii="GHEA Grapalat" w:hAnsi="GHEA Grapalat"/>
          <w:b/>
          <w:sz w:val="20"/>
        </w:rPr>
      </w:pPr>
    </w:p>
    <w:p w:rsidR="00C4527B" w:rsidRPr="005474D1" w:rsidRDefault="00C4527B" w:rsidP="00B10C2A">
      <w:pPr>
        <w:pStyle w:val="norm"/>
        <w:widowControl w:val="0"/>
        <w:spacing w:line="240" w:lineRule="auto"/>
        <w:ind w:firstLine="284"/>
        <w:jc w:val="right"/>
        <w:rPr>
          <w:rFonts w:ascii="GHEA Grapalat" w:hAnsi="GHEA Grapalat"/>
          <w:b/>
          <w:sz w:val="20"/>
        </w:rPr>
      </w:pPr>
    </w:p>
    <w:p w:rsidR="0084319F" w:rsidRPr="005474D1" w:rsidRDefault="0084319F" w:rsidP="00B10C2A">
      <w:pPr>
        <w:pStyle w:val="norm"/>
        <w:widowControl w:val="0"/>
        <w:spacing w:line="240" w:lineRule="auto"/>
        <w:ind w:firstLine="284"/>
        <w:jc w:val="right"/>
        <w:rPr>
          <w:rFonts w:ascii="GHEA Grapalat" w:hAnsi="GHEA Grapalat"/>
          <w:b/>
          <w:sz w:val="20"/>
        </w:rPr>
      </w:pPr>
    </w:p>
    <w:p w:rsidR="0084319F" w:rsidRPr="005474D1" w:rsidRDefault="0084319F" w:rsidP="00B10C2A">
      <w:pPr>
        <w:pStyle w:val="norm"/>
        <w:widowControl w:val="0"/>
        <w:spacing w:line="240" w:lineRule="auto"/>
        <w:ind w:firstLine="284"/>
        <w:jc w:val="right"/>
        <w:rPr>
          <w:rFonts w:ascii="GHEA Grapalat" w:hAnsi="GHEA Grapalat"/>
          <w:b/>
          <w:sz w:val="20"/>
        </w:rPr>
      </w:pPr>
    </w:p>
    <w:p w:rsidR="0084319F" w:rsidRPr="005474D1" w:rsidRDefault="0084319F" w:rsidP="00B10C2A">
      <w:pPr>
        <w:pStyle w:val="norm"/>
        <w:widowControl w:val="0"/>
        <w:spacing w:line="240" w:lineRule="auto"/>
        <w:ind w:firstLine="284"/>
        <w:jc w:val="right"/>
        <w:rPr>
          <w:rFonts w:ascii="GHEA Grapalat" w:hAnsi="GHEA Grapalat"/>
          <w:b/>
          <w:sz w:val="20"/>
        </w:rPr>
      </w:pPr>
    </w:p>
    <w:p w:rsidR="00B2572B" w:rsidRPr="005474D1" w:rsidRDefault="00B2572B" w:rsidP="00B10C2A">
      <w:pPr>
        <w:pStyle w:val="norm"/>
        <w:widowControl w:val="0"/>
        <w:spacing w:line="240" w:lineRule="auto"/>
        <w:ind w:firstLine="284"/>
        <w:jc w:val="right"/>
        <w:rPr>
          <w:rFonts w:ascii="GHEA Grapalat" w:hAnsi="GHEA Grapalat" w:cs="Arial"/>
          <w:b/>
          <w:sz w:val="20"/>
        </w:rPr>
      </w:pPr>
      <w:r w:rsidRPr="005474D1">
        <w:rPr>
          <w:rFonts w:ascii="GHEA Grapalat" w:hAnsi="GHEA Grapalat"/>
          <w:b/>
          <w:sz w:val="20"/>
        </w:rPr>
        <w:lastRenderedPageBreak/>
        <w:t>Приложение № 1</w:t>
      </w:r>
    </w:p>
    <w:p w:rsidR="00B10C2A" w:rsidRPr="005474D1" w:rsidRDefault="00B2572B" w:rsidP="00B10C2A">
      <w:pPr>
        <w:pStyle w:val="BodyTextIndent"/>
        <w:spacing w:line="240" w:lineRule="auto"/>
        <w:jc w:val="right"/>
        <w:rPr>
          <w:rFonts w:ascii="GHEA Grapalat" w:hAnsi="GHEA Grapalat"/>
          <w:b/>
          <w:i w:val="0"/>
          <w:lang w:eastAsia="en-US" w:bidi="ar-SA"/>
        </w:rPr>
      </w:pPr>
      <w:r w:rsidRPr="005474D1">
        <w:rPr>
          <w:rFonts w:ascii="GHEA Grapalat" w:hAnsi="GHEA Grapalat"/>
          <w:b/>
        </w:rPr>
        <w:t>к</w:t>
      </w:r>
      <w:r w:rsidR="00B10C2A" w:rsidRPr="005474D1">
        <w:rPr>
          <w:rFonts w:ascii="GHEA Grapalat" w:hAnsi="GHEA Grapalat"/>
          <w:b/>
        </w:rPr>
        <w:t xml:space="preserve"> Приглашению запросе катировок</w:t>
      </w:r>
      <w:r w:rsidR="00123294" w:rsidRPr="005474D1">
        <w:rPr>
          <w:rFonts w:ascii="GHEA Grapalat" w:hAnsi="GHEA Grapalat" w:cs="Arial"/>
          <w:b/>
        </w:rPr>
        <w:br/>
      </w:r>
      <w:r w:rsidRPr="005474D1">
        <w:rPr>
          <w:rFonts w:ascii="GHEA Grapalat" w:hAnsi="GHEA Grapalat"/>
          <w:b/>
        </w:rPr>
        <w:t xml:space="preserve">под кодом </w:t>
      </w:r>
      <w:r w:rsidR="00B10C2A" w:rsidRPr="005474D1">
        <w:rPr>
          <w:rFonts w:ascii="GHEA Grapalat" w:hAnsi="GHEA Grapalat"/>
          <w:b/>
          <w:i w:val="0"/>
          <w:lang w:eastAsia="en-US" w:bidi="ar-SA"/>
        </w:rPr>
        <w:t>А</w:t>
      </w:r>
      <w:r w:rsidR="00CE7392" w:rsidRPr="005474D1">
        <w:rPr>
          <w:rFonts w:ascii="GHEA Grapalat" w:hAnsi="GHEA Grapalat"/>
          <w:b/>
          <w:i w:val="0"/>
          <w:lang w:val="en-US" w:eastAsia="en-US" w:bidi="ar-SA"/>
        </w:rPr>
        <w:t>M</w:t>
      </w:r>
      <w:r w:rsidR="00424BB0" w:rsidRPr="005474D1">
        <w:rPr>
          <w:rFonts w:ascii="GHEA Grapalat" w:hAnsi="GHEA Grapalat"/>
          <w:b/>
          <w:i w:val="0"/>
          <w:lang w:eastAsia="en-US" w:bidi="ar-SA"/>
        </w:rPr>
        <w:t>M</w:t>
      </w:r>
      <w:r w:rsidR="00B10C2A" w:rsidRPr="005474D1">
        <w:rPr>
          <w:rFonts w:ascii="GHEA Grapalat" w:hAnsi="GHEA Grapalat"/>
          <w:b/>
          <w:i w:val="0"/>
          <w:lang w:val="en-US" w:eastAsia="en-US" w:bidi="ar-SA"/>
        </w:rPr>
        <w:t>HMD</w:t>
      </w:r>
      <w:r w:rsidR="00B10C2A" w:rsidRPr="005474D1">
        <w:rPr>
          <w:rFonts w:ascii="GHEA Grapalat" w:hAnsi="GHEA Grapalat"/>
          <w:b/>
          <w:i w:val="0"/>
          <w:lang w:eastAsia="en-US" w:bidi="ar-SA"/>
        </w:rPr>
        <w:t>-</w:t>
      </w:r>
      <w:r w:rsidR="00B10C2A" w:rsidRPr="005474D1">
        <w:rPr>
          <w:rFonts w:ascii="GHEA Grapalat" w:hAnsi="GHEA Grapalat"/>
          <w:b/>
          <w:i w:val="0"/>
          <w:lang w:val="en-AU" w:eastAsia="en-US" w:bidi="ar-SA"/>
        </w:rPr>
        <w:t>GHAPDZB</w:t>
      </w:r>
      <w:r w:rsidR="00B10C2A" w:rsidRPr="005474D1">
        <w:rPr>
          <w:rFonts w:ascii="GHEA Grapalat" w:hAnsi="GHEA Grapalat"/>
          <w:b/>
          <w:i w:val="0"/>
          <w:lang w:eastAsia="en-US" w:bidi="ar-SA"/>
        </w:rPr>
        <w:t>-19/02</w:t>
      </w:r>
    </w:p>
    <w:p w:rsidR="00B2572B" w:rsidRPr="005474D1" w:rsidRDefault="00B2572B" w:rsidP="00B46D58">
      <w:pPr>
        <w:pStyle w:val="BodyTextIndent3"/>
        <w:widowControl w:val="0"/>
        <w:spacing w:after="160" w:line="240" w:lineRule="auto"/>
        <w:jc w:val="right"/>
        <w:rPr>
          <w:rFonts w:ascii="GHEA Grapalat" w:hAnsi="GHEA Grapalat" w:cs="Arial"/>
          <w:b/>
          <w:sz w:val="24"/>
          <w:szCs w:val="24"/>
        </w:rPr>
      </w:pPr>
    </w:p>
    <w:p w:rsidR="00B2572B" w:rsidRPr="005474D1" w:rsidRDefault="00B2572B" w:rsidP="00B46D58">
      <w:pPr>
        <w:widowControl w:val="0"/>
        <w:spacing w:after="120"/>
        <w:jc w:val="center"/>
        <w:rPr>
          <w:rFonts w:ascii="GHEA Grapalat" w:hAnsi="GHEA Grapalat" w:cs="Sylfaen"/>
          <w:b/>
        </w:rPr>
      </w:pPr>
    </w:p>
    <w:p w:rsidR="00B2572B" w:rsidRPr="005474D1" w:rsidRDefault="00B2572B" w:rsidP="00B46D58">
      <w:pPr>
        <w:widowControl w:val="0"/>
        <w:spacing w:after="160"/>
        <w:jc w:val="center"/>
        <w:rPr>
          <w:rFonts w:ascii="GHEA Grapalat" w:hAnsi="GHEA Grapalat" w:cs="Arial"/>
          <w:b/>
          <w:sz w:val="20"/>
          <w:szCs w:val="20"/>
        </w:rPr>
      </w:pPr>
      <w:r w:rsidRPr="005474D1">
        <w:rPr>
          <w:rFonts w:ascii="GHEA Grapalat" w:hAnsi="GHEA Grapalat"/>
          <w:b/>
          <w:sz w:val="20"/>
          <w:szCs w:val="20"/>
        </w:rPr>
        <w:t>ЗАЯВЛЕНИЕ</w:t>
      </w:r>
      <w:r w:rsidR="00350210" w:rsidRPr="005474D1">
        <w:rPr>
          <w:rFonts w:ascii="GHEA Grapalat" w:hAnsi="GHEA Grapalat"/>
          <w:b/>
          <w:sz w:val="20"/>
          <w:szCs w:val="20"/>
        </w:rPr>
        <w:t>-</w:t>
      </w:r>
      <w:r w:rsidR="005A6435" w:rsidRPr="005474D1">
        <w:rPr>
          <w:rFonts w:ascii="GHEA Grapalat" w:hAnsi="GHEA Grapalat"/>
          <w:b/>
          <w:sz w:val="20"/>
          <w:szCs w:val="20"/>
        </w:rPr>
        <w:t xml:space="preserve">  ОБЪЯВЛЕНИЕ </w:t>
      </w:r>
      <w:r w:rsidRPr="005474D1">
        <w:rPr>
          <w:rFonts w:ascii="GHEA Grapalat" w:hAnsi="GHEA Grapalat"/>
          <w:b/>
          <w:sz w:val="20"/>
          <w:szCs w:val="20"/>
        </w:rPr>
        <w:t>*</w:t>
      </w:r>
    </w:p>
    <w:p w:rsidR="00B2572B" w:rsidRPr="005474D1" w:rsidRDefault="00B10C2A" w:rsidP="00B46D58">
      <w:pPr>
        <w:pStyle w:val="Heading6"/>
        <w:keepNext w:val="0"/>
        <w:widowControl w:val="0"/>
        <w:spacing w:after="160"/>
        <w:jc w:val="center"/>
        <w:rPr>
          <w:rFonts w:ascii="GHEA Grapalat" w:hAnsi="GHEA Grapalat" w:cs="Arial"/>
          <w:color w:val="auto"/>
          <w:sz w:val="20"/>
        </w:rPr>
      </w:pPr>
      <w:r w:rsidRPr="005474D1">
        <w:rPr>
          <w:rFonts w:ascii="GHEA Grapalat" w:hAnsi="GHEA Grapalat"/>
          <w:color w:val="auto"/>
          <w:sz w:val="20"/>
        </w:rPr>
        <w:t>на участие в запросе катировок</w:t>
      </w:r>
      <w:r w:rsidR="00AA7117" w:rsidRPr="005474D1">
        <w:rPr>
          <w:rFonts w:ascii="GHEA Grapalat" w:hAnsi="GHEA Grapalat"/>
          <w:color w:val="auto"/>
          <w:sz w:val="20"/>
        </w:rPr>
        <w:t xml:space="preserve"> </w:t>
      </w:r>
    </w:p>
    <w:p w:rsidR="00B2572B" w:rsidRPr="005474D1" w:rsidRDefault="00B2572B" w:rsidP="00B46D58">
      <w:pPr>
        <w:widowControl w:val="0"/>
        <w:spacing w:after="120"/>
        <w:jc w:val="center"/>
        <w:rPr>
          <w:rFonts w:ascii="GHEA Grapalat" w:hAnsi="GHEA Grapalat"/>
          <w:sz w:val="20"/>
          <w:szCs w:val="20"/>
        </w:rPr>
      </w:pPr>
    </w:p>
    <w:p w:rsidR="00374F4A" w:rsidRPr="005474D1" w:rsidRDefault="00374F4A" w:rsidP="00B46D58">
      <w:pPr>
        <w:jc w:val="both"/>
        <w:rPr>
          <w:rFonts w:ascii="GHEA Grapalat" w:hAnsi="GHEA Grapalat"/>
          <w:sz w:val="20"/>
          <w:szCs w:val="20"/>
        </w:rPr>
      </w:pPr>
      <w:r w:rsidRPr="005474D1">
        <w:rPr>
          <w:rFonts w:ascii="GHEA Grapalat" w:hAnsi="GHEA Grapalat"/>
          <w:sz w:val="20"/>
          <w:szCs w:val="20"/>
        </w:rPr>
        <w:t xml:space="preserve">______________________________________________________________заявляет, что </w:t>
      </w:r>
    </w:p>
    <w:p w:rsidR="00374F4A" w:rsidRPr="005474D1" w:rsidRDefault="00374F4A" w:rsidP="00B46D58">
      <w:pPr>
        <w:spacing w:after="160"/>
        <w:ind w:left="2694"/>
        <w:jc w:val="both"/>
        <w:rPr>
          <w:rFonts w:ascii="GHEA Grapalat" w:hAnsi="GHEA Grapalat"/>
          <w:sz w:val="16"/>
          <w:szCs w:val="16"/>
        </w:rPr>
      </w:pPr>
      <w:r w:rsidRPr="005474D1">
        <w:rPr>
          <w:rFonts w:ascii="GHEA Grapalat" w:hAnsi="GHEA Grapalat"/>
          <w:sz w:val="16"/>
          <w:szCs w:val="16"/>
        </w:rPr>
        <w:t xml:space="preserve">наименование участника </w:t>
      </w:r>
    </w:p>
    <w:p w:rsidR="00374F4A" w:rsidRPr="005474D1" w:rsidRDefault="00374F4A" w:rsidP="00B46D58">
      <w:pPr>
        <w:jc w:val="both"/>
        <w:rPr>
          <w:rFonts w:ascii="GHEA Grapalat" w:hAnsi="GHEA Grapalat"/>
          <w:sz w:val="20"/>
          <w:szCs w:val="20"/>
          <w:u w:val="single"/>
        </w:rPr>
      </w:pPr>
      <w:r w:rsidRPr="005474D1">
        <w:rPr>
          <w:rFonts w:ascii="GHEA Grapalat" w:hAnsi="GHEA Grapalat"/>
          <w:sz w:val="20"/>
          <w:szCs w:val="20"/>
        </w:rPr>
        <w:t>желает участвовать в лоте (лотах)_______________________________ объявленного</w:t>
      </w:r>
    </w:p>
    <w:p w:rsidR="00374F4A" w:rsidRPr="005474D1" w:rsidRDefault="00374F4A" w:rsidP="00B46D58">
      <w:pPr>
        <w:spacing w:after="160"/>
        <w:ind w:left="4395"/>
        <w:jc w:val="both"/>
        <w:rPr>
          <w:rFonts w:ascii="GHEA Grapalat" w:hAnsi="GHEA Grapalat" w:cs="Sylfaen"/>
          <w:sz w:val="16"/>
          <w:szCs w:val="16"/>
        </w:rPr>
      </w:pPr>
      <w:r w:rsidRPr="005474D1">
        <w:rPr>
          <w:rFonts w:ascii="GHEA Grapalat" w:hAnsi="GHEA Grapalat"/>
          <w:sz w:val="16"/>
          <w:szCs w:val="16"/>
        </w:rPr>
        <w:t>номер лота (лотов)</w:t>
      </w:r>
    </w:p>
    <w:p w:rsidR="00B10C2A" w:rsidRPr="005474D1" w:rsidRDefault="00374F4A" w:rsidP="00B10C2A">
      <w:pPr>
        <w:pStyle w:val="BodyTextIndent"/>
        <w:spacing w:after="160" w:line="240" w:lineRule="auto"/>
        <w:jc w:val="center"/>
        <w:rPr>
          <w:rFonts w:ascii="GHEA Grapalat" w:hAnsi="GHEA Grapalat"/>
          <w:b/>
          <w:i w:val="0"/>
          <w:lang w:eastAsia="en-US" w:bidi="ar-SA"/>
        </w:rPr>
      </w:pPr>
      <w:r w:rsidRPr="005474D1">
        <w:rPr>
          <w:rFonts w:ascii="GHEA Grapalat" w:hAnsi="GHEA Grapalat"/>
        </w:rPr>
        <w:t>_____________</w:t>
      </w:r>
      <w:r w:rsidR="00B10C2A" w:rsidRPr="005474D1">
        <w:rPr>
          <w:rFonts w:ascii="GHEA Grapalat" w:hAnsi="GHEA Grapalat"/>
        </w:rPr>
        <w:t>__________________</w:t>
      </w:r>
      <w:r w:rsidRPr="005474D1">
        <w:rPr>
          <w:rFonts w:ascii="GHEA Grapalat" w:hAnsi="GHEA Grapalat"/>
        </w:rPr>
        <w:t xml:space="preserve">___ под кодом </w:t>
      </w:r>
      <w:r w:rsidR="00B10C2A" w:rsidRPr="005474D1">
        <w:rPr>
          <w:rFonts w:ascii="GHEA Grapalat" w:hAnsi="GHEA Grapalat"/>
          <w:b/>
          <w:i w:val="0"/>
          <w:lang w:eastAsia="en-US" w:bidi="ar-SA"/>
        </w:rPr>
        <w:t>А</w:t>
      </w:r>
      <w:r w:rsidR="00B10C2A" w:rsidRPr="005474D1">
        <w:rPr>
          <w:rFonts w:ascii="GHEA Grapalat" w:hAnsi="GHEA Grapalat"/>
          <w:b/>
          <w:i w:val="0"/>
          <w:lang w:val="en-US" w:eastAsia="en-US" w:bidi="ar-SA"/>
        </w:rPr>
        <w:t>M</w:t>
      </w:r>
      <w:r w:rsidR="00424BB0" w:rsidRPr="005474D1">
        <w:rPr>
          <w:rFonts w:ascii="GHEA Grapalat" w:hAnsi="GHEA Grapalat"/>
          <w:b/>
          <w:i w:val="0"/>
          <w:lang w:eastAsia="en-US" w:bidi="ar-SA"/>
        </w:rPr>
        <w:t>M</w:t>
      </w:r>
      <w:r w:rsidR="00B10C2A" w:rsidRPr="005474D1">
        <w:rPr>
          <w:rFonts w:ascii="GHEA Grapalat" w:hAnsi="GHEA Grapalat"/>
          <w:b/>
          <w:i w:val="0"/>
          <w:lang w:val="en-US" w:eastAsia="en-US" w:bidi="ar-SA"/>
        </w:rPr>
        <w:t>HMD</w:t>
      </w:r>
      <w:r w:rsidR="00B10C2A" w:rsidRPr="005474D1">
        <w:rPr>
          <w:rFonts w:ascii="GHEA Grapalat" w:hAnsi="GHEA Grapalat"/>
          <w:b/>
          <w:i w:val="0"/>
          <w:lang w:eastAsia="en-US" w:bidi="ar-SA"/>
        </w:rPr>
        <w:t>-</w:t>
      </w:r>
      <w:r w:rsidR="00B10C2A" w:rsidRPr="005474D1">
        <w:rPr>
          <w:rFonts w:ascii="GHEA Grapalat" w:hAnsi="GHEA Grapalat"/>
          <w:b/>
          <w:i w:val="0"/>
          <w:lang w:val="en-AU" w:eastAsia="en-US" w:bidi="ar-SA"/>
        </w:rPr>
        <w:t>GHAPDZB</w:t>
      </w:r>
      <w:r w:rsidR="00B10C2A" w:rsidRPr="005474D1">
        <w:rPr>
          <w:rFonts w:ascii="GHEA Grapalat" w:hAnsi="GHEA Grapalat"/>
          <w:b/>
          <w:i w:val="0"/>
          <w:lang w:eastAsia="en-US" w:bidi="ar-SA"/>
        </w:rPr>
        <w:t>-19/02</w:t>
      </w:r>
    </w:p>
    <w:p w:rsidR="00374F4A" w:rsidRPr="005474D1" w:rsidRDefault="00B10C2A" w:rsidP="00B10C2A">
      <w:pPr>
        <w:spacing w:after="160"/>
        <w:jc w:val="both"/>
        <w:rPr>
          <w:rFonts w:ascii="GHEA Grapalat" w:hAnsi="GHEA Grapalat"/>
          <w:sz w:val="16"/>
          <w:szCs w:val="16"/>
        </w:rPr>
      </w:pPr>
      <w:r w:rsidRPr="005474D1">
        <w:rPr>
          <w:rFonts w:ascii="GHEA Grapalat" w:hAnsi="GHEA Grapalat" w:cs="Sylfaen"/>
          <w:sz w:val="16"/>
          <w:szCs w:val="16"/>
        </w:rPr>
        <w:t xml:space="preserve">                                     </w:t>
      </w:r>
      <w:r w:rsidR="00374F4A" w:rsidRPr="005474D1">
        <w:rPr>
          <w:rFonts w:ascii="GHEA Grapalat" w:hAnsi="GHEA Grapalat"/>
          <w:sz w:val="16"/>
          <w:szCs w:val="16"/>
        </w:rPr>
        <w:t>наименование заказчика</w:t>
      </w:r>
    </w:p>
    <w:p w:rsidR="00374F4A" w:rsidRPr="005474D1" w:rsidRDefault="00B10C2A" w:rsidP="00B46D58">
      <w:pPr>
        <w:spacing w:after="160"/>
        <w:jc w:val="both"/>
        <w:rPr>
          <w:rFonts w:ascii="GHEA Grapalat" w:hAnsi="GHEA Grapalat"/>
          <w:sz w:val="20"/>
          <w:szCs w:val="20"/>
        </w:rPr>
      </w:pPr>
      <w:r w:rsidRPr="005474D1">
        <w:rPr>
          <w:rFonts w:ascii="GHEA Grapalat" w:hAnsi="GHEA Grapalat"/>
          <w:sz w:val="20"/>
          <w:szCs w:val="20"/>
        </w:rPr>
        <w:t xml:space="preserve">запросе катировок </w:t>
      </w:r>
      <w:r w:rsidR="00374F4A" w:rsidRPr="005474D1">
        <w:rPr>
          <w:rFonts w:ascii="GHEA Grapalat" w:hAnsi="GHEA Grapalat"/>
          <w:sz w:val="20"/>
          <w:szCs w:val="20"/>
        </w:rPr>
        <w:t xml:space="preserve"> и в соответствии с требованиями приглашения подает заявку.</w:t>
      </w:r>
    </w:p>
    <w:p w:rsidR="00374F4A" w:rsidRPr="005474D1" w:rsidRDefault="00374F4A" w:rsidP="00B46D58">
      <w:pPr>
        <w:jc w:val="both"/>
        <w:rPr>
          <w:rFonts w:ascii="GHEA Grapalat" w:hAnsi="GHEA Grapalat"/>
          <w:sz w:val="20"/>
          <w:szCs w:val="20"/>
        </w:rPr>
      </w:pPr>
      <w:r w:rsidRPr="005474D1">
        <w:rPr>
          <w:rFonts w:ascii="GHEA Grapalat" w:hAnsi="GHEA Grapalat"/>
          <w:sz w:val="20"/>
          <w:szCs w:val="20"/>
        </w:rPr>
        <w:t>__________________________________________________ заявляет и заверяет, что</w:t>
      </w:r>
    </w:p>
    <w:p w:rsidR="00374F4A" w:rsidRPr="005474D1" w:rsidRDefault="00374F4A" w:rsidP="00B46D58">
      <w:pPr>
        <w:spacing w:after="160"/>
        <w:ind w:left="1843"/>
        <w:jc w:val="both"/>
        <w:rPr>
          <w:rFonts w:ascii="GHEA Grapalat" w:hAnsi="GHEA Grapalat" w:cs="Sylfaen"/>
          <w:sz w:val="16"/>
          <w:szCs w:val="16"/>
        </w:rPr>
      </w:pPr>
      <w:r w:rsidRPr="005474D1">
        <w:rPr>
          <w:rFonts w:ascii="GHEA Grapalat" w:hAnsi="GHEA Grapalat"/>
          <w:sz w:val="16"/>
          <w:szCs w:val="16"/>
        </w:rPr>
        <w:t>наименование участника</w:t>
      </w:r>
    </w:p>
    <w:p w:rsidR="00374F4A" w:rsidRPr="005474D1" w:rsidRDefault="00374F4A" w:rsidP="00B46D58">
      <w:pPr>
        <w:jc w:val="both"/>
        <w:rPr>
          <w:rFonts w:ascii="GHEA Grapalat" w:hAnsi="GHEA Grapalat" w:cs="Sylfaen"/>
          <w:sz w:val="20"/>
          <w:szCs w:val="20"/>
        </w:rPr>
      </w:pPr>
      <w:r w:rsidRPr="005474D1">
        <w:rPr>
          <w:rFonts w:ascii="GHEA Grapalat" w:hAnsi="GHEA Grapalat"/>
          <w:sz w:val="20"/>
          <w:szCs w:val="20"/>
        </w:rPr>
        <w:t>является резидентом ______________________________________________________</w:t>
      </w:r>
      <w:r w:rsidR="00D04575" w:rsidRPr="005474D1">
        <w:rPr>
          <w:rFonts w:ascii="GHEA Grapalat" w:hAnsi="GHEA Grapalat"/>
          <w:sz w:val="20"/>
          <w:szCs w:val="20"/>
        </w:rPr>
        <w:t>.</w:t>
      </w:r>
    </w:p>
    <w:p w:rsidR="00374F4A" w:rsidRPr="005474D1" w:rsidRDefault="00374F4A" w:rsidP="00B46D58">
      <w:pPr>
        <w:spacing w:after="160"/>
        <w:ind w:left="4111"/>
        <w:jc w:val="both"/>
        <w:rPr>
          <w:rFonts w:ascii="GHEA Grapalat" w:hAnsi="GHEA Grapalat" w:cs="Arial"/>
          <w:sz w:val="16"/>
          <w:szCs w:val="16"/>
        </w:rPr>
      </w:pPr>
      <w:r w:rsidRPr="005474D1">
        <w:rPr>
          <w:rFonts w:ascii="GHEA Grapalat" w:hAnsi="GHEA Grapalat"/>
          <w:sz w:val="16"/>
          <w:szCs w:val="16"/>
        </w:rPr>
        <w:t>наименование страны</w:t>
      </w:r>
    </w:p>
    <w:p w:rsidR="000612B9" w:rsidRPr="005474D1" w:rsidRDefault="000612B9" w:rsidP="00B46D58">
      <w:pPr>
        <w:jc w:val="both"/>
        <w:rPr>
          <w:rFonts w:ascii="GHEA Grapalat" w:hAnsi="GHEA Grapalat"/>
          <w:sz w:val="20"/>
          <w:szCs w:val="20"/>
        </w:rPr>
      </w:pPr>
    </w:p>
    <w:p w:rsidR="000612B9" w:rsidRPr="005474D1" w:rsidRDefault="004F0CAA" w:rsidP="00B46D58">
      <w:pPr>
        <w:jc w:val="both"/>
        <w:rPr>
          <w:rFonts w:ascii="GHEA Grapalat" w:hAnsi="GHEA Grapalat"/>
          <w:sz w:val="20"/>
          <w:szCs w:val="20"/>
        </w:rPr>
      </w:pPr>
      <w:r w:rsidRPr="005474D1">
        <w:rPr>
          <w:rFonts w:ascii="GHEA Grapalat" w:hAnsi="GHEA Grapalat"/>
          <w:sz w:val="20"/>
          <w:szCs w:val="20"/>
        </w:rPr>
        <w:t>Данные</w:t>
      </w:r>
      <w:r w:rsidR="002A0700" w:rsidRPr="005474D1">
        <w:rPr>
          <w:rFonts w:ascii="GHEA Grapalat" w:hAnsi="GHEA Grapalat"/>
          <w:sz w:val="20"/>
          <w:szCs w:val="20"/>
        </w:rPr>
        <w:t xml:space="preserve">       </w:t>
      </w:r>
      <w:r w:rsidR="000612B9" w:rsidRPr="005474D1">
        <w:rPr>
          <w:rFonts w:ascii="GHEA Grapalat" w:hAnsi="GHEA Grapalat"/>
          <w:sz w:val="20"/>
          <w:szCs w:val="20"/>
        </w:rPr>
        <w:t>----------------------------------------</w:t>
      </w:r>
      <w:r w:rsidR="00304237" w:rsidRPr="005474D1">
        <w:rPr>
          <w:rFonts w:ascii="GHEA Grapalat" w:hAnsi="GHEA Grapalat"/>
          <w:sz w:val="20"/>
          <w:szCs w:val="20"/>
        </w:rPr>
        <w:t xml:space="preserve">  </w:t>
      </w:r>
      <w:r w:rsidR="00F96993" w:rsidRPr="005474D1">
        <w:rPr>
          <w:rFonts w:ascii="GHEA Grapalat" w:hAnsi="GHEA Grapalat"/>
          <w:sz w:val="20"/>
          <w:szCs w:val="20"/>
        </w:rPr>
        <w:t>следующие</w:t>
      </w:r>
      <w:r w:rsidR="00304237" w:rsidRPr="005474D1">
        <w:rPr>
          <w:rFonts w:ascii="GHEA Grapalat" w:hAnsi="GHEA Grapalat"/>
          <w:sz w:val="20"/>
          <w:szCs w:val="20"/>
        </w:rPr>
        <w:t>:</w:t>
      </w:r>
    </w:p>
    <w:p w:rsidR="002A0700" w:rsidRPr="005474D1" w:rsidRDefault="002A0700" w:rsidP="000811C1">
      <w:pPr>
        <w:spacing w:after="160"/>
        <w:ind w:left="1843"/>
        <w:rPr>
          <w:rFonts w:ascii="GHEA Grapalat" w:hAnsi="GHEA Grapalat" w:cs="Sylfaen"/>
          <w:sz w:val="16"/>
          <w:szCs w:val="16"/>
          <w:lang w:val="hy-AM"/>
        </w:rPr>
      </w:pPr>
      <w:r w:rsidRPr="005474D1">
        <w:rPr>
          <w:rFonts w:ascii="GHEA Grapalat" w:hAnsi="GHEA Grapalat"/>
          <w:sz w:val="16"/>
          <w:szCs w:val="16"/>
        </w:rPr>
        <w:t>наименование участника</w:t>
      </w:r>
    </w:p>
    <w:p w:rsidR="000612B9" w:rsidRPr="005474D1" w:rsidRDefault="000612B9" w:rsidP="00B46D58">
      <w:pPr>
        <w:jc w:val="both"/>
        <w:rPr>
          <w:rFonts w:ascii="GHEA Grapalat" w:hAnsi="GHEA Grapalat"/>
          <w:sz w:val="20"/>
          <w:szCs w:val="20"/>
        </w:rPr>
      </w:pPr>
    </w:p>
    <w:p w:rsidR="00374F4A" w:rsidRPr="005474D1" w:rsidRDefault="00374F4A" w:rsidP="00B46D58">
      <w:pPr>
        <w:jc w:val="both"/>
        <w:rPr>
          <w:rFonts w:ascii="GHEA Grapalat" w:hAnsi="GHEA Grapalat"/>
          <w:sz w:val="20"/>
          <w:szCs w:val="20"/>
        </w:rPr>
      </w:pPr>
      <w:r w:rsidRPr="005474D1">
        <w:rPr>
          <w:rFonts w:ascii="GHEA Grapalat" w:hAnsi="GHEA Grapalat"/>
          <w:sz w:val="20"/>
          <w:szCs w:val="20"/>
        </w:rPr>
        <w:t xml:space="preserve">Учетный номер налогоплательщика  </w:t>
      </w:r>
      <w:r w:rsidR="00B138F3" w:rsidRPr="005474D1">
        <w:rPr>
          <w:rFonts w:ascii="GHEA Grapalat" w:hAnsi="GHEA Grapalat"/>
          <w:sz w:val="20"/>
          <w:szCs w:val="20"/>
        </w:rPr>
        <w:t xml:space="preserve">             </w:t>
      </w:r>
      <w:r w:rsidRPr="005474D1">
        <w:rPr>
          <w:rFonts w:ascii="GHEA Grapalat" w:hAnsi="GHEA Grapalat"/>
          <w:sz w:val="20"/>
          <w:szCs w:val="20"/>
        </w:rPr>
        <w:t>________________</w:t>
      </w:r>
    </w:p>
    <w:p w:rsidR="00374F4A" w:rsidRPr="005474D1" w:rsidRDefault="00B138F3" w:rsidP="00B138F3">
      <w:pPr>
        <w:tabs>
          <w:tab w:val="left" w:pos="7371"/>
        </w:tabs>
        <w:ind w:left="4111"/>
        <w:jc w:val="both"/>
        <w:rPr>
          <w:rFonts w:ascii="GHEA Grapalat" w:hAnsi="GHEA Grapalat" w:cs="Arial"/>
          <w:sz w:val="16"/>
          <w:szCs w:val="16"/>
        </w:rPr>
      </w:pPr>
      <w:r w:rsidRPr="005474D1">
        <w:rPr>
          <w:rFonts w:ascii="GHEA Grapalat" w:hAnsi="GHEA Grapalat"/>
          <w:sz w:val="16"/>
          <w:szCs w:val="16"/>
        </w:rPr>
        <w:t xml:space="preserve">               </w:t>
      </w:r>
      <w:r w:rsidR="00374F4A" w:rsidRPr="005474D1">
        <w:rPr>
          <w:rFonts w:ascii="GHEA Grapalat" w:hAnsi="GHEA Grapalat"/>
          <w:sz w:val="16"/>
          <w:szCs w:val="16"/>
        </w:rPr>
        <w:t>учетный номер</w:t>
      </w:r>
      <w:r w:rsidRPr="005474D1">
        <w:rPr>
          <w:rFonts w:ascii="GHEA Grapalat" w:hAnsi="GHEA Grapalat"/>
          <w:sz w:val="16"/>
          <w:szCs w:val="16"/>
        </w:rPr>
        <w:t xml:space="preserve"> </w:t>
      </w:r>
      <w:r w:rsidR="00374F4A" w:rsidRPr="005474D1">
        <w:rPr>
          <w:rFonts w:ascii="GHEA Grapalat" w:hAnsi="GHEA Grapalat"/>
          <w:sz w:val="16"/>
          <w:szCs w:val="16"/>
        </w:rPr>
        <w:t>налогоплательщика</w:t>
      </w:r>
    </w:p>
    <w:p w:rsidR="00B138F3" w:rsidRPr="005474D1" w:rsidRDefault="00B138F3" w:rsidP="00B46D58">
      <w:pPr>
        <w:jc w:val="both"/>
        <w:rPr>
          <w:rFonts w:ascii="GHEA Grapalat" w:hAnsi="GHEA Grapalat"/>
          <w:sz w:val="20"/>
          <w:szCs w:val="20"/>
        </w:rPr>
      </w:pPr>
    </w:p>
    <w:p w:rsidR="00374F4A" w:rsidRPr="005474D1" w:rsidRDefault="00B138F3" w:rsidP="00B46D58">
      <w:pPr>
        <w:jc w:val="both"/>
        <w:rPr>
          <w:rFonts w:ascii="GHEA Grapalat" w:hAnsi="GHEA Grapalat"/>
          <w:sz w:val="20"/>
          <w:szCs w:val="20"/>
        </w:rPr>
      </w:pPr>
      <w:r w:rsidRPr="005474D1">
        <w:rPr>
          <w:rFonts w:ascii="GHEA Grapalat" w:hAnsi="GHEA Grapalat"/>
          <w:sz w:val="20"/>
          <w:szCs w:val="20"/>
        </w:rPr>
        <w:t xml:space="preserve"> </w:t>
      </w:r>
      <w:r w:rsidR="00374F4A" w:rsidRPr="005474D1">
        <w:rPr>
          <w:rFonts w:ascii="GHEA Grapalat" w:hAnsi="GHEA Grapalat"/>
          <w:sz w:val="20"/>
          <w:szCs w:val="20"/>
        </w:rPr>
        <w:t xml:space="preserve">Адрес электронной почты </w:t>
      </w:r>
      <w:r w:rsidRPr="005474D1">
        <w:rPr>
          <w:rFonts w:ascii="GHEA Grapalat" w:hAnsi="GHEA Grapalat"/>
          <w:sz w:val="20"/>
          <w:szCs w:val="20"/>
        </w:rPr>
        <w:t xml:space="preserve">                           </w:t>
      </w:r>
      <w:r w:rsidR="00374F4A" w:rsidRPr="005474D1">
        <w:rPr>
          <w:rFonts w:ascii="GHEA Grapalat" w:hAnsi="GHEA Grapalat"/>
          <w:sz w:val="20"/>
          <w:szCs w:val="20"/>
        </w:rPr>
        <w:t>__________________</w:t>
      </w:r>
    </w:p>
    <w:p w:rsidR="00374F4A" w:rsidRPr="005474D1" w:rsidRDefault="00B138F3" w:rsidP="00B138F3">
      <w:pPr>
        <w:tabs>
          <w:tab w:val="left" w:pos="6946"/>
        </w:tabs>
        <w:ind w:left="3402" w:firstLine="6"/>
        <w:jc w:val="both"/>
        <w:rPr>
          <w:rFonts w:ascii="GHEA Grapalat" w:hAnsi="GHEA Grapalat"/>
          <w:sz w:val="16"/>
          <w:szCs w:val="16"/>
        </w:rPr>
      </w:pPr>
      <w:r w:rsidRPr="005474D1">
        <w:rPr>
          <w:rFonts w:ascii="GHEA Grapalat" w:hAnsi="GHEA Grapalat"/>
          <w:sz w:val="20"/>
          <w:szCs w:val="20"/>
        </w:rPr>
        <w:t xml:space="preserve">                                  </w:t>
      </w:r>
      <w:r w:rsidR="00374F4A" w:rsidRPr="005474D1">
        <w:rPr>
          <w:rFonts w:ascii="GHEA Grapalat" w:hAnsi="GHEA Grapalat"/>
          <w:sz w:val="16"/>
          <w:szCs w:val="16"/>
        </w:rPr>
        <w:t>адрес электронной</w:t>
      </w:r>
      <w:r w:rsidR="00374F4A" w:rsidRPr="005474D1">
        <w:rPr>
          <w:rFonts w:ascii="GHEA Grapalat" w:hAnsi="GHEA Grapalat"/>
          <w:sz w:val="16"/>
          <w:szCs w:val="16"/>
        </w:rPr>
        <w:tab/>
        <w:t>почты</w:t>
      </w:r>
    </w:p>
    <w:p w:rsidR="00B138F3" w:rsidRPr="005474D1" w:rsidRDefault="00B138F3" w:rsidP="00F96993">
      <w:pPr>
        <w:jc w:val="both"/>
        <w:rPr>
          <w:rFonts w:ascii="GHEA Grapalat" w:hAnsi="GHEA Grapalat"/>
          <w:sz w:val="20"/>
          <w:szCs w:val="20"/>
        </w:rPr>
      </w:pPr>
    </w:p>
    <w:p w:rsidR="009E1181" w:rsidRPr="005474D1" w:rsidRDefault="00F96993" w:rsidP="00F96993">
      <w:pPr>
        <w:jc w:val="both"/>
        <w:rPr>
          <w:rFonts w:ascii="GHEA Grapalat" w:hAnsi="GHEA Grapalat"/>
          <w:sz w:val="20"/>
          <w:szCs w:val="20"/>
        </w:rPr>
      </w:pPr>
      <w:r w:rsidRPr="005474D1">
        <w:rPr>
          <w:rFonts w:ascii="GHEA Grapalat" w:hAnsi="GHEA Grapalat"/>
          <w:sz w:val="20"/>
          <w:szCs w:val="20"/>
        </w:rPr>
        <w:t>Адрес деятельности</w:t>
      </w:r>
      <w:r w:rsidR="009E1181" w:rsidRPr="005474D1">
        <w:rPr>
          <w:rFonts w:ascii="GHEA Grapalat" w:hAnsi="GHEA Grapalat"/>
          <w:sz w:val="20"/>
          <w:szCs w:val="20"/>
        </w:rPr>
        <w:t xml:space="preserve">              ----------------------------</w:t>
      </w:r>
      <w:r w:rsidR="009627B3" w:rsidRPr="005474D1">
        <w:rPr>
          <w:rFonts w:ascii="GHEA Grapalat" w:hAnsi="GHEA Grapalat"/>
          <w:sz w:val="20"/>
          <w:szCs w:val="20"/>
        </w:rPr>
        <w:t>--------------------------------</w:t>
      </w:r>
    </w:p>
    <w:p w:rsidR="00F96993" w:rsidRPr="005474D1" w:rsidRDefault="009E1181" w:rsidP="00F96993">
      <w:pPr>
        <w:jc w:val="both"/>
        <w:rPr>
          <w:rFonts w:ascii="GHEA Grapalat" w:hAnsi="GHEA Grapalat"/>
          <w:sz w:val="16"/>
          <w:szCs w:val="16"/>
        </w:rPr>
      </w:pPr>
      <w:r w:rsidRPr="005474D1">
        <w:rPr>
          <w:rFonts w:ascii="GHEA Grapalat" w:hAnsi="GHEA Grapalat"/>
          <w:sz w:val="16"/>
          <w:szCs w:val="16"/>
        </w:rPr>
        <w:t xml:space="preserve">            </w:t>
      </w:r>
      <w:r w:rsidR="00F96993" w:rsidRPr="005474D1">
        <w:rPr>
          <w:rFonts w:ascii="GHEA Grapalat" w:hAnsi="GHEA Grapalat"/>
          <w:sz w:val="16"/>
          <w:szCs w:val="16"/>
        </w:rPr>
        <w:t xml:space="preserve">  </w:t>
      </w:r>
      <w:r w:rsidRPr="005474D1">
        <w:rPr>
          <w:rFonts w:ascii="GHEA Grapalat" w:hAnsi="GHEA Grapalat"/>
          <w:sz w:val="16"/>
          <w:szCs w:val="16"/>
        </w:rPr>
        <w:t xml:space="preserve">                                </w:t>
      </w:r>
      <w:r w:rsidR="00B138F3" w:rsidRPr="005474D1">
        <w:rPr>
          <w:rFonts w:ascii="GHEA Grapalat" w:hAnsi="GHEA Grapalat"/>
          <w:sz w:val="16"/>
          <w:szCs w:val="16"/>
        </w:rPr>
        <w:t xml:space="preserve">                        </w:t>
      </w:r>
      <w:r w:rsidRPr="005474D1">
        <w:rPr>
          <w:rFonts w:ascii="GHEA Grapalat" w:hAnsi="GHEA Grapalat"/>
          <w:sz w:val="16"/>
          <w:szCs w:val="16"/>
        </w:rPr>
        <w:t>адрес деятельности</w:t>
      </w:r>
    </w:p>
    <w:p w:rsidR="00B16483" w:rsidRPr="005474D1" w:rsidRDefault="00B16483" w:rsidP="00F96993">
      <w:pPr>
        <w:jc w:val="both"/>
        <w:rPr>
          <w:rFonts w:ascii="GHEA Grapalat" w:hAnsi="GHEA Grapalat"/>
          <w:sz w:val="20"/>
          <w:szCs w:val="20"/>
        </w:rPr>
      </w:pPr>
    </w:p>
    <w:p w:rsidR="00B16483" w:rsidRPr="005474D1" w:rsidRDefault="00B16483" w:rsidP="00F96993">
      <w:pPr>
        <w:jc w:val="both"/>
        <w:rPr>
          <w:rFonts w:ascii="GHEA Grapalat" w:hAnsi="GHEA Grapalat"/>
          <w:sz w:val="20"/>
          <w:szCs w:val="20"/>
        </w:rPr>
      </w:pPr>
      <w:r w:rsidRPr="005474D1">
        <w:rPr>
          <w:rFonts w:ascii="GHEA Grapalat" w:hAnsi="GHEA Grapalat"/>
          <w:sz w:val="20"/>
          <w:szCs w:val="20"/>
        </w:rPr>
        <w:t>Номер телефона                     ------------------------------</w:t>
      </w:r>
      <w:r w:rsidR="009627B3" w:rsidRPr="005474D1">
        <w:rPr>
          <w:rFonts w:ascii="GHEA Grapalat" w:hAnsi="GHEA Grapalat"/>
          <w:sz w:val="20"/>
          <w:szCs w:val="20"/>
        </w:rPr>
        <w:t>-------------------------------</w:t>
      </w:r>
      <w:r w:rsidRPr="005474D1">
        <w:rPr>
          <w:rFonts w:ascii="GHEA Grapalat" w:hAnsi="GHEA Grapalat"/>
          <w:sz w:val="20"/>
          <w:szCs w:val="20"/>
        </w:rPr>
        <w:t xml:space="preserve"> </w:t>
      </w:r>
    </w:p>
    <w:p w:rsidR="006B3E56" w:rsidRPr="005474D1" w:rsidRDefault="00B138F3" w:rsidP="00B16483">
      <w:pPr>
        <w:tabs>
          <w:tab w:val="left" w:pos="7371"/>
        </w:tabs>
        <w:spacing w:after="160"/>
        <w:ind w:left="3544" w:firstLine="3"/>
        <w:jc w:val="both"/>
        <w:rPr>
          <w:rFonts w:ascii="GHEA Grapalat" w:hAnsi="GHEA Grapalat"/>
          <w:sz w:val="16"/>
          <w:szCs w:val="16"/>
        </w:rPr>
      </w:pPr>
      <w:r w:rsidRPr="005474D1">
        <w:rPr>
          <w:rFonts w:ascii="GHEA Grapalat" w:hAnsi="GHEA Grapalat"/>
          <w:sz w:val="16"/>
          <w:szCs w:val="16"/>
        </w:rPr>
        <w:t xml:space="preserve">                                 </w:t>
      </w:r>
      <w:r w:rsidR="00B16483" w:rsidRPr="005474D1">
        <w:rPr>
          <w:rFonts w:ascii="GHEA Grapalat" w:hAnsi="GHEA Grapalat"/>
          <w:sz w:val="16"/>
          <w:szCs w:val="16"/>
        </w:rPr>
        <w:t>Номер телефона</w:t>
      </w:r>
    </w:p>
    <w:p w:rsidR="00B16483" w:rsidRPr="005474D1" w:rsidRDefault="00B16483" w:rsidP="00B16483">
      <w:pPr>
        <w:tabs>
          <w:tab w:val="left" w:pos="7371"/>
        </w:tabs>
        <w:spacing w:after="160"/>
        <w:ind w:left="3544" w:firstLine="3"/>
        <w:jc w:val="both"/>
        <w:rPr>
          <w:rFonts w:ascii="GHEA Grapalat" w:hAnsi="GHEA Grapalat"/>
          <w:sz w:val="20"/>
          <w:szCs w:val="20"/>
        </w:rPr>
      </w:pPr>
    </w:p>
    <w:p w:rsidR="006B3E56" w:rsidRPr="005474D1" w:rsidRDefault="006B3E56" w:rsidP="00B46D58">
      <w:pPr>
        <w:widowControl w:val="0"/>
        <w:jc w:val="both"/>
        <w:rPr>
          <w:rFonts w:ascii="GHEA Grapalat" w:hAnsi="GHEA Grapalat"/>
          <w:sz w:val="20"/>
          <w:szCs w:val="20"/>
        </w:rPr>
      </w:pPr>
      <w:r w:rsidRPr="005474D1">
        <w:rPr>
          <w:rFonts w:ascii="GHEA Grapalat" w:hAnsi="GHEA Grapalat"/>
          <w:sz w:val="20"/>
          <w:szCs w:val="20"/>
        </w:rPr>
        <w:t>Настоящим _________________________________объявляет и подтверждает,что:</w:t>
      </w:r>
    </w:p>
    <w:p w:rsidR="006B3E56" w:rsidRPr="005474D1" w:rsidRDefault="006B3E56" w:rsidP="00B46D58">
      <w:pPr>
        <w:widowControl w:val="0"/>
        <w:spacing w:after="120"/>
        <w:ind w:left="2835"/>
        <w:jc w:val="both"/>
        <w:rPr>
          <w:rFonts w:ascii="GHEA Grapalat" w:hAnsi="GHEA Grapalat"/>
          <w:sz w:val="16"/>
          <w:szCs w:val="16"/>
        </w:rPr>
      </w:pPr>
      <w:r w:rsidRPr="005474D1">
        <w:rPr>
          <w:rFonts w:ascii="GHEA Grapalat" w:hAnsi="GHEA Grapalat"/>
          <w:sz w:val="16"/>
          <w:szCs w:val="16"/>
        </w:rPr>
        <w:t>наименование участника</w:t>
      </w:r>
    </w:p>
    <w:p w:rsidR="00B10C2A" w:rsidRPr="005474D1" w:rsidRDefault="006B3E56" w:rsidP="00B10C2A">
      <w:pPr>
        <w:pStyle w:val="BodyTextIndent"/>
        <w:spacing w:after="160" w:line="240" w:lineRule="auto"/>
        <w:rPr>
          <w:rFonts w:ascii="GHEA Grapalat" w:hAnsi="GHEA Grapalat"/>
          <w:b/>
          <w:i w:val="0"/>
          <w:lang w:eastAsia="en-US" w:bidi="ar-SA"/>
        </w:rPr>
      </w:pPr>
      <w:r w:rsidRPr="005474D1">
        <w:rPr>
          <w:rFonts w:ascii="GHEA Grapalat" w:hAnsi="GHEA Grapalat"/>
          <w:i w:val="0"/>
        </w:rPr>
        <w:t>удовлетворяет</w:t>
      </w:r>
      <w:r w:rsidRPr="005474D1">
        <w:rPr>
          <w:rFonts w:ascii="GHEA Grapalat" w:hAnsi="GHEA Grapalat"/>
          <w:i w:val="0"/>
          <w:spacing w:val="-4"/>
        </w:rPr>
        <w:t xml:space="preserve"> требованиям к праву участия установленным приглашением на </w:t>
      </w:r>
      <w:r w:rsidR="00B10C2A" w:rsidRPr="005474D1">
        <w:rPr>
          <w:rFonts w:ascii="GHEA Grapalat" w:hAnsi="GHEA Grapalat"/>
          <w:i w:val="0"/>
        </w:rPr>
        <w:t xml:space="preserve"> запросе катировок  </w:t>
      </w:r>
      <w:r w:rsidRPr="005474D1">
        <w:rPr>
          <w:rFonts w:ascii="GHEA Grapalat" w:hAnsi="GHEA Grapalat"/>
          <w:i w:val="0"/>
        </w:rPr>
        <w:t xml:space="preserve">под кодом </w:t>
      </w:r>
      <w:r w:rsidR="00B10C2A" w:rsidRPr="005474D1">
        <w:rPr>
          <w:rFonts w:ascii="GHEA Grapalat" w:hAnsi="GHEA Grapalat"/>
          <w:b/>
          <w:i w:val="0"/>
          <w:lang w:eastAsia="en-US" w:bidi="ar-SA"/>
        </w:rPr>
        <w:t>А</w:t>
      </w:r>
      <w:r w:rsidR="00B10C2A" w:rsidRPr="005474D1">
        <w:rPr>
          <w:rFonts w:ascii="GHEA Grapalat" w:hAnsi="GHEA Grapalat"/>
          <w:b/>
          <w:i w:val="0"/>
          <w:lang w:val="en-US" w:eastAsia="en-US" w:bidi="ar-SA"/>
        </w:rPr>
        <w:t>M</w:t>
      </w:r>
      <w:r w:rsidR="00424BB0" w:rsidRPr="005474D1">
        <w:rPr>
          <w:rFonts w:ascii="GHEA Grapalat" w:hAnsi="GHEA Grapalat"/>
          <w:b/>
          <w:i w:val="0"/>
          <w:lang w:eastAsia="en-US" w:bidi="ar-SA"/>
        </w:rPr>
        <w:t>M</w:t>
      </w:r>
      <w:r w:rsidR="00B10C2A" w:rsidRPr="005474D1">
        <w:rPr>
          <w:rFonts w:ascii="GHEA Grapalat" w:hAnsi="GHEA Grapalat"/>
          <w:b/>
          <w:i w:val="0"/>
          <w:lang w:val="en-US" w:eastAsia="en-US" w:bidi="ar-SA"/>
        </w:rPr>
        <w:t>HMD</w:t>
      </w:r>
      <w:r w:rsidR="00B10C2A" w:rsidRPr="005474D1">
        <w:rPr>
          <w:rFonts w:ascii="GHEA Grapalat" w:hAnsi="GHEA Grapalat"/>
          <w:b/>
          <w:i w:val="0"/>
          <w:lang w:eastAsia="en-US" w:bidi="ar-SA"/>
        </w:rPr>
        <w:t>-</w:t>
      </w:r>
      <w:r w:rsidR="00B10C2A" w:rsidRPr="005474D1">
        <w:rPr>
          <w:rFonts w:ascii="GHEA Grapalat" w:hAnsi="GHEA Grapalat"/>
          <w:b/>
          <w:i w:val="0"/>
          <w:lang w:val="en-AU" w:eastAsia="en-US" w:bidi="ar-SA"/>
        </w:rPr>
        <w:t>GHAPDZB</w:t>
      </w:r>
      <w:r w:rsidR="00B10C2A" w:rsidRPr="005474D1">
        <w:rPr>
          <w:rFonts w:ascii="GHEA Grapalat" w:hAnsi="GHEA Grapalat"/>
          <w:b/>
          <w:i w:val="0"/>
          <w:lang w:eastAsia="en-US" w:bidi="ar-SA"/>
        </w:rPr>
        <w:t>-19/02</w:t>
      </w:r>
    </w:p>
    <w:p w:rsidR="006B3E56" w:rsidRPr="005474D1" w:rsidRDefault="00A90FCD" w:rsidP="00B46D58">
      <w:pPr>
        <w:pStyle w:val="ListParagraph"/>
        <w:widowControl w:val="0"/>
        <w:numPr>
          <w:ilvl w:val="0"/>
          <w:numId w:val="21"/>
        </w:numPr>
        <w:spacing w:after="160"/>
        <w:jc w:val="both"/>
        <w:rPr>
          <w:rFonts w:ascii="GHEA Grapalat" w:hAnsi="GHEA Grapalat" w:cs="Arial"/>
          <w:sz w:val="20"/>
          <w:szCs w:val="20"/>
        </w:rPr>
      </w:pPr>
      <w:r w:rsidRPr="005474D1">
        <w:rPr>
          <w:rFonts w:ascii="GHEA Grapalat" w:hAnsi="GHEA Grapalat"/>
          <w:sz w:val="20"/>
          <w:szCs w:val="20"/>
        </w:rPr>
        <w:t xml:space="preserve">и обязуется в случае признания </w:t>
      </w:r>
      <w:r w:rsidR="00BF09F8" w:rsidRPr="005474D1">
        <w:rPr>
          <w:rFonts w:ascii="GHEA Grapalat" w:hAnsi="GHEA Grapalat"/>
          <w:sz w:val="20"/>
          <w:szCs w:val="20"/>
        </w:rPr>
        <w:t>отобранным</w:t>
      </w:r>
      <w:r w:rsidRPr="005474D1">
        <w:rPr>
          <w:rFonts w:ascii="GHEA Grapalat" w:hAnsi="GHEA Grapalat"/>
          <w:sz w:val="20"/>
          <w:szCs w:val="20"/>
        </w:rPr>
        <w:t xml:space="preserve"> участником в порядке и сроки, установленные </w:t>
      </w:r>
      <w:r w:rsidR="00B64C48" w:rsidRPr="005474D1">
        <w:rPr>
          <w:rFonts w:ascii="GHEA Grapalat" w:hAnsi="GHEA Grapalat"/>
          <w:sz w:val="20"/>
          <w:szCs w:val="20"/>
        </w:rPr>
        <w:t xml:space="preserve">настоящим </w:t>
      </w:r>
      <w:r w:rsidRPr="005474D1">
        <w:rPr>
          <w:rFonts w:ascii="GHEA Grapalat" w:hAnsi="GHEA Grapalat"/>
          <w:sz w:val="20"/>
          <w:szCs w:val="20"/>
        </w:rPr>
        <w:t xml:space="preserve">приглашением </w:t>
      </w:r>
      <w:r w:rsidR="00952531" w:rsidRPr="005474D1">
        <w:rPr>
          <w:rFonts w:ascii="GHEA Grapalat" w:hAnsi="GHEA Grapalat"/>
          <w:sz w:val="20"/>
          <w:szCs w:val="20"/>
        </w:rPr>
        <w:t xml:space="preserve"> представить обеспечение квалификации в размере ценового предложения,</w:t>
      </w:r>
    </w:p>
    <w:p w:rsidR="00B10C2A" w:rsidRPr="005474D1" w:rsidRDefault="006B3E56" w:rsidP="00B10C2A">
      <w:pPr>
        <w:pStyle w:val="ListParagraph"/>
        <w:widowControl w:val="0"/>
        <w:numPr>
          <w:ilvl w:val="0"/>
          <w:numId w:val="22"/>
        </w:numPr>
        <w:tabs>
          <w:tab w:val="left" w:pos="567"/>
        </w:tabs>
        <w:spacing w:after="160"/>
        <w:jc w:val="both"/>
        <w:rPr>
          <w:rFonts w:ascii="GHEA Grapalat" w:hAnsi="GHEA Grapalat"/>
          <w:sz w:val="20"/>
          <w:szCs w:val="20"/>
        </w:rPr>
      </w:pPr>
      <w:r w:rsidRPr="005474D1">
        <w:rPr>
          <w:rFonts w:ascii="GHEA Grapalat" w:hAnsi="GHEA Grapalat"/>
          <w:sz w:val="20"/>
          <w:szCs w:val="20"/>
        </w:rPr>
        <w:t xml:space="preserve">в рамках участия в </w:t>
      </w:r>
      <w:r w:rsidR="00B10C2A" w:rsidRPr="005474D1">
        <w:rPr>
          <w:rFonts w:ascii="GHEA Grapalat" w:hAnsi="GHEA Grapalat"/>
          <w:sz w:val="20"/>
          <w:szCs w:val="20"/>
        </w:rPr>
        <w:t xml:space="preserve">запросе катировок </w:t>
      </w:r>
      <w:r w:rsidR="00305944" w:rsidRPr="005474D1">
        <w:rPr>
          <w:rFonts w:ascii="GHEA Grapalat" w:hAnsi="GHEA Grapalat"/>
          <w:sz w:val="20"/>
          <w:szCs w:val="20"/>
        </w:rPr>
        <w:t xml:space="preserve"> </w:t>
      </w:r>
      <w:r w:rsidRPr="005474D1">
        <w:rPr>
          <w:rFonts w:ascii="GHEA Grapalat" w:hAnsi="GHEA Grapalat"/>
          <w:sz w:val="20"/>
          <w:szCs w:val="20"/>
        </w:rPr>
        <w:t xml:space="preserve">под кодом </w:t>
      </w:r>
      <w:r w:rsidR="00B10C2A" w:rsidRPr="005474D1">
        <w:rPr>
          <w:rFonts w:ascii="GHEA Grapalat" w:hAnsi="GHEA Grapalat"/>
          <w:sz w:val="20"/>
          <w:szCs w:val="20"/>
        </w:rPr>
        <w:t>АM</w:t>
      </w:r>
      <w:r w:rsidR="00CE7392" w:rsidRPr="005474D1">
        <w:rPr>
          <w:rFonts w:ascii="GHEA Grapalat" w:hAnsi="GHEA Grapalat"/>
          <w:sz w:val="20"/>
          <w:szCs w:val="20"/>
        </w:rPr>
        <w:t>G</w:t>
      </w:r>
      <w:r w:rsidR="00B10C2A" w:rsidRPr="005474D1">
        <w:rPr>
          <w:rFonts w:ascii="GHEA Grapalat" w:hAnsi="GHEA Grapalat"/>
          <w:sz w:val="20"/>
          <w:szCs w:val="20"/>
        </w:rPr>
        <w:t>HMD-GHAPDZB-19/02</w:t>
      </w:r>
    </w:p>
    <w:p w:rsidR="006B3E56" w:rsidRPr="005474D1" w:rsidRDefault="006B3E56" w:rsidP="00B10C2A">
      <w:pPr>
        <w:pStyle w:val="ListParagraph"/>
        <w:widowControl w:val="0"/>
        <w:numPr>
          <w:ilvl w:val="0"/>
          <w:numId w:val="22"/>
        </w:numPr>
        <w:tabs>
          <w:tab w:val="left" w:pos="567"/>
        </w:tabs>
        <w:spacing w:after="160"/>
        <w:jc w:val="both"/>
        <w:rPr>
          <w:rFonts w:ascii="GHEA Grapalat" w:hAnsi="GHEA Grapalat"/>
          <w:sz w:val="20"/>
          <w:szCs w:val="20"/>
        </w:rPr>
      </w:pPr>
      <w:r w:rsidRPr="005474D1">
        <w:rPr>
          <w:rFonts w:ascii="GHEA Grapalat" w:hAnsi="GHEA Grapalat"/>
          <w:sz w:val="20"/>
          <w:szCs w:val="20"/>
        </w:rPr>
        <w:t>не допускал и (или) не допустит злоупотребления доминирующим положением и антиконкурентного соглашения,</w:t>
      </w:r>
    </w:p>
    <w:p w:rsidR="006B3E56" w:rsidRPr="005474D1" w:rsidRDefault="006B3E56" w:rsidP="00B46D58">
      <w:pPr>
        <w:pStyle w:val="ListParagraph"/>
        <w:widowControl w:val="0"/>
        <w:numPr>
          <w:ilvl w:val="0"/>
          <w:numId w:val="22"/>
        </w:numPr>
        <w:tabs>
          <w:tab w:val="left" w:pos="567"/>
        </w:tabs>
        <w:spacing w:after="160"/>
        <w:jc w:val="both"/>
        <w:rPr>
          <w:rFonts w:ascii="GHEA Grapalat" w:hAnsi="GHEA Grapalat"/>
          <w:spacing w:val="-6"/>
          <w:sz w:val="20"/>
          <w:szCs w:val="20"/>
        </w:rPr>
      </w:pPr>
      <w:r w:rsidRPr="005474D1">
        <w:rPr>
          <w:rFonts w:ascii="GHEA Grapalat" w:hAnsi="GHEA Grapalat"/>
          <w:spacing w:val="-6"/>
          <w:sz w:val="20"/>
          <w:szCs w:val="20"/>
        </w:rPr>
        <w:t xml:space="preserve">отсутствует случай установленного приглашением на </w:t>
      </w:r>
      <w:r w:rsidR="001E65D1" w:rsidRPr="005474D1">
        <w:rPr>
          <w:rFonts w:ascii="GHEA Grapalat" w:hAnsi="GHEA Grapalat"/>
          <w:sz w:val="20"/>
          <w:szCs w:val="20"/>
        </w:rPr>
        <w:t xml:space="preserve">запросе катировок  </w:t>
      </w:r>
      <w:r w:rsidRPr="005474D1">
        <w:rPr>
          <w:rFonts w:ascii="GHEA Grapalat" w:hAnsi="GHEA Grapalat"/>
          <w:sz w:val="20"/>
          <w:szCs w:val="20"/>
        </w:rPr>
        <w:t xml:space="preserve">случая     одновременного </w:t>
      </w:r>
    </w:p>
    <w:p w:rsidR="006B3E56" w:rsidRPr="005474D1" w:rsidRDefault="006B3E56" w:rsidP="00B46D58">
      <w:pPr>
        <w:pStyle w:val="BodyTextIndent"/>
        <w:widowControl w:val="0"/>
        <w:spacing w:line="240" w:lineRule="auto"/>
        <w:ind w:firstLine="0"/>
        <w:jc w:val="left"/>
        <w:rPr>
          <w:rFonts w:ascii="GHEA Grapalat" w:hAnsi="GHEA Grapalat"/>
          <w:i w:val="0"/>
        </w:rPr>
      </w:pPr>
      <w:r w:rsidRPr="005474D1">
        <w:rPr>
          <w:rFonts w:ascii="GHEA Grapalat" w:hAnsi="GHEA Grapalat"/>
          <w:i w:val="0"/>
        </w:rPr>
        <w:t>участия взаимосвязанных с ________________ лиц и (или) учрежденных__________</w:t>
      </w:r>
    </w:p>
    <w:p w:rsidR="006B3E56" w:rsidRPr="005474D1" w:rsidRDefault="006B3E56" w:rsidP="00B46D58">
      <w:pPr>
        <w:widowControl w:val="0"/>
        <w:tabs>
          <w:tab w:val="left" w:pos="7938"/>
        </w:tabs>
        <w:ind w:left="3119"/>
        <w:jc w:val="both"/>
        <w:rPr>
          <w:rFonts w:ascii="GHEA Grapalat" w:hAnsi="GHEA Grapalat"/>
          <w:sz w:val="16"/>
          <w:szCs w:val="16"/>
        </w:rPr>
      </w:pPr>
      <w:r w:rsidRPr="005474D1">
        <w:rPr>
          <w:rFonts w:ascii="GHEA Grapalat" w:hAnsi="GHEA Grapalat"/>
          <w:sz w:val="16"/>
          <w:szCs w:val="16"/>
        </w:rPr>
        <w:lastRenderedPageBreak/>
        <w:t>наименование участника</w:t>
      </w:r>
      <w:r w:rsidRPr="005474D1">
        <w:rPr>
          <w:rFonts w:ascii="GHEA Grapalat" w:hAnsi="GHEA Grapalat"/>
          <w:sz w:val="16"/>
          <w:szCs w:val="16"/>
        </w:rPr>
        <w:tab/>
        <w:t>наименование</w:t>
      </w:r>
    </w:p>
    <w:p w:rsidR="006B3E56" w:rsidRPr="005474D1" w:rsidRDefault="006B3E56" w:rsidP="00B46D58">
      <w:pPr>
        <w:widowControl w:val="0"/>
        <w:tabs>
          <w:tab w:val="left" w:pos="7938"/>
        </w:tabs>
        <w:spacing w:after="160"/>
        <w:ind w:left="8080"/>
        <w:jc w:val="both"/>
        <w:rPr>
          <w:rFonts w:ascii="GHEA Grapalat" w:hAnsi="GHEA Grapalat" w:cs="Arial"/>
          <w:sz w:val="16"/>
          <w:szCs w:val="16"/>
        </w:rPr>
      </w:pPr>
      <w:r w:rsidRPr="005474D1">
        <w:rPr>
          <w:rFonts w:ascii="GHEA Grapalat" w:hAnsi="GHEA Grapalat"/>
          <w:sz w:val="16"/>
          <w:szCs w:val="16"/>
        </w:rPr>
        <w:t>участника</w:t>
      </w:r>
    </w:p>
    <w:p w:rsidR="006B3E56" w:rsidRPr="005474D1" w:rsidRDefault="006B3E56" w:rsidP="00B46D58">
      <w:pPr>
        <w:widowControl w:val="0"/>
        <w:jc w:val="both"/>
        <w:rPr>
          <w:rFonts w:ascii="GHEA Grapalat" w:hAnsi="GHEA Grapalat"/>
          <w:sz w:val="20"/>
          <w:szCs w:val="20"/>
          <w:u w:val="single"/>
        </w:rPr>
      </w:pPr>
      <w:r w:rsidRPr="005474D1">
        <w:rPr>
          <w:rFonts w:ascii="GHEA Grapalat" w:hAnsi="GHEA Grapalat"/>
          <w:sz w:val="20"/>
          <w:szCs w:val="20"/>
        </w:rPr>
        <w:t>организаций, либо организаций, имеющих принадлежащую ____________________</w:t>
      </w:r>
    </w:p>
    <w:p w:rsidR="006B3E56" w:rsidRPr="005474D1" w:rsidRDefault="006B3E56" w:rsidP="00B46D58">
      <w:pPr>
        <w:widowControl w:val="0"/>
        <w:spacing w:after="160"/>
        <w:ind w:left="7088"/>
        <w:jc w:val="both"/>
        <w:rPr>
          <w:rFonts w:ascii="GHEA Grapalat" w:hAnsi="GHEA Grapalat"/>
          <w:sz w:val="20"/>
          <w:szCs w:val="20"/>
        </w:rPr>
      </w:pPr>
      <w:r w:rsidRPr="005474D1">
        <w:rPr>
          <w:rFonts w:ascii="GHEA Grapalat" w:hAnsi="GHEA Grapalat"/>
          <w:sz w:val="20"/>
          <w:szCs w:val="20"/>
          <w:vertAlign w:val="superscript"/>
        </w:rPr>
        <w:t>наименование участника</w:t>
      </w:r>
    </w:p>
    <w:p w:rsidR="006B3E56" w:rsidRPr="005474D1" w:rsidRDefault="006B3E56" w:rsidP="00B46D58">
      <w:pPr>
        <w:widowControl w:val="0"/>
        <w:spacing w:after="160"/>
        <w:jc w:val="both"/>
        <w:rPr>
          <w:rFonts w:ascii="GHEA Grapalat" w:hAnsi="GHEA Grapalat"/>
          <w:sz w:val="20"/>
          <w:szCs w:val="20"/>
        </w:rPr>
      </w:pPr>
      <w:r w:rsidRPr="005474D1">
        <w:rPr>
          <w:rFonts w:ascii="GHEA Grapalat" w:hAnsi="GHEA Grapalat"/>
          <w:sz w:val="20"/>
          <w:szCs w:val="20"/>
        </w:rPr>
        <w:t>долю (пай) в размере более пятидесяти процентов,</w:t>
      </w:r>
    </w:p>
    <w:p w:rsidR="006B3E56" w:rsidRPr="005474D1" w:rsidRDefault="006B3E56" w:rsidP="00B46D58">
      <w:pPr>
        <w:pStyle w:val="ListParagraph"/>
        <w:widowControl w:val="0"/>
        <w:numPr>
          <w:ilvl w:val="0"/>
          <w:numId w:val="23"/>
        </w:numPr>
        <w:tabs>
          <w:tab w:val="left" w:pos="1134"/>
        </w:tabs>
        <w:spacing w:after="160"/>
        <w:jc w:val="both"/>
        <w:rPr>
          <w:rFonts w:ascii="GHEA Grapalat" w:hAnsi="GHEA Grapalat" w:cs="Sylfaen"/>
          <w:sz w:val="20"/>
          <w:szCs w:val="20"/>
        </w:rPr>
      </w:pPr>
      <w:r w:rsidRPr="005474D1">
        <w:rPr>
          <w:rFonts w:ascii="GHEA Grapalat" w:hAnsi="GHEA Grapalat"/>
        </w:rPr>
        <w:tab/>
      </w:r>
      <w:r w:rsidR="006B3B3D" w:rsidRPr="005474D1">
        <w:rPr>
          <w:rFonts w:ascii="GHEA Grapalat" w:hAnsi="GHEA Grapalat"/>
          <w:sz w:val="20"/>
          <w:szCs w:val="20"/>
        </w:rPr>
        <w:t xml:space="preserve">ниже представляет </w:t>
      </w:r>
      <w:r w:rsidRPr="005474D1">
        <w:rPr>
          <w:rFonts w:ascii="GHEA Grapalat" w:hAnsi="GHEA Grapalat"/>
          <w:sz w:val="20"/>
          <w:szCs w:val="20"/>
        </w:rPr>
        <w:t>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w:t>
      </w:r>
      <w:r w:rsidRPr="005474D1">
        <w:rPr>
          <w:rStyle w:val="FootnoteReference"/>
          <w:rFonts w:ascii="GHEA Grapalat" w:hAnsi="GHEA Grapalat"/>
          <w:sz w:val="20"/>
          <w:szCs w:val="20"/>
        </w:rPr>
        <w:footnoteReference w:customMarkFollows="1" w:id="8"/>
        <w:t>**</w:t>
      </w:r>
      <w:r w:rsidRPr="005474D1">
        <w:rPr>
          <w:rFonts w:ascii="GHEA Grapalat" w:hAnsi="GHEA Grapalat"/>
          <w:sz w:val="20"/>
          <w:szCs w:val="20"/>
        </w:rPr>
        <w:t xml:space="preserve"> и подтверждает, что информация относительно реальных бенефициаров действительна и не содержит недостоверных сведений.</w:t>
      </w:r>
    </w:p>
    <w:tbl>
      <w:tblPr>
        <w:tblW w:w="10794" w:type="dxa"/>
        <w:tblInd w:w="-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0"/>
        <w:gridCol w:w="2343"/>
        <w:gridCol w:w="3644"/>
        <w:gridCol w:w="4307"/>
      </w:tblGrid>
      <w:tr w:rsidR="006B3E56" w:rsidRPr="005474D1" w:rsidTr="00B10C2A">
        <w:tc>
          <w:tcPr>
            <w:tcW w:w="500" w:type="dxa"/>
            <w:tcBorders>
              <w:top w:val="single" w:sz="4" w:space="0" w:color="auto"/>
              <w:left w:val="single" w:sz="4" w:space="0" w:color="auto"/>
              <w:bottom w:val="single" w:sz="4" w:space="0" w:color="auto"/>
              <w:right w:val="single" w:sz="4" w:space="0" w:color="auto"/>
            </w:tcBorders>
            <w:vAlign w:val="center"/>
            <w:hideMark/>
          </w:tcPr>
          <w:p w:rsidR="006B3E56" w:rsidRPr="005474D1" w:rsidRDefault="006B3E56" w:rsidP="00B46D58">
            <w:pPr>
              <w:pStyle w:val="BodyTextIndent3"/>
              <w:widowControl w:val="0"/>
              <w:spacing w:after="120" w:line="240" w:lineRule="auto"/>
              <w:ind w:firstLine="0"/>
              <w:jc w:val="center"/>
              <w:rPr>
                <w:rFonts w:ascii="GHEA Grapalat" w:hAnsi="GHEA Grapalat"/>
                <w:szCs w:val="24"/>
              </w:rPr>
            </w:pPr>
            <w:r w:rsidRPr="005474D1">
              <w:rPr>
                <w:rFonts w:ascii="GHEA Grapalat" w:hAnsi="GHEA Grapalat"/>
                <w:szCs w:val="24"/>
              </w:rPr>
              <w:t>п/н</w:t>
            </w:r>
          </w:p>
        </w:tc>
        <w:tc>
          <w:tcPr>
            <w:tcW w:w="2343" w:type="dxa"/>
            <w:tcBorders>
              <w:top w:val="single" w:sz="4" w:space="0" w:color="auto"/>
              <w:left w:val="single" w:sz="4" w:space="0" w:color="auto"/>
              <w:bottom w:val="single" w:sz="4" w:space="0" w:color="auto"/>
              <w:right w:val="single" w:sz="4" w:space="0" w:color="auto"/>
            </w:tcBorders>
            <w:vAlign w:val="center"/>
            <w:hideMark/>
          </w:tcPr>
          <w:p w:rsidR="006B3E56" w:rsidRPr="005474D1" w:rsidRDefault="006B3E56" w:rsidP="00B46D58">
            <w:pPr>
              <w:pStyle w:val="BodyTextIndent3"/>
              <w:widowControl w:val="0"/>
              <w:spacing w:after="120" w:line="240" w:lineRule="auto"/>
              <w:ind w:firstLine="0"/>
              <w:jc w:val="center"/>
              <w:rPr>
                <w:rFonts w:ascii="GHEA Grapalat" w:hAnsi="GHEA Grapalat"/>
                <w:szCs w:val="24"/>
              </w:rPr>
            </w:pPr>
            <w:r w:rsidRPr="005474D1">
              <w:rPr>
                <w:rFonts w:ascii="GHEA Grapalat" w:hAnsi="GHEA Grapalat"/>
                <w:szCs w:val="24"/>
              </w:rPr>
              <w:t>Имя, фамилия, отчество</w:t>
            </w:r>
          </w:p>
        </w:tc>
        <w:tc>
          <w:tcPr>
            <w:tcW w:w="3644" w:type="dxa"/>
            <w:tcBorders>
              <w:top w:val="single" w:sz="4" w:space="0" w:color="auto"/>
              <w:left w:val="single" w:sz="4" w:space="0" w:color="auto"/>
              <w:bottom w:val="single" w:sz="4" w:space="0" w:color="auto"/>
              <w:right w:val="single" w:sz="4" w:space="0" w:color="auto"/>
            </w:tcBorders>
            <w:vAlign w:val="center"/>
            <w:hideMark/>
          </w:tcPr>
          <w:p w:rsidR="006B3E56" w:rsidRPr="005474D1" w:rsidRDefault="006B3E56" w:rsidP="00B46D58">
            <w:pPr>
              <w:pStyle w:val="BodyTextIndent3"/>
              <w:widowControl w:val="0"/>
              <w:spacing w:after="120" w:line="240" w:lineRule="auto"/>
              <w:ind w:firstLine="0"/>
              <w:jc w:val="center"/>
              <w:rPr>
                <w:rFonts w:ascii="GHEA Grapalat" w:hAnsi="GHEA Grapalat"/>
                <w:szCs w:val="24"/>
              </w:rPr>
            </w:pPr>
            <w:r w:rsidRPr="005474D1">
              <w:rPr>
                <w:rFonts w:ascii="GHEA Grapalat" w:hAnsi="GHEA Grapalat"/>
                <w:szCs w:val="24"/>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4307" w:type="dxa"/>
            <w:tcBorders>
              <w:top w:val="single" w:sz="4" w:space="0" w:color="auto"/>
              <w:left w:val="single" w:sz="4" w:space="0" w:color="auto"/>
              <w:bottom w:val="single" w:sz="4" w:space="0" w:color="auto"/>
              <w:right w:val="single" w:sz="4" w:space="0" w:color="auto"/>
            </w:tcBorders>
            <w:hideMark/>
          </w:tcPr>
          <w:p w:rsidR="006B3E56" w:rsidRPr="005474D1" w:rsidRDefault="006B3E56" w:rsidP="00B46D58">
            <w:pPr>
              <w:pStyle w:val="BodyTextIndent3"/>
              <w:widowControl w:val="0"/>
              <w:spacing w:after="120" w:line="240" w:lineRule="auto"/>
              <w:ind w:firstLine="0"/>
              <w:jc w:val="center"/>
              <w:rPr>
                <w:rFonts w:ascii="GHEA Grapalat" w:hAnsi="GHEA Grapalat"/>
                <w:szCs w:val="24"/>
              </w:rPr>
            </w:pPr>
            <w:r w:rsidRPr="005474D1">
              <w:rPr>
                <w:rFonts w:ascii="GHEA Grapalat" w:hAnsi="GHEA Grapalat"/>
                <w:szCs w:val="24"/>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B3E56" w:rsidRPr="005474D1" w:rsidTr="00B10C2A">
        <w:tc>
          <w:tcPr>
            <w:tcW w:w="500" w:type="dxa"/>
            <w:tcBorders>
              <w:top w:val="single" w:sz="4" w:space="0" w:color="auto"/>
              <w:left w:val="single" w:sz="4" w:space="0" w:color="auto"/>
              <w:bottom w:val="single" w:sz="4" w:space="0" w:color="auto"/>
              <w:right w:val="single" w:sz="4" w:space="0" w:color="auto"/>
            </w:tcBorders>
            <w:vAlign w:val="center"/>
          </w:tcPr>
          <w:p w:rsidR="006B3E56" w:rsidRPr="005474D1" w:rsidRDefault="006B3E56" w:rsidP="00B46D58">
            <w:pPr>
              <w:pStyle w:val="BodyTextIndent3"/>
              <w:widowControl w:val="0"/>
              <w:spacing w:after="120" w:line="240" w:lineRule="auto"/>
              <w:ind w:firstLine="0"/>
              <w:jc w:val="center"/>
              <w:rPr>
                <w:rFonts w:ascii="GHEA Grapalat" w:hAnsi="GHEA Grapalat"/>
                <w:szCs w:val="24"/>
              </w:rPr>
            </w:pPr>
          </w:p>
        </w:tc>
        <w:tc>
          <w:tcPr>
            <w:tcW w:w="2343" w:type="dxa"/>
            <w:tcBorders>
              <w:top w:val="single" w:sz="4" w:space="0" w:color="auto"/>
              <w:left w:val="single" w:sz="4" w:space="0" w:color="auto"/>
              <w:bottom w:val="single" w:sz="4" w:space="0" w:color="auto"/>
              <w:right w:val="single" w:sz="4" w:space="0" w:color="auto"/>
            </w:tcBorders>
            <w:vAlign w:val="center"/>
          </w:tcPr>
          <w:p w:rsidR="006B3E56" w:rsidRPr="005474D1" w:rsidRDefault="006B3E56" w:rsidP="00B46D58">
            <w:pPr>
              <w:pStyle w:val="BodyTextIndent3"/>
              <w:widowControl w:val="0"/>
              <w:spacing w:after="120" w:line="240" w:lineRule="auto"/>
              <w:ind w:firstLine="0"/>
              <w:jc w:val="center"/>
              <w:rPr>
                <w:rFonts w:ascii="GHEA Grapalat" w:hAnsi="GHEA Grapalat"/>
                <w:szCs w:val="24"/>
              </w:rPr>
            </w:pPr>
          </w:p>
        </w:tc>
        <w:tc>
          <w:tcPr>
            <w:tcW w:w="3644" w:type="dxa"/>
            <w:tcBorders>
              <w:top w:val="single" w:sz="4" w:space="0" w:color="auto"/>
              <w:left w:val="single" w:sz="4" w:space="0" w:color="auto"/>
              <w:bottom w:val="single" w:sz="4" w:space="0" w:color="auto"/>
              <w:right w:val="single" w:sz="4" w:space="0" w:color="auto"/>
            </w:tcBorders>
            <w:vAlign w:val="center"/>
          </w:tcPr>
          <w:p w:rsidR="006B3E56" w:rsidRPr="005474D1" w:rsidRDefault="006B3E56" w:rsidP="00B46D58">
            <w:pPr>
              <w:pStyle w:val="BodyTextIndent3"/>
              <w:widowControl w:val="0"/>
              <w:spacing w:after="120" w:line="240" w:lineRule="auto"/>
              <w:ind w:firstLine="0"/>
              <w:jc w:val="center"/>
              <w:rPr>
                <w:rFonts w:ascii="GHEA Grapalat" w:hAnsi="GHEA Grapalat"/>
                <w:szCs w:val="24"/>
              </w:rPr>
            </w:pPr>
          </w:p>
        </w:tc>
        <w:tc>
          <w:tcPr>
            <w:tcW w:w="4307" w:type="dxa"/>
            <w:tcBorders>
              <w:top w:val="single" w:sz="4" w:space="0" w:color="auto"/>
              <w:left w:val="single" w:sz="4" w:space="0" w:color="auto"/>
              <w:bottom w:val="single" w:sz="4" w:space="0" w:color="auto"/>
              <w:right w:val="single" w:sz="4" w:space="0" w:color="auto"/>
            </w:tcBorders>
          </w:tcPr>
          <w:p w:rsidR="006B3E56" w:rsidRPr="005474D1" w:rsidRDefault="006B3E56" w:rsidP="00B46D58">
            <w:pPr>
              <w:pStyle w:val="BodyTextIndent3"/>
              <w:widowControl w:val="0"/>
              <w:spacing w:after="120" w:line="240" w:lineRule="auto"/>
              <w:ind w:firstLine="0"/>
              <w:jc w:val="center"/>
              <w:rPr>
                <w:rFonts w:ascii="GHEA Grapalat" w:hAnsi="GHEA Grapalat"/>
                <w:szCs w:val="24"/>
              </w:rPr>
            </w:pPr>
          </w:p>
        </w:tc>
      </w:tr>
      <w:tr w:rsidR="006B3E56" w:rsidRPr="005474D1" w:rsidTr="00B10C2A">
        <w:tc>
          <w:tcPr>
            <w:tcW w:w="500" w:type="dxa"/>
            <w:tcBorders>
              <w:top w:val="single" w:sz="4" w:space="0" w:color="auto"/>
              <w:left w:val="single" w:sz="4" w:space="0" w:color="auto"/>
              <w:bottom w:val="single" w:sz="4" w:space="0" w:color="auto"/>
              <w:right w:val="single" w:sz="4" w:space="0" w:color="auto"/>
            </w:tcBorders>
            <w:vAlign w:val="center"/>
          </w:tcPr>
          <w:p w:rsidR="006B3E56" w:rsidRPr="005474D1" w:rsidRDefault="006B3E56" w:rsidP="00B46D58">
            <w:pPr>
              <w:pStyle w:val="BodyTextIndent3"/>
              <w:widowControl w:val="0"/>
              <w:spacing w:after="120" w:line="240" w:lineRule="auto"/>
              <w:ind w:firstLine="0"/>
              <w:jc w:val="center"/>
              <w:rPr>
                <w:rFonts w:ascii="GHEA Grapalat" w:hAnsi="GHEA Grapalat"/>
                <w:szCs w:val="24"/>
              </w:rPr>
            </w:pPr>
          </w:p>
        </w:tc>
        <w:tc>
          <w:tcPr>
            <w:tcW w:w="2343" w:type="dxa"/>
            <w:tcBorders>
              <w:top w:val="single" w:sz="4" w:space="0" w:color="auto"/>
              <w:left w:val="single" w:sz="4" w:space="0" w:color="auto"/>
              <w:bottom w:val="single" w:sz="4" w:space="0" w:color="auto"/>
              <w:right w:val="single" w:sz="4" w:space="0" w:color="auto"/>
            </w:tcBorders>
            <w:vAlign w:val="center"/>
          </w:tcPr>
          <w:p w:rsidR="006B3E56" w:rsidRPr="005474D1" w:rsidRDefault="006B3E56" w:rsidP="00B46D58">
            <w:pPr>
              <w:pStyle w:val="BodyTextIndent3"/>
              <w:widowControl w:val="0"/>
              <w:spacing w:after="120" w:line="240" w:lineRule="auto"/>
              <w:ind w:firstLine="0"/>
              <w:jc w:val="center"/>
              <w:rPr>
                <w:rFonts w:ascii="GHEA Grapalat" w:hAnsi="GHEA Grapalat"/>
                <w:szCs w:val="24"/>
              </w:rPr>
            </w:pPr>
          </w:p>
        </w:tc>
        <w:tc>
          <w:tcPr>
            <w:tcW w:w="3644" w:type="dxa"/>
            <w:tcBorders>
              <w:top w:val="single" w:sz="4" w:space="0" w:color="auto"/>
              <w:left w:val="single" w:sz="4" w:space="0" w:color="auto"/>
              <w:bottom w:val="single" w:sz="4" w:space="0" w:color="auto"/>
              <w:right w:val="single" w:sz="4" w:space="0" w:color="auto"/>
            </w:tcBorders>
            <w:vAlign w:val="center"/>
          </w:tcPr>
          <w:p w:rsidR="006B3E56" w:rsidRPr="005474D1" w:rsidRDefault="006B3E56" w:rsidP="00B46D58">
            <w:pPr>
              <w:pStyle w:val="BodyTextIndent3"/>
              <w:widowControl w:val="0"/>
              <w:spacing w:after="120" w:line="240" w:lineRule="auto"/>
              <w:ind w:firstLine="0"/>
              <w:jc w:val="center"/>
              <w:rPr>
                <w:rFonts w:ascii="GHEA Grapalat" w:hAnsi="GHEA Grapalat"/>
                <w:szCs w:val="24"/>
              </w:rPr>
            </w:pPr>
          </w:p>
        </w:tc>
        <w:tc>
          <w:tcPr>
            <w:tcW w:w="4307" w:type="dxa"/>
            <w:tcBorders>
              <w:top w:val="single" w:sz="4" w:space="0" w:color="auto"/>
              <w:left w:val="single" w:sz="4" w:space="0" w:color="auto"/>
              <w:bottom w:val="single" w:sz="4" w:space="0" w:color="auto"/>
              <w:right w:val="single" w:sz="4" w:space="0" w:color="auto"/>
            </w:tcBorders>
          </w:tcPr>
          <w:p w:rsidR="006B3E56" w:rsidRPr="005474D1" w:rsidRDefault="006B3E56" w:rsidP="00B46D58">
            <w:pPr>
              <w:pStyle w:val="BodyTextIndent3"/>
              <w:widowControl w:val="0"/>
              <w:spacing w:after="120" w:line="240" w:lineRule="auto"/>
              <w:ind w:firstLine="0"/>
              <w:jc w:val="center"/>
              <w:rPr>
                <w:rFonts w:ascii="GHEA Grapalat" w:hAnsi="GHEA Grapalat"/>
                <w:szCs w:val="24"/>
              </w:rPr>
            </w:pPr>
          </w:p>
        </w:tc>
      </w:tr>
      <w:tr w:rsidR="006B3E56" w:rsidRPr="005474D1" w:rsidTr="00B10C2A">
        <w:tc>
          <w:tcPr>
            <w:tcW w:w="500" w:type="dxa"/>
            <w:tcBorders>
              <w:top w:val="single" w:sz="4" w:space="0" w:color="auto"/>
              <w:left w:val="single" w:sz="4" w:space="0" w:color="auto"/>
              <w:bottom w:val="single" w:sz="4" w:space="0" w:color="auto"/>
              <w:right w:val="single" w:sz="4" w:space="0" w:color="auto"/>
            </w:tcBorders>
            <w:vAlign w:val="center"/>
          </w:tcPr>
          <w:p w:rsidR="006B3E56" w:rsidRPr="005474D1" w:rsidRDefault="006B3E56" w:rsidP="00B46D58">
            <w:pPr>
              <w:pStyle w:val="BodyTextIndent3"/>
              <w:widowControl w:val="0"/>
              <w:spacing w:after="120" w:line="240" w:lineRule="auto"/>
              <w:ind w:firstLine="0"/>
              <w:jc w:val="center"/>
              <w:rPr>
                <w:rFonts w:ascii="GHEA Grapalat" w:hAnsi="GHEA Grapalat"/>
                <w:szCs w:val="24"/>
              </w:rPr>
            </w:pPr>
          </w:p>
        </w:tc>
        <w:tc>
          <w:tcPr>
            <w:tcW w:w="2343" w:type="dxa"/>
            <w:tcBorders>
              <w:top w:val="single" w:sz="4" w:space="0" w:color="auto"/>
              <w:left w:val="single" w:sz="4" w:space="0" w:color="auto"/>
              <w:bottom w:val="single" w:sz="4" w:space="0" w:color="auto"/>
              <w:right w:val="single" w:sz="4" w:space="0" w:color="auto"/>
            </w:tcBorders>
            <w:vAlign w:val="center"/>
          </w:tcPr>
          <w:p w:rsidR="006B3E56" w:rsidRPr="005474D1" w:rsidRDefault="006B3E56" w:rsidP="00B46D58">
            <w:pPr>
              <w:pStyle w:val="BodyTextIndent3"/>
              <w:widowControl w:val="0"/>
              <w:spacing w:after="120" w:line="240" w:lineRule="auto"/>
              <w:ind w:firstLine="0"/>
              <w:jc w:val="center"/>
              <w:rPr>
                <w:rFonts w:ascii="GHEA Grapalat" w:hAnsi="GHEA Grapalat"/>
                <w:szCs w:val="24"/>
              </w:rPr>
            </w:pPr>
          </w:p>
        </w:tc>
        <w:tc>
          <w:tcPr>
            <w:tcW w:w="3644" w:type="dxa"/>
            <w:tcBorders>
              <w:top w:val="single" w:sz="4" w:space="0" w:color="auto"/>
              <w:left w:val="single" w:sz="4" w:space="0" w:color="auto"/>
              <w:bottom w:val="single" w:sz="4" w:space="0" w:color="auto"/>
              <w:right w:val="single" w:sz="4" w:space="0" w:color="auto"/>
            </w:tcBorders>
            <w:vAlign w:val="center"/>
          </w:tcPr>
          <w:p w:rsidR="006B3E56" w:rsidRPr="005474D1" w:rsidRDefault="006B3E56" w:rsidP="00B46D58">
            <w:pPr>
              <w:pStyle w:val="BodyTextIndent3"/>
              <w:widowControl w:val="0"/>
              <w:spacing w:after="120" w:line="240" w:lineRule="auto"/>
              <w:ind w:firstLine="0"/>
              <w:jc w:val="center"/>
              <w:rPr>
                <w:rFonts w:ascii="GHEA Grapalat" w:hAnsi="GHEA Grapalat"/>
                <w:szCs w:val="24"/>
              </w:rPr>
            </w:pPr>
          </w:p>
        </w:tc>
        <w:tc>
          <w:tcPr>
            <w:tcW w:w="4307" w:type="dxa"/>
            <w:tcBorders>
              <w:top w:val="single" w:sz="4" w:space="0" w:color="auto"/>
              <w:left w:val="single" w:sz="4" w:space="0" w:color="auto"/>
              <w:bottom w:val="single" w:sz="4" w:space="0" w:color="auto"/>
              <w:right w:val="single" w:sz="4" w:space="0" w:color="auto"/>
            </w:tcBorders>
          </w:tcPr>
          <w:p w:rsidR="006B3E56" w:rsidRPr="005474D1" w:rsidRDefault="006B3E56" w:rsidP="00B46D58">
            <w:pPr>
              <w:pStyle w:val="BodyTextIndent3"/>
              <w:widowControl w:val="0"/>
              <w:spacing w:after="120" w:line="240" w:lineRule="auto"/>
              <w:ind w:firstLine="0"/>
              <w:jc w:val="center"/>
              <w:rPr>
                <w:rFonts w:ascii="GHEA Grapalat" w:hAnsi="GHEA Grapalat"/>
                <w:szCs w:val="24"/>
              </w:rPr>
            </w:pPr>
          </w:p>
        </w:tc>
      </w:tr>
    </w:tbl>
    <w:p w:rsidR="00993891" w:rsidRPr="005474D1" w:rsidRDefault="00F36AD3" w:rsidP="001E65D1">
      <w:pPr>
        <w:jc w:val="both"/>
        <w:rPr>
          <w:rFonts w:ascii="GHEA Grapalat" w:hAnsi="GHEA Grapalat"/>
          <w:sz w:val="22"/>
          <w:szCs w:val="22"/>
        </w:rPr>
      </w:pPr>
      <w:r w:rsidRPr="005474D1">
        <w:rPr>
          <w:rFonts w:ascii="GHEA Grapalat" w:hAnsi="GHEA Grapalat"/>
          <w:sz w:val="20"/>
          <w:szCs w:val="20"/>
        </w:rPr>
        <w:t xml:space="preserve">Прилагается  </w:t>
      </w:r>
      <w:r w:rsidR="00F855BB" w:rsidRPr="005474D1">
        <w:rPr>
          <w:rFonts w:ascii="GHEA Grapalat" w:hAnsi="GHEA Grapalat"/>
          <w:sz w:val="20"/>
          <w:szCs w:val="20"/>
        </w:rPr>
        <w:t xml:space="preserve">полное описание предлагаемого </w:t>
      </w:r>
      <w:r w:rsidR="00AA4DC0" w:rsidRPr="005474D1">
        <w:rPr>
          <w:rFonts w:ascii="GHEA Grapalat" w:hAnsi="GHEA Grapalat"/>
          <w:sz w:val="20"/>
          <w:szCs w:val="20"/>
        </w:rPr>
        <w:t xml:space="preserve">  ----------------------------</w:t>
      </w:r>
      <w:r w:rsidRPr="005474D1">
        <w:rPr>
          <w:rFonts w:ascii="GHEA Grapalat" w:hAnsi="GHEA Grapalat"/>
          <w:sz w:val="20"/>
          <w:szCs w:val="20"/>
        </w:rPr>
        <w:t xml:space="preserve"> </w:t>
      </w:r>
      <w:r w:rsidR="00F855BB" w:rsidRPr="005474D1">
        <w:rPr>
          <w:rFonts w:ascii="GHEA Grapalat" w:hAnsi="GHEA Grapalat"/>
          <w:sz w:val="20"/>
          <w:szCs w:val="20"/>
        </w:rPr>
        <w:t xml:space="preserve">    товара</w:t>
      </w:r>
      <w:r w:rsidR="00B14486" w:rsidRPr="005474D1">
        <w:rPr>
          <w:rFonts w:ascii="GHEA Grapalat" w:hAnsi="GHEA Grapalat"/>
          <w:sz w:val="20"/>
          <w:szCs w:val="20"/>
        </w:rPr>
        <w:t>,</w:t>
      </w:r>
      <w:r w:rsidR="001E65D1" w:rsidRPr="005474D1">
        <w:rPr>
          <w:rFonts w:ascii="GHEA Grapalat" w:hAnsi="GHEA Grapalat"/>
          <w:sz w:val="20"/>
          <w:szCs w:val="20"/>
        </w:rPr>
        <w:t xml:space="preserve">   </w:t>
      </w:r>
      <w:r w:rsidR="00F855BB" w:rsidRPr="005474D1">
        <w:rPr>
          <w:rFonts w:ascii="GHEA Grapalat" w:hAnsi="GHEA Grapalat"/>
          <w:sz w:val="20"/>
          <w:szCs w:val="20"/>
        </w:rPr>
        <w:t xml:space="preserve"> </w:t>
      </w:r>
      <w:r w:rsidR="001E65D1" w:rsidRPr="005474D1">
        <w:rPr>
          <w:rFonts w:ascii="GHEA Grapalat" w:hAnsi="GHEA Grapalat"/>
          <w:sz w:val="20"/>
          <w:szCs w:val="20"/>
        </w:rPr>
        <w:t xml:space="preserve">согласно Приложению 1.1.                                                                                                                           </w:t>
      </w:r>
    </w:p>
    <w:p w:rsidR="00993891" w:rsidRPr="005474D1" w:rsidRDefault="00993891" w:rsidP="00B46D58">
      <w:pPr>
        <w:jc w:val="both"/>
        <w:rPr>
          <w:rFonts w:ascii="GHEA Grapalat" w:hAnsi="GHEA Grapalat"/>
          <w:sz w:val="16"/>
          <w:szCs w:val="16"/>
        </w:rPr>
      </w:pPr>
      <w:r w:rsidRPr="005474D1">
        <w:rPr>
          <w:rFonts w:ascii="GHEA Grapalat" w:hAnsi="GHEA Grapalat"/>
          <w:sz w:val="16"/>
          <w:szCs w:val="16"/>
        </w:rPr>
        <w:t xml:space="preserve">                                  </w:t>
      </w:r>
      <w:r w:rsidR="00D746CA" w:rsidRPr="005474D1">
        <w:rPr>
          <w:rFonts w:ascii="GHEA Grapalat" w:hAnsi="GHEA Grapalat"/>
          <w:sz w:val="16"/>
          <w:szCs w:val="16"/>
        </w:rPr>
        <w:t xml:space="preserve">                            </w:t>
      </w:r>
      <w:r w:rsidR="001E65D1" w:rsidRPr="005474D1">
        <w:rPr>
          <w:rFonts w:ascii="GHEA Grapalat" w:hAnsi="GHEA Grapalat"/>
          <w:sz w:val="16"/>
          <w:szCs w:val="16"/>
        </w:rPr>
        <w:t xml:space="preserve">                     </w:t>
      </w:r>
      <w:r w:rsidR="00D746CA" w:rsidRPr="005474D1">
        <w:rPr>
          <w:rFonts w:ascii="GHEA Grapalat" w:hAnsi="GHEA Grapalat"/>
          <w:sz w:val="16"/>
          <w:szCs w:val="16"/>
        </w:rPr>
        <w:t xml:space="preserve"> </w:t>
      </w:r>
      <w:r w:rsidRPr="005474D1">
        <w:rPr>
          <w:rFonts w:ascii="GHEA Grapalat" w:hAnsi="GHEA Grapalat"/>
          <w:sz w:val="16"/>
          <w:szCs w:val="16"/>
        </w:rPr>
        <w:t xml:space="preserve"> наименование участника</w:t>
      </w:r>
    </w:p>
    <w:p w:rsidR="00F855BB" w:rsidRPr="005474D1" w:rsidRDefault="00F855BB" w:rsidP="00B46D58">
      <w:pPr>
        <w:tabs>
          <w:tab w:val="left" w:pos="7371"/>
        </w:tabs>
        <w:spacing w:after="160"/>
        <w:ind w:left="3544" w:firstLine="3"/>
        <w:jc w:val="both"/>
        <w:rPr>
          <w:rFonts w:ascii="GHEA Grapalat" w:hAnsi="GHEA Grapalat"/>
          <w:sz w:val="16"/>
          <w:lang w:val="hy-AM"/>
        </w:rPr>
      </w:pPr>
    </w:p>
    <w:p w:rsidR="00F855BB" w:rsidRPr="005474D1" w:rsidRDefault="00F855BB" w:rsidP="00B46D58">
      <w:pPr>
        <w:tabs>
          <w:tab w:val="left" w:pos="7371"/>
        </w:tabs>
        <w:spacing w:after="160"/>
        <w:ind w:left="3544" w:firstLine="3"/>
        <w:jc w:val="both"/>
        <w:rPr>
          <w:rFonts w:ascii="GHEA Grapalat" w:hAnsi="GHEA Grapalat"/>
          <w:sz w:val="16"/>
          <w:lang w:val="hy-AM"/>
        </w:rPr>
      </w:pPr>
    </w:p>
    <w:p w:rsidR="006B3E56" w:rsidRPr="005474D1" w:rsidRDefault="006B3E56" w:rsidP="00B46D58">
      <w:pPr>
        <w:tabs>
          <w:tab w:val="left" w:pos="7371"/>
        </w:tabs>
        <w:spacing w:after="160"/>
        <w:ind w:left="3544" w:firstLine="3"/>
        <w:jc w:val="both"/>
        <w:rPr>
          <w:rFonts w:ascii="GHEA Grapalat" w:hAnsi="GHEA Grapalat"/>
          <w:sz w:val="16"/>
        </w:rPr>
      </w:pPr>
    </w:p>
    <w:p w:rsidR="006B3E56" w:rsidRPr="005474D1" w:rsidRDefault="006B3E56" w:rsidP="00B46D58">
      <w:pPr>
        <w:tabs>
          <w:tab w:val="left" w:pos="7371"/>
        </w:tabs>
        <w:spacing w:after="160"/>
        <w:ind w:left="3544" w:firstLine="3"/>
        <w:jc w:val="both"/>
        <w:rPr>
          <w:rFonts w:ascii="GHEA Grapalat" w:hAnsi="GHEA Grapalat"/>
          <w:sz w:val="16"/>
        </w:rPr>
      </w:pPr>
    </w:p>
    <w:p w:rsidR="00374F4A" w:rsidRPr="005474D1" w:rsidRDefault="00374F4A" w:rsidP="00B46D58">
      <w:pPr>
        <w:jc w:val="both"/>
        <w:rPr>
          <w:rFonts w:ascii="GHEA Grapalat" w:hAnsi="GHEA Grapalat"/>
        </w:rPr>
      </w:pPr>
      <w:r w:rsidRPr="005474D1">
        <w:rPr>
          <w:rFonts w:ascii="GHEA Grapalat" w:hAnsi="GHEA Grapalat"/>
        </w:rPr>
        <w:t>_______________________________________________</w:t>
      </w:r>
      <w:r w:rsidRPr="005474D1">
        <w:rPr>
          <w:rFonts w:ascii="GHEA Grapalat" w:hAnsi="GHEA Grapalat"/>
        </w:rPr>
        <w:tab/>
        <w:t>_____________________</w:t>
      </w:r>
    </w:p>
    <w:p w:rsidR="00374F4A" w:rsidRPr="005474D1" w:rsidRDefault="00374F4A" w:rsidP="00B46D58">
      <w:pPr>
        <w:tabs>
          <w:tab w:val="left" w:pos="7230"/>
        </w:tabs>
        <w:ind w:left="851"/>
        <w:jc w:val="both"/>
        <w:rPr>
          <w:rFonts w:ascii="GHEA Grapalat" w:hAnsi="GHEA Grapalat"/>
          <w:sz w:val="16"/>
        </w:rPr>
      </w:pPr>
      <w:r w:rsidRPr="005474D1">
        <w:rPr>
          <w:rFonts w:ascii="GHEA Grapalat" w:hAnsi="GHEA Grapalat"/>
          <w:sz w:val="16"/>
        </w:rPr>
        <w:t>наименование участника (должность,</w:t>
      </w:r>
      <w:r w:rsidRPr="005474D1">
        <w:rPr>
          <w:rFonts w:ascii="GHEA Grapalat" w:hAnsi="GHEA Grapalat"/>
          <w:sz w:val="16"/>
        </w:rPr>
        <w:tab/>
        <w:t>подпись)</w:t>
      </w:r>
    </w:p>
    <w:p w:rsidR="00374F4A" w:rsidRPr="005474D1" w:rsidRDefault="00374F4A" w:rsidP="00B46D58">
      <w:pPr>
        <w:spacing w:after="160"/>
        <w:ind w:left="1134"/>
        <w:jc w:val="both"/>
        <w:rPr>
          <w:rFonts w:ascii="GHEA Grapalat" w:hAnsi="GHEA Grapalat"/>
          <w:sz w:val="16"/>
        </w:rPr>
      </w:pPr>
      <w:r w:rsidRPr="005474D1">
        <w:rPr>
          <w:rFonts w:ascii="GHEA Grapalat" w:hAnsi="GHEA Grapalat"/>
          <w:sz w:val="16"/>
        </w:rPr>
        <w:t>имя, фамилия руководителя)</w:t>
      </w:r>
    </w:p>
    <w:p w:rsidR="0094684E" w:rsidRPr="005474D1" w:rsidRDefault="00B2572B" w:rsidP="00B46D58">
      <w:pPr>
        <w:widowControl w:val="0"/>
        <w:spacing w:after="160"/>
        <w:jc w:val="right"/>
        <w:rPr>
          <w:rFonts w:ascii="GHEA Grapalat" w:hAnsi="GHEA Grapalat"/>
          <w:b/>
          <w:sz w:val="18"/>
          <w:szCs w:val="18"/>
        </w:rPr>
      </w:pPr>
      <w:r w:rsidRPr="005474D1">
        <w:rPr>
          <w:rFonts w:ascii="GHEA Grapalat" w:hAnsi="GHEA Grapalat"/>
          <w:sz w:val="18"/>
          <w:szCs w:val="18"/>
        </w:rPr>
        <w:t>М. П.</w:t>
      </w:r>
      <w:r w:rsidR="00A225D9" w:rsidRPr="005474D1">
        <w:rPr>
          <w:rFonts w:ascii="GHEA Grapalat" w:hAnsi="GHEA Grapalat"/>
          <w:b/>
          <w:sz w:val="18"/>
          <w:szCs w:val="18"/>
        </w:rPr>
        <w:t xml:space="preserve"> </w:t>
      </w:r>
    </w:p>
    <w:p w:rsidR="00123294" w:rsidRPr="005474D1" w:rsidRDefault="00123294" w:rsidP="00B46D58">
      <w:pPr>
        <w:rPr>
          <w:rFonts w:ascii="GHEA Grapalat" w:hAnsi="GHEA Grapalat"/>
          <w:b/>
        </w:rPr>
      </w:pPr>
    </w:p>
    <w:p w:rsidR="00B048B2" w:rsidRPr="005474D1" w:rsidRDefault="00B048B2" w:rsidP="00B46D58">
      <w:pPr>
        <w:rPr>
          <w:rFonts w:ascii="GHEA Grapalat" w:hAnsi="GHEA Grapalat"/>
          <w:b/>
        </w:rPr>
      </w:pPr>
    </w:p>
    <w:p w:rsidR="008A7430" w:rsidRPr="005474D1" w:rsidRDefault="008A7430" w:rsidP="00B10C2A">
      <w:pPr>
        <w:pStyle w:val="Heading3"/>
        <w:keepNext w:val="0"/>
        <w:widowControl w:val="0"/>
        <w:spacing w:after="160" w:line="240" w:lineRule="auto"/>
        <w:ind w:firstLine="567"/>
        <w:jc w:val="right"/>
        <w:rPr>
          <w:rFonts w:ascii="GHEA Grapalat" w:hAnsi="GHEA Grapalat"/>
          <w:b/>
          <w:i w:val="0"/>
        </w:rPr>
      </w:pPr>
    </w:p>
    <w:p w:rsidR="008A7430" w:rsidRPr="005474D1" w:rsidRDefault="008A7430" w:rsidP="00B10C2A">
      <w:pPr>
        <w:pStyle w:val="Heading3"/>
        <w:keepNext w:val="0"/>
        <w:widowControl w:val="0"/>
        <w:spacing w:after="160" w:line="240" w:lineRule="auto"/>
        <w:ind w:firstLine="567"/>
        <w:jc w:val="right"/>
        <w:rPr>
          <w:rFonts w:ascii="GHEA Grapalat" w:hAnsi="GHEA Grapalat"/>
          <w:b/>
          <w:i w:val="0"/>
        </w:rPr>
      </w:pPr>
    </w:p>
    <w:p w:rsidR="008A7430" w:rsidRPr="005474D1" w:rsidRDefault="008A7430" w:rsidP="00B10C2A">
      <w:pPr>
        <w:pStyle w:val="Heading3"/>
        <w:keepNext w:val="0"/>
        <w:widowControl w:val="0"/>
        <w:spacing w:after="160" w:line="240" w:lineRule="auto"/>
        <w:ind w:firstLine="567"/>
        <w:jc w:val="right"/>
        <w:rPr>
          <w:rFonts w:ascii="GHEA Grapalat" w:hAnsi="GHEA Grapalat"/>
          <w:b/>
          <w:i w:val="0"/>
        </w:rPr>
      </w:pPr>
    </w:p>
    <w:p w:rsidR="008A7430" w:rsidRPr="005474D1" w:rsidRDefault="008A7430" w:rsidP="00B10C2A">
      <w:pPr>
        <w:pStyle w:val="Heading3"/>
        <w:keepNext w:val="0"/>
        <w:widowControl w:val="0"/>
        <w:spacing w:after="160" w:line="240" w:lineRule="auto"/>
        <w:ind w:firstLine="567"/>
        <w:jc w:val="right"/>
        <w:rPr>
          <w:rFonts w:ascii="GHEA Grapalat" w:hAnsi="GHEA Grapalat"/>
          <w:b/>
          <w:i w:val="0"/>
        </w:rPr>
      </w:pPr>
    </w:p>
    <w:p w:rsidR="008A7430" w:rsidRPr="005474D1" w:rsidRDefault="008A7430" w:rsidP="00B10C2A">
      <w:pPr>
        <w:pStyle w:val="Heading3"/>
        <w:keepNext w:val="0"/>
        <w:widowControl w:val="0"/>
        <w:spacing w:after="160" w:line="240" w:lineRule="auto"/>
        <w:ind w:firstLine="567"/>
        <w:jc w:val="right"/>
        <w:rPr>
          <w:rFonts w:ascii="GHEA Grapalat" w:hAnsi="GHEA Grapalat"/>
          <w:b/>
          <w:i w:val="0"/>
        </w:rPr>
      </w:pPr>
    </w:p>
    <w:p w:rsidR="008A7430" w:rsidRPr="005474D1" w:rsidRDefault="008A7430" w:rsidP="00B10C2A">
      <w:pPr>
        <w:pStyle w:val="Heading3"/>
        <w:keepNext w:val="0"/>
        <w:widowControl w:val="0"/>
        <w:spacing w:after="160" w:line="240" w:lineRule="auto"/>
        <w:ind w:firstLine="567"/>
        <w:jc w:val="right"/>
        <w:rPr>
          <w:rFonts w:ascii="GHEA Grapalat" w:hAnsi="GHEA Grapalat"/>
          <w:b/>
          <w:i w:val="0"/>
        </w:rPr>
      </w:pPr>
    </w:p>
    <w:p w:rsidR="001E65D1" w:rsidRPr="005474D1" w:rsidRDefault="001E65D1" w:rsidP="00CE7392">
      <w:pPr>
        <w:pStyle w:val="Heading3"/>
        <w:keepNext w:val="0"/>
        <w:widowControl w:val="0"/>
        <w:spacing w:after="160" w:line="240" w:lineRule="auto"/>
        <w:jc w:val="left"/>
        <w:rPr>
          <w:rFonts w:ascii="GHEA Grapalat" w:hAnsi="GHEA Grapalat"/>
          <w:b/>
          <w:i w:val="0"/>
        </w:rPr>
      </w:pPr>
    </w:p>
    <w:p w:rsidR="00C4527B" w:rsidRPr="005474D1" w:rsidRDefault="00C4527B" w:rsidP="00B10C2A">
      <w:pPr>
        <w:pStyle w:val="Heading3"/>
        <w:keepNext w:val="0"/>
        <w:widowControl w:val="0"/>
        <w:spacing w:after="160" w:line="240" w:lineRule="auto"/>
        <w:ind w:firstLine="567"/>
        <w:jc w:val="right"/>
        <w:rPr>
          <w:rFonts w:ascii="GHEA Grapalat" w:hAnsi="GHEA Grapalat"/>
          <w:b/>
          <w:i w:val="0"/>
        </w:rPr>
      </w:pPr>
    </w:p>
    <w:p w:rsidR="00D043C1" w:rsidRPr="005474D1" w:rsidRDefault="00D043C1" w:rsidP="00B10C2A">
      <w:pPr>
        <w:pStyle w:val="Heading3"/>
        <w:keepNext w:val="0"/>
        <w:widowControl w:val="0"/>
        <w:spacing w:after="160" w:line="240" w:lineRule="auto"/>
        <w:ind w:firstLine="567"/>
        <w:jc w:val="right"/>
        <w:rPr>
          <w:rFonts w:ascii="GHEA Grapalat" w:hAnsi="GHEA Grapalat" w:cs="Arial"/>
          <w:b/>
          <w:i w:val="0"/>
        </w:rPr>
      </w:pPr>
      <w:r w:rsidRPr="005474D1">
        <w:rPr>
          <w:rFonts w:ascii="GHEA Grapalat" w:hAnsi="GHEA Grapalat"/>
          <w:b/>
          <w:i w:val="0"/>
        </w:rPr>
        <w:lastRenderedPageBreak/>
        <w:t>Приложение № 1,1</w:t>
      </w:r>
    </w:p>
    <w:p w:rsidR="00B10C2A" w:rsidRPr="005474D1" w:rsidRDefault="00D043C1" w:rsidP="00B10C2A">
      <w:pPr>
        <w:pStyle w:val="BodyTextIndent"/>
        <w:spacing w:after="160" w:line="240" w:lineRule="auto"/>
        <w:jc w:val="right"/>
        <w:rPr>
          <w:rFonts w:ascii="GHEA Grapalat" w:hAnsi="GHEA Grapalat"/>
          <w:b/>
          <w:lang w:eastAsia="en-US" w:bidi="ar-SA"/>
        </w:rPr>
      </w:pPr>
      <w:r w:rsidRPr="005474D1">
        <w:rPr>
          <w:rFonts w:ascii="GHEA Grapalat" w:hAnsi="GHEA Grapalat"/>
          <w:b/>
        </w:rPr>
        <w:t xml:space="preserve">к Приглашению на </w:t>
      </w:r>
      <w:r w:rsidR="00B10C2A" w:rsidRPr="005474D1">
        <w:rPr>
          <w:rFonts w:ascii="GHEA Grapalat" w:hAnsi="GHEA Grapalat"/>
          <w:b/>
        </w:rPr>
        <w:t xml:space="preserve">запросе катировок </w:t>
      </w:r>
      <w:r w:rsidRPr="005474D1">
        <w:rPr>
          <w:rFonts w:ascii="GHEA Grapalat" w:hAnsi="GHEA Grapalat" w:cs="Arial"/>
          <w:b/>
        </w:rPr>
        <w:br/>
      </w:r>
      <w:r w:rsidRPr="005474D1">
        <w:rPr>
          <w:rFonts w:ascii="GHEA Grapalat" w:hAnsi="GHEA Grapalat"/>
          <w:b/>
        </w:rPr>
        <w:t xml:space="preserve">под кодом </w:t>
      </w:r>
      <w:r w:rsidR="00B10C2A" w:rsidRPr="005474D1">
        <w:rPr>
          <w:rFonts w:ascii="GHEA Grapalat" w:hAnsi="GHEA Grapalat"/>
          <w:b/>
          <w:lang w:eastAsia="en-US" w:bidi="ar-SA"/>
        </w:rPr>
        <w:t>А</w:t>
      </w:r>
      <w:r w:rsidR="00B10C2A" w:rsidRPr="005474D1">
        <w:rPr>
          <w:rFonts w:ascii="GHEA Grapalat" w:hAnsi="GHEA Grapalat"/>
          <w:b/>
          <w:lang w:val="en-US" w:eastAsia="en-US" w:bidi="ar-SA"/>
        </w:rPr>
        <w:t>M</w:t>
      </w:r>
      <w:r w:rsidR="00424BB0" w:rsidRPr="005474D1">
        <w:rPr>
          <w:rFonts w:ascii="GHEA Grapalat" w:hAnsi="GHEA Grapalat"/>
          <w:b/>
          <w:lang w:eastAsia="en-US" w:bidi="ar-SA"/>
        </w:rPr>
        <w:t>M</w:t>
      </w:r>
      <w:r w:rsidR="00B10C2A" w:rsidRPr="005474D1">
        <w:rPr>
          <w:rFonts w:ascii="GHEA Grapalat" w:hAnsi="GHEA Grapalat"/>
          <w:b/>
          <w:lang w:val="en-US" w:eastAsia="en-US" w:bidi="ar-SA"/>
        </w:rPr>
        <w:t>HMD</w:t>
      </w:r>
      <w:r w:rsidR="00B10C2A" w:rsidRPr="005474D1">
        <w:rPr>
          <w:rFonts w:ascii="GHEA Grapalat" w:hAnsi="GHEA Grapalat"/>
          <w:b/>
          <w:lang w:eastAsia="en-US" w:bidi="ar-SA"/>
        </w:rPr>
        <w:t>-</w:t>
      </w:r>
      <w:r w:rsidR="00B10C2A" w:rsidRPr="005474D1">
        <w:rPr>
          <w:rFonts w:ascii="GHEA Grapalat" w:hAnsi="GHEA Grapalat"/>
          <w:b/>
          <w:lang w:val="en-AU" w:eastAsia="en-US" w:bidi="ar-SA"/>
        </w:rPr>
        <w:t>GHAPDZB</w:t>
      </w:r>
      <w:r w:rsidR="00B10C2A" w:rsidRPr="005474D1">
        <w:rPr>
          <w:rFonts w:ascii="GHEA Grapalat" w:hAnsi="GHEA Grapalat"/>
          <w:b/>
          <w:lang w:eastAsia="en-US" w:bidi="ar-SA"/>
        </w:rPr>
        <w:t>-19/02</w:t>
      </w:r>
    </w:p>
    <w:p w:rsidR="00D043C1" w:rsidRPr="005474D1" w:rsidRDefault="00D043C1" w:rsidP="00D043C1">
      <w:pPr>
        <w:pStyle w:val="BodyTextIndent3"/>
        <w:widowControl w:val="0"/>
        <w:spacing w:after="160" w:line="240" w:lineRule="auto"/>
        <w:jc w:val="right"/>
        <w:rPr>
          <w:rFonts w:ascii="GHEA Grapalat" w:hAnsi="GHEA Grapalat" w:cs="Arial"/>
          <w:b/>
          <w:sz w:val="24"/>
          <w:szCs w:val="24"/>
        </w:rPr>
      </w:pPr>
    </w:p>
    <w:p w:rsidR="00D043C1" w:rsidRPr="005474D1" w:rsidRDefault="00D043C1" w:rsidP="00D043C1">
      <w:pPr>
        <w:widowControl w:val="0"/>
        <w:spacing w:after="160"/>
        <w:ind w:left="567" w:right="565"/>
        <w:jc w:val="center"/>
        <w:rPr>
          <w:rFonts w:ascii="GHEA Grapalat" w:hAnsi="GHEA Grapalat"/>
          <w:b/>
        </w:rPr>
      </w:pPr>
    </w:p>
    <w:p w:rsidR="00D043C1" w:rsidRPr="005474D1" w:rsidRDefault="00D043C1" w:rsidP="00D043C1">
      <w:pPr>
        <w:pStyle w:val="Heading3"/>
        <w:keepNext w:val="0"/>
        <w:widowControl w:val="0"/>
        <w:spacing w:after="160" w:line="240" w:lineRule="auto"/>
        <w:ind w:left="567" w:right="565"/>
        <w:rPr>
          <w:rFonts w:ascii="GHEA Grapalat" w:hAnsi="GHEA Grapalat"/>
          <w:b/>
          <w:i w:val="0"/>
          <w:sz w:val="24"/>
          <w:szCs w:val="24"/>
        </w:rPr>
      </w:pPr>
      <w:r w:rsidRPr="005474D1">
        <w:rPr>
          <w:rFonts w:ascii="GHEA Grapalat" w:hAnsi="GHEA Grapalat"/>
          <w:b/>
          <w:i w:val="0"/>
          <w:sz w:val="24"/>
          <w:szCs w:val="24"/>
        </w:rPr>
        <w:t>ПОЛНОЕ ОПИСАНИЕ</w:t>
      </w:r>
    </w:p>
    <w:p w:rsidR="00D043C1" w:rsidRPr="005474D1" w:rsidRDefault="00D043C1" w:rsidP="00D043C1">
      <w:pPr>
        <w:pStyle w:val="Heading3"/>
        <w:keepNext w:val="0"/>
        <w:widowControl w:val="0"/>
        <w:spacing w:after="160" w:line="240" w:lineRule="auto"/>
        <w:ind w:left="567" w:right="565"/>
        <w:rPr>
          <w:rFonts w:ascii="GHEA Grapalat" w:hAnsi="GHEA Grapalat"/>
          <w:b/>
          <w:i w:val="0"/>
          <w:sz w:val="24"/>
          <w:szCs w:val="24"/>
        </w:rPr>
      </w:pPr>
      <w:r w:rsidRPr="005474D1">
        <w:rPr>
          <w:rFonts w:ascii="GHEA Grapalat" w:hAnsi="GHEA Grapalat"/>
          <w:b/>
          <w:i w:val="0"/>
          <w:sz w:val="24"/>
          <w:szCs w:val="24"/>
        </w:rPr>
        <w:t xml:space="preserve">предлагаемого </w:t>
      </w:r>
      <w:r w:rsidR="00A35FB1" w:rsidRPr="005474D1">
        <w:rPr>
          <w:rFonts w:ascii="GHEA Grapalat" w:hAnsi="GHEA Grapalat"/>
          <w:b/>
          <w:i w:val="0"/>
          <w:sz w:val="24"/>
          <w:szCs w:val="24"/>
        </w:rPr>
        <w:t>товара</w:t>
      </w:r>
    </w:p>
    <w:p w:rsidR="001E65D1" w:rsidRPr="005474D1" w:rsidRDefault="00D043C1" w:rsidP="001E65D1">
      <w:pPr>
        <w:widowControl w:val="0"/>
        <w:spacing w:after="120"/>
        <w:rPr>
          <w:rFonts w:ascii="GHEA Grapalat" w:hAnsi="GHEA Grapalat"/>
          <w:sz w:val="16"/>
          <w:szCs w:val="16"/>
        </w:rPr>
      </w:pPr>
      <w:r w:rsidRPr="005474D1">
        <w:rPr>
          <w:rFonts w:ascii="GHEA Grapalat" w:hAnsi="GHEA Grapalat"/>
          <w:sz w:val="20"/>
          <w:szCs w:val="20"/>
        </w:rPr>
        <w:t>_________________________</w:t>
      </w:r>
      <w:r w:rsidR="00B10C2A" w:rsidRPr="005474D1">
        <w:rPr>
          <w:rFonts w:ascii="GHEA Grapalat" w:hAnsi="GHEA Grapalat"/>
          <w:sz w:val="20"/>
          <w:szCs w:val="20"/>
        </w:rPr>
        <w:t>____</w:t>
      </w:r>
      <w:r w:rsidRPr="005474D1">
        <w:rPr>
          <w:rFonts w:ascii="GHEA Grapalat" w:hAnsi="GHEA Grapalat"/>
          <w:sz w:val="20"/>
          <w:szCs w:val="20"/>
        </w:rPr>
        <w:t xml:space="preserve">    в качестве участника в</w:t>
      </w:r>
      <w:r w:rsidR="001E65D1" w:rsidRPr="005474D1">
        <w:rPr>
          <w:rFonts w:ascii="GHEA Grapalat" w:hAnsi="GHEA Grapalat"/>
          <w:sz w:val="20"/>
          <w:szCs w:val="20"/>
        </w:rPr>
        <w:t xml:space="preserve"> рамках запросе катировок  под кодом</w:t>
      </w:r>
      <w:r w:rsidR="001E65D1" w:rsidRPr="005474D1">
        <w:rPr>
          <w:rFonts w:ascii="GHEA Grapalat" w:hAnsi="GHEA Grapalat"/>
          <w:b/>
          <w:sz w:val="20"/>
          <w:szCs w:val="20"/>
          <w:lang w:eastAsia="en-US" w:bidi="ar-SA"/>
        </w:rPr>
        <w:t xml:space="preserve"> А</w:t>
      </w:r>
      <w:r w:rsidR="001E65D1" w:rsidRPr="005474D1">
        <w:rPr>
          <w:rFonts w:ascii="GHEA Grapalat" w:hAnsi="GHEA Grapalat"/>
          <w:b/>
          <w:sz w:val="20"/>
          <w:szCs w:val="20"/>
          <w:lang w:val="en-US" w:eastAsia="en-US" w:bidi="ar-SA"/>
        </w:rPr>
        <w:t>M</w:t>
      </w:r>
      <w:r w:rsidR="0084319F" w:rsidRPr="005474D1">
        <w:rPr>
          <w:rFonts w:ascii="GHEA Grapalat" w:hAnsi="GHEA Grapalat"/>
          <w:b/>
          <w:sz w:val="20"/>
          <w:szCs w:val="20"/>
          <w:lang w:val="en-US" w:eastAsia="en-US" w:bidi="ar-SA"/>
        </w:rPr>
        <w:t>N</w:t>
      </w:r>
      <w:r w:rsidR="001E65D1" w:rsidRPr="005474D1">
        <w:rPr>
          <w:rFonts w:ascii="GHEA Grapalat" w:hAnsi="GHEA Grapalat"/>
          <w:b/>
          <w:sz w:val="20"/>
          <w:szCs w:val="20"/>
          <w:lang w:val="en-US" w:eastAsia="en-US" w:bidi="ar-SA"/>
        </w:rPr>
        <w:t>HMD</w:t>
      </w:r>
      <w:r w:rsidR="001E65D1" w:rsidRPr="005474D1">
        <w:rPr>
          <w:rFonts w:ascii="GHEA Grapalat" w:hAnsi="GHEA Grapalat"/>
          <w:b/>
          <w:sz w:val="20"/>
          <w:szCs w:val="20"/>
          <w:lang w:eastAsia="en-US" w:bidi="ar-SA"/>
        </w:rPr>
        <w:t>-</w:t>
      </w:r>
      <w:r w:rsidR="001E65D1" w:rsidRPr="005474D1">
        <w:rPr>
          <w:rFonts w:ascii="GHEA Grapalat" w:hAnsi="GHEA Grapalat"/>
          <w:sz w:val="16"/>
          <w:szCs w:val="16"/>
        </w:rPr>
        <w:t xml:space="preserve"> </w:t>
      </w:r>
      <w:r w:rsidR="00E15766" w:rsidRPr="005474D1">
        <w:rPr>
          <w:rFonts w:ascii="GHEA Grapalat" w:hAnsi="GHEA Grapalat"/>
          <w:sz w:val="16"/>
          <w:szCs w:val="16"/>
        </w:rPr>
        <w:t xml:space="preserve">      </w:t>
      </w:r>
      <w:r w:rsidR="001E65D1" w:rsidRPr="005474D1">
        <w:rPr>
          <w:rFonts w:ascii="GHEA Grapalat" w:hAnsi="GHEA Grapalat"/>
          <w:sz w:val="16"/>
          <w:szCs w:val="16"/>
        </w:rPr>
        <w:t>наименование участника</w:t>
      </w:r>
    </w:p>
    <w:p w:rsidR="001E65D1" w:rsidRPr="005474D1" w:rsidRDefault="001E65D1" w:rsidP="001E65D1">
      <w:pPr>
        <w:widowControl w:val="0"/>
        <w:spacing w:after="120"/>
        <w:jc w:val="center"/>
        <w:rPr>
          <w:rFonts w:ascii="GHEA Grapalat" w:hAnsi="GHEA Grapalat" w:cs="Arial"/>
          <w:sz w:val="20"/>
          <w:szCs w:val="20"/>
          <w:u w:val="single"/>
        </w:rPr>
      </w:pPr>
      <w:r w:rsidRPr="005474D1">
        <w:rPr>
          <w:rFonts w:ascii="GHEA Grapalat" w:hAnsi="GHEA Grapalat"/>
          <w:b/>
          <w:sz w:val="20"/>
          <w:szCs w:val="20"/>
          <w:lang w:val="en-AU" w:eastAsia="en-US" w:bidi="ar-SA"/>
        </w:rPr>
        <w:t>GHAPDZB</w:t>
      </w:r>
      <w:r w:rsidRPr="005474D1">
        <w:rPr>
          <w:rFonts w:ascii="GHEA Grapalat" w:hAnsi="GHEA Grapalat"/>
          <w:b/>
          <w:sz w:val="20"/>
          <w:szCs w:val="20"/>
          <w:lang w:eastAsia="en-US" w:bidi="ar-SA"/>
        </w:rPr>
        <w:t>-19/02</w:t>
      </w:r>
      <w:r w:rsidRPr="005474D1">
        <w:rPr>
          <w:rFonts w:ascii="GHEA Grapalat" w:hAnsi="GHEA Grapalat"/>
          <w:sz w:val="20"/>
          <w:szCs w:val="20"/>
        </w:rPr>
        <w:t xml:space="preserve">   ниже по лотам представляет полное описание предлагаемого им товара</w:t>
      </w:r>
    </w:p>
    <w:p w:rsidR="00D043C1" w:rsidRPr="005474D1" w:rsidRDefault="00D043C1" w:rsidP="001E65D1">
      <w:pPr>
        <w:widowControl w:val="0"/>
        <w:spacing w:after="120"/>
        <w:rPr>
          <w:rFonts w:ascii="GHEA Grapalat" w:hAnsi="GHEA Grapalat"/>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2"/>
        <w:gridCol w:w="1605"/>
        <w:gridCol w:w="1463"/>
        <w:gridCol w:w="1699"/>
        <w:gridCol w:w="1727"/>
        <w:gridCol w:w="3062"/>
      </w:tblGrid>
      <w:tr w:rsidR="00D043C1" w:rsidRPr="005474D1" w:rsidTr="00B10C2A">
        <w:tc>
          <w:tcPr>
            <w:tcW w:w="1042" w:type="dxa"/>
            <w:vMerge w:val="restart"/>
            <w:vAlign w:val="center"/>
          </w:tcPr>
          <w:p w:rsidR="00EE1022" w:rsidRPr="005474D1" w:rsidRDefault="00EE1022" w:rsidP="00FF3F2A">
            <w:pPr>
              <w:widowControl w:val="0"/>
              <w:jc w:val="center"/>
              <w:rPr>
                <w:rFonts w:ascii="GHEA Grapalat" w:hAnsi="GHEA Grapalat"/>
                <w:b/>
                <w:sz w:val="20"/>
                <w:szCs w:val="20"/>
              </w:rPr>
            </w:pPr>
          </w:p>
          <w:p w:rsidR="00D043C1" w:rsidRPr="005474D1" w:rsidRDefault="00D043C1" w:rsidP="00FF3F2A">
            <w:pPr>
              <w:widowControl w:val="0"/>
              <w:jc w:val="center"/>
              <w:rPr>
                <w:rFonts w:ascii="GHEA Grapalat" w:hAnsi="GHEA Grapalat"/>
                <w:b/>
                <w:bCs/>
                <w:sz w:val="20"/>
                <w:szCs w:val="20"/>
              </w:rPr>
            </w:pPr>
            <w:r w:rsidRPr="005474D1">
              <w:rPr>
                <w:rFonts w:ascii="GHEA Grapalat" w:hAnsi="GHEA Grapalat"/>
                <w:b/>
                <w:sz w:val="20"/>
                <w:szCs w:val="20"/>
              </w:rPr>
              <w:t>Номер лота</w:t>
            </w:r>
          </w:p>
        </w:tc>
        <w:tc>
          <w:tcPr>
            <w:tcW w:w="9556" w:type="dxa"/>
            <w:gridSpan w:val="5"/>
            <w:vAlign w:val="center"/>
          </w:tcPr>
          <w:p w:rsidR="00D043C1" w:rsidRPr="005474D1" w:rsidRDefault="00D043C1" w:rsidP="00FF3F2A">
            <w:pPr>
              <w:widowControl w:val="0"/>
              <w:jc w:val="center"/>
              <w:rPr>
                <w:rFonts w:ascii="GHEA Grapalat" w:hAnsi="GHEA Grapalat"/>
                <w:b/>
                <w:bCs/>
                <w:sz w:val="20"/>
                <w:szCs w:val="20"/>
              </w:rPr>
            </w:pPr>
            <w:r w:rsidRPr="005474D1">
              <w:rPr>
                <w:rFonts w:ascii="GHEA Grapalat" w:hAnsi="GHEA Grapalat"/>
                <w:b/>
                <w:sz w:val="20"/>
                <w:szCs w:val="20"/>
              </w:rPr>
              <w:t>Предлагаемый товар</w:t>
            </w:r>
          </w:p>
        </w:tc>
      </w:tr>
      <w:tr w:rsidR="00D043C1" w:rsidRPr="005474D1" w:rsidTr="00B10C2A">
        <w:trPr>
          <w:trHeight w:val="696"/>
        </w:trPr>
        <w:tc>
          <w:tcPr>
            <w:tcW w:w="1042" w:type="dxa"/>
            <w:vMerge/>
            <w:vAlign w:val="center"/>
          </w:tcPr>
          <w:p w:rsidR="00D043C1" w:rsidRPr="005474D1" w:rsidRDefault="00D043C1" w:rsidP="00FF3F2A">
            <w:pPr>
              <w:widowControl w:val="0"/>
              <w:jc w:val="center"/>
              <w:rPr>
                <w:rFonts w:ascii="GHEA Grapalat" w:hAnsi="GHEA Grapalat"/>
                <w:b/>
                <w:bCs/>
                <w:sz w:val="20"/>
                <w:szCs w:val="20"/>
              </w:rPr>
            </w:pPr>
          </w:p>
        </w:tc>
        <w:tc>
          <w:tcPr>
            <w:tcW w:w="1605" w:type="dxa"/>
            <w:vAlign w:val="center"/>
          </w:tcPr>
          <w:p w:rsidR="00D043C1" w:rsidRPr="005474D1" w:rsidRDefault="00873A3C" w:rsidP="00FF3F2A">
            <w:pPr>
              <w:widowControl w:val="0"/>
              <w:jc w:val="center"/>
              <w:rPr>
                <w:rFonts w:ascii="GHEA Grapalat" w:hAnsi="GHEA Grapalat"/>
                <w:b/>
                <w:sz w:val="20"/>
                <w:szCs w:val="20"/>
              </w:rPr>
            </w:pPr>
            <w:r w:rsidRPr="005474D1">
              <w:rPr>
                <w:rFonts w:ascii="GHEA Grapalat" w:hAnsi="GHEA Grapalat"/>
                <w:b/>
                <w:sz w:val="20"/>
                <w:szCs w:val="20"/>
              </w:rPr>
              <w:t>ф</w:t>
            </w:r>
            <w:r w:rsidR="00D043C1" w:rsidRPr="005474D1">
              <w:rPr>
                <w:rFonts w:ascii="GHEA Grapalat" w:hAnsi="GHEA Grapalat"/>
                <w:b/>
                <w:sz w:val="20"/>
                <w:szCs w:val="20"/>
              </w:rPr>
              <w:t>ирменное</w:t>
            </w:r>
          </w:p>
          <w:p w:rsidR="00D043C1" w:rsidRPr="005474D1" w:rsidRDefault="00D043C1" w:rsidP="00FF3F2A">
            <w:pPr>
              <w:widowControl w:val="0"/>
              <w:jc w:val="center"/>
              <w:rPr>
                <w:rFonts w:ascii="GHEA Grapalat" w:hAnsi="GHEA Grapalat"/>
                <w:b/>
                <w:bCs/>
                <w:sz w:val="20"/>
                <w:szCs w:val="20"/>
              </w:rPr>
            </w:pPr>
            <w:r w:rsidRPr="005474D1">
              <w:rPr>
                <w:rFonts w:ascii="GHEA Grapalat" w:hAnsi="GHEA Grapalat"/>
                <w:b/>
                <w:sz w:val="20"/>
                <w:szCs w:val="20"/>
              </w:rPr>
              <w:t>наименование</w:t>
            </w:r>
          </w:p>
        </w:tc>
        <w:tc>
          <w:tcPr>
            <w:tcW w:w="1463" w:type="dxa"/>
            <w:vAlign w:val="center"/>
          </w:tcPr>
          <w:p w:rsidR="00D043C1" w:rsidRPr="005474D1" w:rsidRDefault="00D043C1" w:rsidP="00FF3F2A">
            <w:pPr>
              <w:widowControl w:val="0"/>
              <w:jc w:val="center"/>
              <w:rPr>
                <w:rFonts w:ascii="GHEA Grapalat" w:hAnsi="GHEA Grapalat"/>
                <w:b/>
                <w:bCs/>
                <w:sz w:val="20"/>
                <w:szCs w:val="20"/>
              </w:rPr>
            </w:pPr>
            <w:r w:rsidRPr="005474D1">
              <w:rPr>
                <w:rFonts w:ascii="GHEA Grapalat" w:hAnsi="GHEA Grapalat"/>
                <w:b/>
                <w:sz w:val="20"/>
                <w:szCs w:val="20"/>
              </w:rPr>
              <w:t>товарный знак</w:t>
            </w:r>
          </w:p>
        </w:tc>
        <w:tc>
          <w:tcPr>
            <w:tcW w:w="1699" w:type="dxa"/>
            <w:vAlign w:val="center"/>
          </w:tcPr>
          <w:p w:rsidR="00D043C1" w:rsidRPr="005474D1" w:rsidRDefault="00EE1022" w:rsidP="00FF3F2A">
            <w:pPr>
              <w:widowControl w:val="0"/>
              <w:jc w:val="center"/>
              <w:rPr>
                <w:rFonts w:ascii="GHEA Grapalat" w:hAnsi="GHEA Grapalat"/>
                <w:b/>
                <w:bCs/>
                <w:sz w:val="20"/>
                <w:szCs w:val="20"/>
                <w:lang w:val="hy-AM"/>
              </w:rPr>
            </w:pPr>
            <w:r w:rsidRPr="005474D1">
              <w:rPr>
                <w:rFonts w:ascii="GHEA Grapalat" w:hAnsi="GHEA Grapalat"/>
                <w:b/>
                <w:bCs/>
                <w:sz w:val="20"/>
                <w:szCs w:val="20"/>
              </w:rPr>
              <w:t>марка</w:t>
            </w:r>
          </w:p>
        </w:tc>
        <w:tc>
          <w:tcPr>
            <w:tcW w:w="1727" w:type="dxa"/>
            <w:vAlign w:val="center"/>
          </w:tcPr>
          <w:p w:rsidR="00D043C1" w:rsidRPr="005474D1" w:rsidRDefault="00D043C1" w:rsidP="00FF3F2A">
            <w:pPr>
              <w:widowControl w:val="0"/>
              <w:jc w:val="center"/>
              <w:rPr>
                <w:rFonts w:ascii="GHEA Grapalat" w:hAnsi="GHEA Grapalat"/>
                <w:b/>
                <w:bCs/>
                <w:sz w:val="20"/>
                <w:szCs w:val="20"/>
              </w:rPr>
            </w:pPr>
            <w:r w:rsidRPr="005474D1">
              <w:rPr>
                <w:rFonts w:ascii="GHEA Grapalat" w:hAnsi="GHEA Grapalat"/>
                <w:b/>
                <w:sz w:val="20"/>
                <w:szCs w:val="20"/>
              </w:rPr>
              <w:t>наименование производителя</w:t>
            </w:r>
          </w:p>
        </w:tc>
        <w:tc>
          <w:tcPr>
            <w:tcW w:w="3062" w:type="dxa"/>
            <w:vAlign w:val="center"/>
          </w:tcPr>
          <w:p w:rsidR="00D043C1" w:rsidRPr="005474D1" w:rsidRDefault="00D043C1" w:rsidP="00FF3F2A">
            <w:pPr>
              <w:widowControl w:val="0"/>
              <w:jc w:val="center"/>
              <w:rPr>
                <w:rFonts w:ascii="GHEA Grapalat" w:hAnsi="GHEA Grapalat"/>
                <w:b/>
                <w:bCs/>
                <w:sz w:val="20"/>
                <w:szCs w:val="20"/>
              </w:rPr>
            </w:pPr>
            <w:r w:rsidRPr="005474D1">
              <w:rPr>
                <w:rFonts w:ascii="GHEA Grapalat" w:hAnsi="GHEA Grapalat"/>
                <w:b/>
                <w:sz w:val="20"/>
                <w:szCs w:val="20"/>
              </w:rPr>
              <w:t>технические характеристики</w:t>
            </w:r>
          </w:p>
        </w:tc>
      </w:tr>
      <w:tr w:rsidR="00D043C1" w:rsidRPr="005474D1" w:rsidTr="008A7430">
        <w:trPr>
          <w:trHeight w:val="166"/>
        </w:trPr>
        <w:tc>
          <w:tcPr>
            <w:tcW w:w="1042" w:type="dxa"/>
          </w:tcPr>
          <w:p w:rsidR="00D043C1" w:rsidRPr="005474D1" w:rsidRDefault="00E15766" w:rsidP="00FF3F2A">
            <w:pPr>
              <w:pStyle w:val="Heading3"/>
              <w:keepNext w:val="0"/>
              <w:widowControl w:val="0"/>
              <w:spacing w:line="240" w:lineRule="auto"/>
              <w:jc w:val="left"/>
              <w:rPr>
                <w:rFonts w:ascii="GHEA Grapalat" w:hAnsi="GHEA Grapalat"/>
                <w:b/>
                <w:lang w:val="en-US"/>
              </w:rPr>
            </w:pPr>
            <w:r w:rsidRPr="005474D1">
              <w:rPr>
                <w:rFonts w:ascii="GHEA Grapalat" w:hAnsi="GHEA Grapalat"/>
                <w:b/>
                <w:lang w:val="en-US"/>
              </w:rPr>
              <w:t xml:space="preserve"> </w:t>
            </w:r>
          </w:p>
        </w:tc>
        <w:tc>
          <w:tcPr>
            <w:tcW w:w="1605" w:type="dxa"/>
          </w:tcPr>
          <w:p w:rsidR="00D043C1" w:rsidRPr="005474D1" w:rsidRDefault="00D043C1" w:rsidP="00FF3F2A">
            <w:pPr>
              <w:pStyle w:val="Heading3"/>
              <w:keepNext w:val="0"/>
              <w:widowControl w:val="0"/>
              <w:spacing w:line="240" w:lineRule="auto"/>
              <w:jc w:val="left"/>
              <w:rPr>
                <w:rFonts w:ascii="GHEA Grapalat" w:hAnsi="GHEA Grapalat"/>
                <w:b/>
              </w:rPr>
            </w:pPr>
          </w:p>
        </w:tc>
        <w:tc>
          <w:tcPr>
            <w:tcW w:w="1463" w:type="dxa"/>
          </w:tcPr>
          <w:p w:rsidR="00D043C1" w:rsidRPr="005474D1" w:rsidRDefault="00D043C1" w:rsidP="00FF3F2A">
            <w:pPr>
              <w:pStyle w:val="Heading3"/>
              <w:keepNext w:val="0"/>
              <w:widowControl w:val="0"/>
              <w:spacing w:line="240" w:lineRule="auto"/>
              <w:jc w:val="left"/>
              <w:rPr>
                <w:rFonts w:ascii="GHEA Grapalat" w:hAnsi="GHEA Grapalat"/>
                <w:b/>
              </w:rPr>
            </w:pPr>
          </w:p>
        </w:tc>
        <w:tc>
          <w:tcPr>
            <w:tcW w:w="1699" w:type="dxa"/>
          </w:tcPr>
          <w:p w:rsidR="00D043C1" w:rsidRPr="005474D1" w:rsidRDefault="00D043C1" w:rsidP="00FF3F2A">
            <w:pPr>
              <w:pStyle w:val="Heading3"/>
              <w:keepNext w:val="0"/>
              <w:widowControl w:val="0"/>
              <w:spacing w:line="240" w:lineRule="auto"/>
              <w:jc w:val="left"/>
              <w:rPr>
                <w:rFonts w:ascii="GHEA Grapalat" w:hAnsi="GHEA Grapalat"/>
                <w:b/>
              </w:rPr>
            </w:pPr>
          </w:p>
        </w:tc>
        <w:tc>
          <w:tcPr>
            <w:tcW w:w="1727" w:type="dxa"/>
          </w:tcPr>
          <w:p w:rsidR="00D043C1" w:rsidRPr="005474D1" w:rsidRDefault="00D043C1" w:rsidP="00FF3F2A">
            <w:pPr>
              <w:pStyle w:val="Heading3"/>
              <w:keepNext w:val="0"/>
              <w:widowControl w:val="0"/>
              <w:spacing w:line="240" w:lineRule="auto"/>
              <w:jc w:val="left"/>
              <w:rPr>
                <w:rFonts w:ascii="GHEA Grapalat" w:hAnsi="GHEA Grapalat"/>
                <w:b/>
              </w:rPr>
            </w:pPr>
          </w:p>
        </w:tc>
        <w:tc>
          <w:tcPr>
            <w:tcW w:w="3062" w:type="dxa"/>
          </w:tcPr>
          <w:p w:rsidR="00D043C1" w:rsidRPr="005474D1" w:rsidRDefault="00D043C1" w:rsidP="00FF3F2A">
            <w:pPr>
              <w:pStyle w:val="Heading3"/>
              <w:keepNext w:val="0"/>
              <w:widowControl w:val="0"/>
              <w:spacing w:line="240" w:lineRule="auto"/>
              <w:jc w:val="left"/>
              <w:rPr>
                <w:rFonts w:ascii="GHEA Grapalat" w:hAnsi="GHEA Grapalat"/>
                <w:b/>
              </w:rPr>
            </w:pPr>
          </w:p>
        </w:tc>
      </w:tr>
      <w:tr w:rsidR="00D043C1" w:rsidRPr="005474D1" w:rsidTr="008A7430">
        <w:trPr>
          <w:trHeight w:val="184"/>
        </w:trPr>
        <w:tc>
          <w:tcPr>
            <w:tcW w:w="1042" w:type="dxa"/>
          </w:tcPr>
          <w:p w:rsidR="00D043C1" w:rsidRPr="005474D1" w:rsidRDefault="00D043C1" w:rsidP="00FF3F2A">
            <w:pPr>
              <w:pStyle w:val="Heading3"/>
              <w:keepNext w:val="0"/>
              <w:widowControl w:val="0"/>
              <w:spacing w:line="240" w:lineRule="auto"/>
              <w:jc w:val="left"/>
              <w:rPr>
                <w:rFonts w:ascii="GHEA Grapalat" w:hAnsi="GHEA Grapalat"/>
                <w:b/>
              </w:rPr>
            </w:pPr>
          </w:p>
        </w:tc>
        <w:tc>
          <w:tcPr>
            <w:tcW w:w="1605" w:type="dxa"/>
          </w:tcPr>
          <w:p w:rsidR="00D043C1" w:rsidRPr="005474D1" w:rsidRDefault="00D043C1" w:rsidP="00FF3F2A">
            <w:pPr>
              <w:pStyle w:val="Heading3"/>
              <w:keepNext w:val="0"/>
              <w:widowControl w:val="0"/>
              <w:spacing w:line="240" w:lineRule="auto"/>
              <w:jc w:val="left"/>
              <w:rPr>
                <w:rFonts w:ascii="GHEA Grapalat" w:hAnsi="GHEA Grapalat"/>
                <w:b/>
              </w:rPr>
            </w:pPr>
          </w:p>
        </w:tc>
        <w:tc>
          <w:tcPr>
            <w:tcW w:w="1463" w:type="dxa"/>
          </w:tcPr>
          <w:p w:rsidR="00D043C1" w:rsidRPr="005474D1" w:rsidRDefault="00D043C1" w:rsidP="00FF3F2A">
            <w:pPr>
              <w:pStyle w:val="Heading3"/>
              <w:keepNext w:val="0"/>
              <w:widowControl w:val="0"/>
              <w:spacing w:line="240" w:lineRule="auto"/>
              <w:jc w:val="left"/>
              <w:rPr>
                <w:rFonts w:ascii="GHEA Grapalat" w:hAnsi="GHEA Grapalat"/>
                <w:b/>
              </w:rPr>
            </w:pPr>
          </w:p>
        </w:tc>
        <w:tc>
          <w:tcPr>
            <w:tcW w:w="1699" w:type="dxa"/>
          </w:tcPr>
          <w:p w:rsidR="00D043C1" w:rsidRPr="005474D1" w:rsidRDefault="00D043C1" w:rsidP="00FF3F2A">
            <w:pPr>
              <w:pStyle w:val="Heading3"/>
              <w:keepNext w:val="0"/>
              <w:widowControl w:val="0"/>
              <w:spacing w:line="240" w:lineRule="auto"/>
              <w:jc w:val="left"/>
              <w:rPr>
                <w:rFonts w:ascii="GHEA Grapalat" w:hAnsi="GHEA Grapalat"/>
                <w:b/>
              </w:rPr>
            </w:pPr>
          </w:p>
        </w:tc>
        <w:tc>
          <w:tcPr>
            <w:tcW w:w="1727" w:type="dxa"/>
          </w:tcPr>
          <w:p w:rsidR="00D043C1" w:rsidRPr="005474D1" w:rsidRDefault="00D043C1" w:rsidP="00FF3F2A">
            <w:pPr>
              <w:pStyle w:val="Heading3"/>
              <w:keepNext w:val="0"/>
              <w:widowControl w:val="0"/>
              <w:spacing w:line="240" w:lineRule="auto"/>
              <w:jc w:val="left"/>
              <w:rPr>
                <w:rFonts w:ascii="GHEA Grapalat" w:hAnsi="GHEA Grapalat"/>
                <w:b/>
              </w:rPr>
            </w:pPr>
          </w:p>
        </w:tc>
        <w:tc>
          <w:tcPr>
            <w:tcW w:w="3062" w:type="dxa"/>
          </w:tcPr>
          <w:p w:rsidR="00D043C1" w:rsidRPr="005474D1" w:rsidRDefault="00D043C1" w:rsidP="00FF3F2A">
            <w:pPr>
              <w:pStyle w:val="Heading3"/>
              <w:keepNext w:val="0"/>
              <w:widowControl w:val="0"/>
              <w:spacing w:line="240" w:lineRule="auto"/>
              <w:jc w:val="left"/>
              <w:rPr>
                <w:rFonts w:ascii="GHEA Grapalat" w:hAnsi="GHEA Grapalat"/>
                <w:b/>
              </w:rPr>
            </w:pPr>
          </w:p>
        </w:tc>
      </w:tr>
      <w:tr w:rsidR="00D043C1" w:rsidRPr="005474D1" w:rsidTr="00B10C2A">
        <w:tc>
          <w:tcPr>
            <w:tcW w:w="1042" w:type="dxa"/>
          </w:tcPr>
          <w:p w:rsidR="00D043C1" w:rsidRPr="005474D1" w:rsidRDefault="00D043C1" w:rsidP="00FF3F2A">
            <w:pPr>
              <w:pStyle w:val="Heading3"/>
              <w:keepNext w:val="0"/>
              <w:widowControl w:val="0"/>
              <w:spacing w:line="240" w:lineRule="auto"/>
              <w:jc w:val="left"/>
              <w:rPr>
                <w:rFonts w:ascii="GHEA Grapalat" w:hAnsi="GHEA Grapalat"/>
                <w:b/>
              </w:rPr>
            </w:pPr>
          </w:p>
        </w:tc>
        <w:tc>
          <w:tcPr>
            <w:tcW w:w="1605" w:type="dxa"/>
          </w:tcPr>
          <w:p w:rsidR="00D043C1" w:rsidRPr="005474D1" w:rsidRDefault="00D043C1" w:rsidP="00FF3F2A">
            <w:pPr>
              <w:pStyle w:val="Heading3"/>
              <w:keepNext w:val="0"/>
              <w:widowControl w:val="0"/>
              <w:spacing w:line="240" w:lineRule="auto"/>
              <w:jc w:val="left"/>
              <w:rPr>
                <w:rFonts w:ascii="GHEA Grapalat" w:hAnsi="GHEA Grapalat"/>
                <w:b/>
              </w:rPr>
            </w:pPr>
          </w:p>
        </w:tc>
        <w:tc>
          <w:tcPr>
            <w:tcW w:w="1463" w:type="dxa"/>
          </w:tcPr>
          <w:p w:rsidR="00D043C1" w:rsidRPr="005474D1" w:rsidRDefault="00D043C1" w:rsidP="00FF3F2A">
            <w:pPr>
              <w:pStyle w:val="Heading3"/>
              <w:keepNext w:val="0"/>
              <w:widowControl w:val="0"/>
              <w:spacing w:line="240" w:lineRule="auto"/>
              <w:jc w:val="left"/>
              <w:rPr>
                <w:rFonts w:ascii="GHEA Grapalat" w:hAnsi="GHEA Grapalat"/>
                <w:b/>
              </w:rPr>
            </w:pPr>
          </w:p>
        </w:tc>
        <w:tc>
          <w:tcPr>
            <w:tcW w:w="1699" w:type="dxa"/>
          </w:tcPr>
          <w:p w:rsidR="00D043C1" w:rsidRPr="005474D1" w:rsidRDefault="00D043C1" w:rsidP="00FF3F2A">
            <w:pPr>
              <w:pStyle w:val="Heading3"/>
              <w:keepNext w:val="0"/>
              <w:widowControl w:val="0"/>
              <w:spacing w:line="240" w:lineRule="auto"/>
              <w:jc w:val="left"/>
              <w:rPr>
                <w:rFonts w:ascii="GHEA Grapalat" w:hAnsi="GHEA Grapalat"/>
                <w:b/>
              </w:rPr>
            </w:pPr>
          </w:p>
        </w:tc>
        <w:tc>
          <w:tcPr>
            <w:tcW w:w="1727" w:type="dxa"/>
          </w:tcPr>
          <w:p w:rsidR="00D043C1" w:rsidRPr="005474D1" w:rsidRDefault="00D043C1" w:rsidP="00FF3F2A">
            <w:pPr>
              <w:pStyle w:val="Heading3"/>
              <w:keepNext w:val="0"/>
              <w:widowControl w:val="0"/>
              <w:spacing w:line="240" w:lineRule="auto"/>
              <w:jc w:val="left"/>
              <w:rPr>
                <w:rFonts w:ascii="GHEA Grapalat" w:hAnsi="GHEA Grapalat"/>
                <w:b/>
              </w:rPr>
            </w:pPr>
          </w:p>
        </w:tc>
        <w:tc>
          <w:tcPr>
            <w:tcW w:w="3062" w:type="dxa"/>
          </w:tcPr>
          <w:p w:rsidR="00D043C1" w:rsidRPr="005474D1" w:rsidRDefault="00D043C1" w:rsidP="00FF3F2A">
            <w:pPr>
              <w:pStyle w:val="Heading3"/>
              <w:keepNext w:val="0"/>
              <w:widowControl w:val="0"/>
              <w:spacing w:line="240" w:lineRule="auto"/>
              <w:jc w:val="left"/>
              <w:rPr>
                <w:rFonts w:ascii="GHEA Grapalat" w:hAnsi="GHEA Grapalat"/>
                <w:b/>
              </w:rPr>
            </w:pPr>
          </w:p>
        </w:tc>
      </w:tr>
    </w:tbl>
    <w:p w:rsidR="00D043C1" w:rsidRPr="005474D1" w:rsidRDefault="00D043C1" w:rsidP="00D043C1">
      <w:pPr>
        <w:widowControl w:val="0"/>
        <w:tabs>
          <w:tab w:val="left" w:pos="6804"/>
        </w:tabs>
        <w:jc w:val="center"/>
        <w:rPr>
          <w:rFonts w:ascii="GHEA Grapalat" w:hAnsi="GHEA Grapalat"/>
          <w:lang w:val="en-US"/>
        </w:rPr>
      </w:pPr>
    </w:p>
    <w:p w:rsidR="00D043C1" w:rsidRPr="005474D1" w:rsidRDefault="00D043C1" w:rsidP="00D043C1">
      <w:pPr>
        <w:widowControl w:val="0"/>
        <w:tabs>
          <w:tab w:val="left" w:pos="6804"/>
        </w:tabs>
        <w:jc w:val="center"/>
        <w:rPr>
          <w:rFonts w:ascii="GHEA Grapalat" w:hAnsi="GHEA Grapalat"/>
        </w:rPr>
      </w:pPr>
      <w:r w:rsidRPr="005474D1">
        <w:rPr>
          <w:rFonts w:ascii="GHEA Grapalat" w:hAnsi="GHEA Grapalat"/>
        </w:rPr>
        <w:t>_________________________________________________</w:t>
      </w:r>
      <w:r w:rsidRPr="005474D1">
        <w:rPr>
          <w:rFonts w:ascii="GHEA Grapalat" w:hAnsi="GHEA Grapalat"/>
        </w:rPr>
        <w:tab/>
        <w:t>_________________</w:t>
      </w:r>
    </w:p>
    <w:p w:rsidR="00D043C1" w:rsidRPr="005474D1" w:rsidRDefault="00D043C1" w:rsidP="00D043C1">
      <w:pPr>
        <w:widowControl w:val="0"/>
        <w:tabs>
          <w:tab w:val="left" w:pos="7513"/>
        </w:tabs>
        <w:spacing w:after="160"/>
        <w:ind w:left="709"/>
        <w:jc w:val="both"/>
        <w:rPr>
          <w:rFonts w:ascii="GHEA Grapalat" w:hAnsi="GHEA Grapalat" w:cs="Arial"/>
          <w:sz w:val="16"/>
        </w:rPr>
      </w:pPr>
      <w:r w:rsidRPr="005474D1">
        <w:rPr>
          <w:rFonts w:ascii="GHEA Grapalat" w:hAnsi="GHEA Grapalat"/>
          <w:sz w:val="16"/>
        </w:rPr>
        <w:t>наименование участника (должность, имя, фамилия руководителя</w:t>
      </w:r>
      <w:r w:rsidRPr="005474D1">
        <w:rPr>
          <w:rFonts w:ascii="GHEA Grapalat" w:hAnsi="GHEA Grapalat"/>
          <w:sz w:val="16"/>
        </w:rPr>
        <w:tab/>
        <w:t>подпись</w:t>
      </w:r>
    </w:p>
    <w:p w:rsidR="00D043C1" w:rsidRPr="005474D1" w:rsidRDefault="00D043C1" w:rsidP="00D043C1">
      <w:pPr>
        <w:widowControl w:val="0"/>
        <w:spacing w:after="160"/>
        <w:jc w:val="right"/>
        <w:rPr>
          <w:rFonts w:ascii="GHEA Grapalat" w:hAnsi="GHEA Grapalat"/>
        </w:rPr>
      </w:pPr>
    </w:p>
    <w:p w:rsidR="00D043C1" w:rsidRPr="005474D1" w:rsidRDefault="00D043C1" w:rsidP="00D043C1">
      <w:pPr>
        <w:widowControl w:val="0"/>
        <w:spacing w:after="160"/>
        <w:jc w:val="right"/>
        <w:rPr>
          <w:rFonts w:ascii="GHEA Grapalat" w:hAnsi="GHEA Grapalat"/>
          <w:sz w:val="16"/>
          <w:szCs w:val="16"/>
        </w:rPr>
      </w:pPr>
      <w:r w:rsidRPr="005474D1">
        <w:rPr>
          <w:rFonts w:ascii="GHEA Grapalat" w:hAnsi="GHEA Grapalat"/>
          <w:sz w:val="16"/>
          <w:szCs w:val="16"/>
        </w:rPr>
        <w:t>М. П.</w:t>
      </w:r>
    </w:p>
    <w:p w:rsidR="00D043C1" w:rsidRPr="005474D1" w:rsidRDefault="00D043C1" w:rsidP="00D043C1">
      <w:pPr>
        <w:rPr>
          <w:rFonts w:ascii="GHEA Grapalat" w:hAnsi="GHEA Grapalat"/>
        </w:rPr>
      </w:pPr>
      <w:r w:rsidRPr="005474D1">
        <w:rPr>
          <w:rFonts w:ascii="GHEA Grapalat" w:hAnsi="GHEA Grapalat"/>
        </w:rPr>
        <w:br w:type="page"/>
      </w:r>
    </w:p>
    <w:p w:rsidR="00D746CA" w:rsidRPr="005474D1" w:rsidRDefault="00D746CA" w:rsidP="00B46D58">
      <w:pPr>
        <w:pStyle w:val="BodyTextIndent3"/>
        <w:widowControl w:val="0"/>
        <w:spacing w:after="160" w:line="240" w:lineRule="auto"/>
        <w:ind w:firstLine="0"/>
        <w:jc w:val="right"/>
        <w:rPr>
          <w:rFonts w:ascii="GHEA Grapalat" w:hAnsi="GHEA Grapalat"/>
          <w:b/>
          <w:sz w:val="24"/>
          <w:szCs w:val="24"/>
        </w:rPr>
      </w:pPr>
    </w:p>
    <w:p w:rsidR="00B2572B" w:rsidRPr="005474D1" w:rsidRDefault="00B2572B" w:rsidP="00B46D58">
      <w:pPr>
        <w:pStyle w:val="BodyTextIndent3"/>
        <w:widowControl w:val="0"/>
        <w:spacing w:after="160" w:line="240" w:lineRule="auto"/>
        <w:ind w:firstLine="0"/>
        <w:jc w:val="right"/>
        <w:rPr>
          <w:rFonts w:ascii="GHEA Grapalat" w:hAnsi="GHEA Grapalat" w:cs="Arial"/>
          <w:b/>
        </w:rPr>
      </w:pPr>
      <w:r w:rsidRPr="005474D1">
        <w:rPr>
          <w:rFonts w:ascii="GHEA Grapalat" w:hAnsi="GHEA Grapalat"/>
          <w:b/>
        </w:rPr>
        <w:t xml:space="preserve">Приложение № </w:t>
      </w:r>
      <w:r w:rsidR="00B048B2" w:rsidRPr="005474D1">
        <w:rPr>
          <w:rFonts w:ascii="GHEA Grapalat" w:hAnsi="GHEA Grapalat"/>
          <w:b/>
        </w:rPr>
        <w:t>2</w:t>
      </w:r>
    </w:p>
    <w:p w:rsidR="00B2572B" w:rsidRPr="005474D1" w:rsidRDefault="00B2572B" w:rsidP="00B46D58">
      <w:pPr>
        <w:pStyle w:val="BodyTextIndent3"/>
        <w:widowControl w:val="0"/>
        <w:spacing w:after="160" w:line="240" w:lineRule="auto"/>
        <w:jc w:val="right"/>
        <w:rPr>
          <w:rFonts w:ascii="GHEA Grapalat" w:hAnsi="GHEA Grapalat" w:cs="Arial"/>
          <w:b/>
        </w:rPr>
      </w:pPr>
      <w:r w:rsidRPr="005474D1">
        <w:rPr>
          <w:rFonts w:ascii="GHEA Grapalat" w:hAnsi="GHEA Grapalat"/>
          <w:b/>
        </w:rPr>
        <w:t xml:space="preserve">к Приглашению </w:t>
      </w:r>
      <w:r w:rsidR="00E15766" w:rsidRPr="005474D1">
        <w:rPr>
          <w:rFonts w:ascii="GHEA Grapalat" w:hAnsi="GHEA Grapalat"/>
          <w:b/>
        </w:rPr>
        <w:t xml:space="preserve"> </w:t>
      </w:r>
      <w:r w:rsidR="00B10C2A" w:rsidRPr="005474D1">
        <w:rPr>
          <w:rFonts w:ascii="GHEA Grapalat" w:hAnsi="GHEA Grapalat"/>
          <w:b/>
        </w:rPr>
        <w:t xml:space="preserve">запросе катировок </w:t>
      </w:r>
      <w:r w:rsidR="005744FC" w:rsidRPr="005474D1">
        <w:rPr>
          <w:rFonts w:ascii="GHEA Grapalat" w:hAnsi="GHEA Grapalat" w:cs="Arial"/>
          <w:b/>
        </w:rPr>
        <w:br/>
      </w:r>
      <w:r w:rsidRPr="005474D1">
        <w:rPr>
          <w:rFonts w:ascii="GHEA Grapalat" w:hAnsi="GHEA Grapalat"/>
          <w:b/>
        </w:rPr>
        <w:t xml:space="preserve">под кодом </w:t>
      </w:r>
      <w:r w:rsidR="00B10C2A" w:rsidRPr="005474D1">
        <w:rPr>
          <w:rFonts w:ascii="GHEA Grapalat" w:hAnsi="GHEA Grapalat"/>
          <w:b/>
          <w:lang w:eastAsia="en-US" w:bidi="ar-SA"/>
        </w:rPr>
        <w:t>А</w:t>
      </w:r>
      <w:r w:rsidR="00CE7392" w:rsidRPr="005474D1">
        <w:rPr>
          <w:rFonts w:ascii="GHEA Grapalat" w:hAnsi="GHEA Grapalat"/>
          <w:b/>
          <w:lang w:val="en-US" w:eastAsia="en-US" w:bidi="ar-SA"/>
        </w:rPr>
        <w:t>M</w:t>
      </w:r>
      <w:r w:rsidR="00424BB0" w:rsidRPr="005474D1">
        <w:rPr>
          <w:rFonts w:ascii="GHEA Grapalat" w:hAnsi="GHEA Grapalat"/>
          <w:b/>
          <w:lang w:eastAsia="en-US" w:bidi="ar-SA"/>
        </w:rPr>
        <w:t>M</w:t>
      </w:r>
      <w:r w:rsidR="00B10C2A" w:rsidRPr="005474D1">
        <w:rPr>
          <w:rFonts w:ascii="GHEA Grapalat" w:hAnsi="GHEA Grapalat"/>
          <w:b/>
          <w:lang w:val="en-US" w:eastAsia="en-US" w:bidi="ar-SA"/>
        </w:rPr>
        <w:t>HMD</w:t>
      </w:r>
      <w:r w:rsidR="00B10C2A" w:rsidRPr="005474D1">
        <w:rPr>
          <w:rFonts w:ascii="GHEA Grapalat" w:hAnsi="GHEA Grapalat"/>
          <w:b/>
          <w:lang w:eastAsia="en-US" w:bidi="ar-SA"/>
        </w:rPr>
        <w:t>-</w:t>
      </w:r>
      <w:r w:rsidR="00B10C2A" w:rsidRPr="005474D1">
        <w:rPr>
          <w:rFonts w:ascii="GHEA Grapalat" w:hAnsi="GHEA Grapalat"/>
          <w:b/>
          <w:lang w:val="en-AU" w:eastAsia="en-US" w:bidi="ar-SA"/>
        </w:rPr>
        <w:t>GHAPDZB</w:t>
      </w:r>
      <w:r w:rsidR="00B10C2A" w:rsidRPr="005474D1">
        <w:rPr>
          <w:rFonts w:ascii="GHEA Grapalat" w:hAnsi="GHEA Grapalat"/>
          <w:b/>
          <w:lang w:eastAsia="en-US" w:bidi="ar-SA"/>
        </w:rPr>
        <w:t>-19/02</w:t>
      </w:r>
      <w:r w:rsidR="00B10C2A" w:rsidRPr="005474D1">
        <w:rPr>
          <w:rFonts w:ascii="GHEA Grapalat" w:hAnsi="GHEA Grapalat"/>
        </w:rPr>
        <w:t xml:space="preserve"> </w:t>
      </w:r>
    </w:p>
    <w:p w:rsidR="00B2572B" w:rsidRPr="005474D1" w:rsidRDefault="00B2572B" w:rsidP="00B46D58">
      <w:pPr>
        <w:widowControl w:val="0"/>
        <w:spacing w:after="120"/>
        <w:ind w:firstLine="567"/>
        <w:jc w:val="center"/>
        <w:rPr>
          <w:rFonts w:ascii="GHEA Grapalat" w:hAnsi="GHEA Grapalat"/>
        </w:rPr>
      </w:pPr>
    </w:p>
    <w:p w:rsidR="00B2572B" w:rsidRPr="005474D1" w:rsidRDefault="00B2572B" w:rsidP="00B46D58">
      <w:pPr>
        <w:widowControl w:val="0"/>
        <w:spacing w:after="120"/>
        <w:ind w:left="-66"/>
        <w:jc w:val="center"/>
        <w:rPr>
          <w:rFonts w:ascii="GHEA Grapalat" w:hAnsi="GHEA Grapalat"/>
          <w:b/>
        </w:rPr>
      </w:pPr>
      <w:r w:rsidRPr="005474D1">
        <w:rPr>
          <w:rFonts w:ascii="GHEA Grapalat" w:hAnsi="GHEA Grapalat"/>
          <w:b/>
        </w:rPr>
        <w:t>ЦЕНОВОЕ ПРЕДЛОЖЕНИЕ</w:t>
      </w:r>
    </w:p>
    <w:p w:rsidR="00B2572B" w:rsidRPr="005474D1" w:rsidRDefault="00B2572B" w:rsidP="00B46D58">
      <w:pPr>
        <w:widowControl w:val="0"/>
        <w:spacing w:after="120"/>
        <w:ind w:firstLine="567"/>
        <w:jc w:val="center"/>
        <w:rPr>
          <w:rFonts w:ascii="GHEA Grapalat" w:hAnsi="GHEA Grapalat"/>
        </w:rPr>
      </w:pPr>
    </w:p>
    <w:p w:rsidR="005744FC" w:rsidRPr="005474D1" w:rsidRDefault="00B2572B" w:rsidP="00B46D58">
      <w:pPr>
        <w:widowControl w:val="0"/>
        <w:spacing w:after="160"/>
        <w:ind w:firstLine="567"/>
        <w:jc w:val="both"/>
        <w:rPr>
          <w:rFonts w:ascii="GHEA Grapalat" w:hAnsi="GHEA Grapalat"/>
          <w:sz w:val="20"/>
          <w:szCs w:val="20"/>
        </w:rPr>
      </w:pPr>
      <w:r w:rsidRPr="005474D1">
        <w:rPr>
          <w:rFonts w:ascii="GHEA Grapalat" w:hAnsi="GHEA Grapalat"/>
          <w:spacing w:val="-6"/>
          <w:sz w:val="20"/>
          <w:szCs w:val="20"/>
        </w:rPr>
        <w:t>Рассмотрев</w:t>
      </w:r>
      <w:r w:rsidR="00B10C2A" w:rsidRPr="005474D1">
        <w:rPr>
          <w:rFonts w:ascii="GHEA Grapalat" w:hAnsi="GHEA Grapalat"/>
          <w:spacing w:val="-6"/>
          <w:sz w:val="20"/>
          <w:szCs w:val="20"/>
        </w:rPr>
        <w:t xml:space="preserve"> приглашение на запросе катировок </w:t>
      </w:r>
      <w:r w:rsidRPr="005474D1">
        <w:rPr>
          <w:rFonts w:ascii="GHEA Grapalat" w:hAnsi="GHEA Grapalat"/>
          <w:spacing w:val="-6"/>
          <w:sz w:val="20"/>
          <w:szCs w:val="20"/>
        </w:rPr>
        <w:t xml:space="preserve"> под кодом </w:t>
      </w:r>
      <w:r w:rsidR="00B10C2A" w:rsidRPr="005474D1">
        <w:rPr>
          <w:rFonts w:ascii="GHEA Grapalat" w:hAnsi="GHEA Grapalat"/>
          <w:b/>
          <w:sz w:val="20"/>
          <w:szCs w:val="20"/>
          <w:lang w:eastAsia="en-US" w:bidi="ar-SA"/>
        </w:rPr>
        <w:t>А</w:t>
      </w:r>
      <w:r w:rsidR="00B10C2A" w:rsidRPr="005474D1">
        <w:rPr>
          <w:rFonts w:ascii="GHEA Grapalat" w:hAnsi="GHEA Grapalat"/>
          <w:b/>
          <w:sz w:val="20"/>
          <w:szCs w:val="20"/>
          <w:lang w:val="en-US" w:eastAsia="en-US" w:bidi="ar-SA"/>
        </w:rPr>
        <w:t>M</w:t>
      </w:r>
      <w:r w:rsidR="00424BB0" w:rsidRPr="005474D1">
        <w:rPr>
          <w:rFonts w:ascii="GHEA Grapalat" w:hAnsi="GHEA Grapalat"/>
          <w:b/>
          <w:sz w:val="20"/>
          <w:szCs w:val="20"/>
          <w:lang w:eastAsia="en-US" w:bidi="ar-SA"/>
        </w:rPr>
        <w:t>M</w:t>
      </w:r>
      <w:r w:rsidR="00B10C2A" w:rsidRPr="005474D1">
        <w:rPr>
          <w:rFonts w:ascii="GHEA Grapalat" w:hAnsi="GHEA Grapalat"/>
          <w:b/>
          <w:sz w:val="20"/>
          <w:szCs w:val="20"/>
          <w:lang w:val="en-US" w:eastAsia="en-US" w:bidi="ar-SA"/>
        </w:rPr>
        <w:t>HMD</w:t>
      </w:r>
      <w:r w:rsidR="00B10C2A" w:rsidRPr="005474D1">
        <w:rPr>
          <w:rFonts w:ascii="GHEA Grapalat" w:hAnsi="GHEA Grapalat"/>
          <w:b/>
          <w:sz w:val="20"/>
          <w:szCs w:val="20"/>
          <w:lang w:eastAsia="en-US" w:bidi="ar-SA"/>
        </w:rPr>
        <w:t>-</w:t>
      </w:r>
      <w:r w:rsidR="00B10C2A" w:rsidRPr="005474D1">
        <w:rPr>
          <w:rFonts w:ascii="GHEA Grapalat" w:hAnsi="GHEA Grapalat"/>
          <w:b/>
          <w:sz w:val="20"/>
          <w:szCs w:val="20"/>
          <w:lang w:val="en-AU" w:eastAsia="en-US" w:bidi="ar-SA"/>
        </w:rPr>
        <w:t>GHAPDZB</w:t>
      </w:r>
      <w:r w:rsidR="00B10C2A" w:rsidRPr="005474D1">
        <w:rPr>
          <w:rFonts w:ascii="GHEA Grapalat" w:hAnsi="GHEA Grapalat"/>
          <w:b/>
          <w:sz w:val="20"/>
          <w:szCs w:val="20"/>
          <w:lang w:eastAsia="en-US" w:bidi="ar-SA"/>
        </w:rPr>
        <w:t>-19/02</w:t>
      </w:r>
    </w:p>
    <w:p w:rsidR="005646FC" w:rsidRPr="005474D1" w:rsidRDefault="005744FC" w:rsidP="00B46D58">
      <w:pPr>
        <w:widowControl w:val="0"/>
        <w:jc w:val="both"/>
        <w:rPr>
          <w:rFonts w:ascii="GHEA Grapalat" w:hAnsi="GHEA Grapalat"/>
          <w:sz w:val="20"/>
          <w:szCs w:val="20"/>
        </w:rPr>
      </w:pPr>
      <w:r w:rsidRPr="005474D1">
        <w:rPr>
          <w:rFonts w:ascii="GHEA Grapalat" w:hAnsi="GHEA Grapalat"/>
          <w:sz w:val="20"/>
          <w:szCs w:val="20"/>
        </w:rPr>
        <w:t xml:space="preserve">в </w:t>
      </w:r>
      <w:r w:rsidR="00B2572B" w:rsidRPr="005474D1">
        <w:rPr>
          <w:rFonts w:ascii="GHEA Grapalat" w:hAnsi="GHEA Grapalat"/>
          <w:sz w:val="20"/>
          <w:szCs w:val="20"/>
        </w:rPr>
        <w:t>том числе проект заключаемого договора</w:t>
      </w:r>
      <w:r w:rsidRPr="005474D1">
        <w:rPr>
          <w:rFonts w:ascii="GHEA Grapalat" w:hAnsi="GHEA Grapalat"/>
          <w:sz w:val="20"/>
          <w:szCs w:val="20"/>
        </w:rPr>
        <w:t xml:space="preserve"> </w:t>
      </w:r>
      <w:r w:rsidR="00B2572B" w:rsidRPr="005474D1">
        <w:rPr>
          <w:rFonts w:ascii="GHEA Grapalat" w:hAnsi="GHEA Grapalat"/>
          <w:sz w:val="20"/>
          <w:szCs w:val="20"/>
        </w:rPr>
        <w:t>___</w:t>
      </w:r>
      <w:r w:rsidRPr="005474D1">
        <w:rPr>
          <w:rFonts w:ascii="GHEA Grapalat" w:hAnsi="GHEA Grapalat"/>
          <w:sz w:val="20"/>
          <w:szCs w:val="20"/>
        </w:rPr>
        <w:t>________________________</w:t>
      </w:r>
      <w:r w:rsidR="00B2572B" w:rsidRPr="005474D1">
        <w:rPr>
          <w:rFonts w:ascii="GHEA Grapalat" w:hAnsi="GHEA Grapalat"/>
          <w:sz w:val="20"/>
          <w:szCs w:val="20"/>
        </w:rPr>
        <w:t>____</w:t>
      </w:r>
      <w:r w:rsidR="00191D27" w:rsidRPr="005474D1">
        <w:rPr>
          <w:rFonts w:ascii="GHEA Grapalat" w:hAnsi="GHEA Grapalat"/>
          <w:sz w:val="20"/>
          <w:szCs w:val="20"/>
        </w:rPr>
        <w:t>___</w:t>
      </w:r>
    </w:p>
    <w:p w:rsidR="005646FC" w:rsidRPr="005474D1" w:rsidRDefault="005646FC" w:rsidP="00B46D58">
      <w:pPr>
        <w:widowControl w:val="0"/>
        <w:spacing w:after="160"/>
        <w:ind w:left="6237"/>
        <w:jc w:val="both"/>
        <w:rPr>
          <w:rFonts w:ascii="GHEA Grapalat" w:hAnsi="GHEA Grapalat"/>
          <w:sz w:val="20"/>
          <w:szCs w:val="20"/>
          <w:vertAlign w:val="superscript"/>
        </w:rPr>
      </w:pPr>
      <w:r w:rsidRPr="005474D1">
        <w:rPr>
          <w:rFonts w:ascii="GHEA Grapalat" w:hAnsi="GHEA Grapalat"/>
          <w:sz w:val="20"/>
          <w:szCs w:val="20"/>
          <w:vertAlign w:val="superscript"/>
        </w:rPr>
        <w:t>наименование участника</w:t>
      </w:r>
    </w:p>
    <w:p w:rsidR="00B2572B" w:rsidRPr="005474D1" w:rsidRDefault="00B2572B" w:rsidP="00B46D58">
      <w:pPr>
        <w:widowControl w:val="0"/>
        <w:spacing w:after="160"/>
        <w:jc w:val="both"/>
        <w:rPr>
          <w:rFonts w:ascii="GHEA Grapalat" w:hAnsi="GHEA Grapalat"/>
        </w:rPr>
      </w:pPr>
      <w:r w:rsidRPr="005474D1">
        <w:rPr>
          <w:rFonts w:ascii="GHEA Grapalat" w:hAnsi="GHEA Grapalat"/>
          <w:sz w:val="20"/>
          <w:szCs w:val="20"/>
        </w:rPr>
        <w:t>предлагает</w:t>
      </w:r>
      <w:r w:rsidR="005646FC" w:rsidRPr="005474D1">
        <w:rPr>
          <w:rFonts w:ascii="GHEA Grapalat" w:hAnsi="GHEA Grapalat"/>
          <w:sz w:val="20"/>
          <w:szCs w:val="20"/>
        </w:rPr>
        <w:t xml:space="preserve"> </w:t>
      </w:r>
      <w:r w:rsidRPr="005474D1">
        <w:rPr>
          <w:rFonts w:ascii="GHEA Grapalat" w:hAnsi="GHEA Grapalat"/>
          <w:sz w:val="20"/>
          <w:szCs w:val="20"/>
        </w:rPr>
        <w:t>выполнить договор по нижеуказанным общим ценам</w:t>
      </w:r>
      <w:r w:rsidRPr="005474D1">
        <w:rPr>
          <w:rFonts w:ascii="GHEA Grapalat" w:hAnsi="GHEA Grapalat"/>
        </w:rPr>
        <w:t>:</w:t>
      </w:r>
    </w:p>
    <w:p w:rsidR="00B2572B" w:rsidRPr="005474D1" w:rsidRDefault="005646FC" w:rsidP="00B46D58">
      <w:pPr>
        <w:widowControl w:val="0"/>
        <w:spacing w:after="160"/>
        <w:jc w:val="right"/>
        <w:rPr>
          <w:rFonts w:ascii="GHEA Grapalat" w:hAnsi="GHEA Grapalat"/>
          <w:sz w:val="20"/>
          <w:szCs w:val="20"/>
        </w:rPr>
      </w:pPr>
      <w:r w:rsidRPr="005474D1">
        <w:rPr>
          <w:rFonts w:ascii="GHEA Grapalat" w:hAnsi="GHEA Grapalat"/>
          <w:sz w:val="20"/>
          <w:szCs w:val="20"/>
        </w:rPr>
        <w:t>д</w:t>
      </w:r>
      <w:r w:rsidR="00B2572B" w:rsidRPr="005474D1">
        <w:rPr>
          <w:rFonts w:ascii="GHEA Grapalat" w:hAnsi="GHEA Grapalat"/>
          <w:sz w:val="20"/>
          <w:szCs w:val="20"/>
        </w:rPr>
        <w:t>рамов РА</w:t>
      </w:r>
    </w:p>
    <w:tbl>
      <w:tblPr>
        <w:tblW w:w="9969"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368"/>
        <w:gridCol w:w="1559"/>
        <w:gridCol w:w="1843"/>
        <w:gridCol w:w="1418"/>
        <w:gridCol w:w="1617"/>
        <w:gridCol w:w="2164"/>
      </w:tblGrid>
      <w:tr w:rsidR="00BD50E7" w:rsidRPr="005474D1" w:rsidTr="00E15766">
        <w:trPr>
          <w:trHeight w:val="916"/>
          <w:jc w:val="center"/>
        </w:trPr>
        <w:tc>
          <w:tcPr>
            <w:tcW w:w="1368" w:type="dxa"/>
            <w:tcBorders>
              <w:top w:val="single" w:sz="4" w:space="0" w:color="auto"/>
              <w:left w:val="single" w:sz="4" w:space="0" w:color="auto"/>
              <w:right w:val="single" w:sz="4" w:space="0" w:color="auto"/>
            </w:tcBorders>
            <w:vAlign w:val="center"/>
          </w:tcPr>
          <w:p w:rsidR="00BD50E7" w:rsidRPr="005474D1" w:rsidRDefault="00BD50E7" w:rsidP="00B46D58">
            <w:pPr>
              <w:widowControl w:val="0"/>
              <w:jc w:val="center"/>
              <w:rPr>
                <w:rFonts w:ascii="GHEA Grapalat" w:hAnsi="GHEA Grapalat"/>
                <w:b/>
                <w:bCs/>
                <w:sz w:val="20"/>
                <w:szCs w:val="20"/>
                <w:lang w:val="en-US"/>
              </w:rPr>
            </w:pPr>
            <w:r w:rsidRPr="005474D1">
              <w:rPr>
                <w:rFonts w:ascii="GHEA Grapalat" w:hAnsi="GHEA Grapalat"/>
                <w:b/>
                <w:sz w:val="20"/>
                <w:szCs w:val="20"/>
              </w:rPr>
              <w:t>Номера лотов</w:t>
            </w:r>
          </w:p>
        </w:tc>
        <w:tc>
          <w:tcPr>
            <w:tcW w:w="1559" w:type="dxa"/>
            <w:tcBorders>
              <w:top w:val="single" w:sz="4" w:space="0" w:color="auto"/>
              <w:left w:val="single" w:sz="4" w:space="0" w:color="auto"/>
              <w:right w:val="single" w:sz="4" w:space="0" w:color="auto"/>
            </w:tcBorders>
            <w:vAlign w:val="center"/>
          </w:tcPr>
          <w:p w:rsidR="00BD50E7" w:rsidRPr="005474D1" w:rsidRDefault="00BD50E7" w:rsidP="00B46D58">
            <w:pPr>
              <w:widowControl w:val="0"/>
              <w:jc w:val="center"/>
              <w:rPr>
                <w:rFonts w:ascii="GHEA Grapalat" w:hAnsi="GHEA Grapalat"/>
                <w:b/>
                <w:bCs/>
                <w:sz w:val="20"/>
                <w:szCs w:val="20"/>
              </w:rPr>
            </w:pPr>
            <w:r w:rsidRPr="005474D1">
              <w:rPr>
                <w:rFonts w:ascii="GHEA Grapalat" w:hAnsi="GHEA Grapalat"/>
                <w:b/>
                <w:sz w:val="20"/>
                <w:szCs w:val="20"/>
              </w:rPr>
              <w:t>Наименование</w:t>
            </w:r>
            <w:r w:rsidRPr="005474D1">
              <w:rPr>
                <w:rFonts w:ascii="Courier New" w:hAnsi="Courier New" w:cs="Courier New"/>
                <w:b/>
                <w:sz w:val="20"/>
                <w:szCs w:val="20"/>
              </w:rPr>
              <w:t> </w:t>
            </w:r>
            <w:r w:rsidRPr="005474D1">
              <w:rPr>
                <w:rFonts w:ascii="GHEA Grapalat" w:hAnsi="GHEA Grapalat" w:cs="GHEA Grapalat"/>
                <w:b/>
                <w:sz w:val="20"/>
                <w:szCs w:val="20"/>
              </w:rPr>
              <w:t>товара</w:t>
            </w:r>
          </w:p>
        </w:tc>
        <w:tc>
          <w:tcPr>
            <w:tcW w:w="1843" w:type="dxa"/>
            <w:tcBorders>
              <w:top w:val="single" w:sz="4" w:space="0" w:color="auto"/>
              <w:left w:val="single" w:sz="4" w:space="0" w:color="auto"/>
              <w:right w:val="single" w:sz="4" w:space="0" w:color="auto"/>
            </w:tcBorders>
            <w:vAlign w:val="center"/>
          </w:tcPr>
          <w:p w:rsidR="00BD50E7" w:rsidRPr="005474D1" w:rsidRDefault="00306C33" w:rsidP="00B46D58">
            <w:pPr>
              <w:widowControl w:val="0"/>
              <w:jc w:val="center"/>
              <w:rPr>
                <w:rFonts w:ascii="GHEA Grapalat" w:hAnsi="GHEA Grapalat"/>
                <w:b/>
                <w:bCs/>
                <w:sz w:val="20"/>
                <w:szCs w:val="20"/>
              </w:rPr>
            </w:pPr>
            <w:r w:rsidRPr="005474D1">
              <w:rPr>
                <w:rFonts w:ascii="GHEA Grapalat" w:hAnsi="GHEA Grapalat"/>
                <w:b/>
                <w:sz w:val="20"/>
                <w:szCs w:val="20"/>
              </w:rPr>
              <w:t xml:space="preserve">Себестоимость </w:t>
            </w:r>
            <w:r w:rsidR="00BD50E7" w:rsidRPr="005474D1">
              <w:rPr>
                <w:rFonts w:ascii="GHEA Grapalat" w:hAnsi="GHEA Grapalat"/>
                <w:b/>
                <w:sz w:val="20"/>
                <w:szCs w:val="20"/>
              </w:rPr>
              <w:t>/прописью и цифрами/</w:t>
            </w:r>
          </w:p>
        </w:tc>
        <w:tc>
          <w:tcPr>
            <w:tcW w:w="1418" w:type="dxa"/>
            <w:tcBorders>
              <w:top w:val="single" w:sz="4" w:space="0" w:color="auto"/>
              <w:left w:val="single" w:sz="4" w:space="0" w:color="auto"/>
              <w:right w:val="single" w:sz="4" w:space="0" w:color="auto"/>
            </w:tcBorders>
            <w:vAlign w:val="center"/>
          </w:tcPr>
          <w:p w:rsidR="00BD50E7" w:rsidRPr="005474D1" w:rsidRDefault="00306C33" w:rsidP="00B46D58">
            <w:pPr>
              <w:widowControl w:val="0"/>
              <w:jc w:val="center"/>
              <w:rPr>
                <w:rFonts w:ascii="GHEA Grapalat" w:hAnsi="GHEA Grapalat"/>
                <w:b/>
                <w:bCs/>
                <w:sz w:val="20"/>
                <w:szCs w:val="20"/>
              </w:rPr>
            </w:pPr>
            <w:r w:rsidRPr="005474D1">
              <w:rPr>
                <w:rFonts w:ascii="GHEA Grapalat" w:hAnsi="GHEA Grapalat"/>
                <w:b/>
                <w:bCs/>
                <w:sz w:val="20"/>
                <w:szCs w:val="20"/>
              </w:rPr>
              <w:t>Прибыль</w:t>
            </w:r>
          </w:p>
          <w:p w:rsidR="00306C33" w:rsidRPr="005474D1" w:rsidRDefault="00306C33" w:rsidP="00B46D58">
            <w:pPr>
              <w:widowControl w:val="0"/>
              <w:jc w:val="center"/>
              <w:rPr>
                <w:rFonts w:ascii="GHEA Grapalat" w:hAnsi="GHEA Grapalat"/>
                <w:b/>
                <w:bCs/>
                <w:sz w:val="20"/>
                <w:szCs w:val="20"/>
              </w:rPr>
            </w:pPr>
            <w:r w:rsidRPr="005474D1">
              <w:rPr>
                <w:rFonts w:ascii="GHEA Grapalat" w:hAnsi="GHEA Grapalat"/>
                <w:b/>
                <w:sz w:val="20"/>
                <w:szCs w:val="20"/>
              </w:rPr>
              <w:t>/прописью и цифрами/</w:t>
            </w:r>
          </w:p>
        </w:tc>
        <w:tc>
          <w:tcPr>
            <w:tcW w:w="1617" w:type="dxa"/>
            <w:tcBorders>
              <w:top w:val="single" w:sz="4" w:space="0" w:color="auto"/>
              <w:left w:val="single" w:sz="4" w:space="0" w:color="auto"/>
              <w:right w:val="single" w:sz="4" w:space="0" w:color="auto"/>
            </w:tcBorders>
            <w:vAlign w:val="center"/>
          </w:tcPr>
          <w:p w:rsidR="00E15766" w:rsidRPr="005474D1" w:rsidRDefault="00BD50E7" w:rsidP="00B46D58">
            <w:pPr>
              <w:widowControl w:val="0"/>
              <w:jc w:val="center"/>
              <w:rPr>
                <w:rFonts w:ascii="GHEA Grapalat" w:hAnsi="GHEA Grapalat"/>
                <w:b/>
                <w:sz w:val="20"/>
                <w:szCs w:val="20"/>
                <w:lang w:val="en-US"/>
              </w:rPr>
            </w:pPr>
            <w:r w:rsidRPr="005474D1">
              <w:rPr>
                <w:rFonts w:ascii="GHEA Grapalat" w:hAnsi="GHEA Grapalat"/>
                <w:b/>
                <w:sz w:val="20"/>
                <w:szCs w:val="20"/>
              </w:rPr>
              <w:t>НДС</w:t>
            </w:r>
            <w:r w:rsidRPr="005474D1">
              <w:rPr>
                <w:rStyle w:val="FootnoteReference"/>
                <w:rFonts w:ascii="GHEA Grapalat" w:hAnsi="GHEA Grapalat"/>
                <w:b/>
                <w:sz w:val="20"/>
                <w:szCs w:val="20"/>
              </w:rPr>
              <w:footnoteReference w:customMarkFollows="1" w:id="9"/>
              <w:t>**</w:t>
            </w:r>
          </w:p>
          <w:p w:rsidR="00BD50E7" w:rsidRPr="005474D1" w:rsidRDefault="00BD50E7" w:rsidP="00B46D58">
            <w:pPr>
              <w:widowControl w:val="0"/>
              <w:jc w:val="center"/>
              <w:rPr>
                <w:rFonts w:ascii="GHEA Grapalat" w:hAnsi="GHEA Grapalat"/>
                <w:b/>
                <w:bCs/>
                <w:sz w:val="20"/>
                <w:szCs w:val="20"/>
              </w:rPr>
            </w:pPr>
            <w:r w:rsidRPr="005474D1">
              <w:rPr>
                <w:rFonts w:ascii="GHEA Grapalat" w:hAnsi="GHEA Grapalat"/>
                <w:b/>
                <w:sz w:val="20"/>
                <w:szCs w:val="20"/>
              </w:rPr>
              <w:t>/прописью и цифрами/</w:t>
            </w:r>
          </w:p>
        </w:tc>
        <w:tc>
          <w:tcPr>
            <w:tcW w:w="2164" w:type="dxa"/>
            <w:tcBorders>
              <w:top w:val="single" w:sz="4" w:space="0" w:color="auto"/>
              <w:left w:val="single" w:sz="4" w:space="0" w:color="auto"/>
              <w:right w:val="single" w:sz="4" w:space="0" w:color="auto"/>
            </w:tcBorders>
            <w:vAlign w:val="center"/>
          </w:tcPr>
          <w:p w:rsidR="00BD50E7" w:rsidRPr="005474D1" w:rsidRDefault="00BD50E7" w:rsidP="00B46D58">
            <w:pPr>
              <w:widowControl w:val="0"/>
              <w:jc w:val="center"/>
              <w:rPr>
                <w:rFonts w:ascii="GHEA Grapalat" w:hAnsi="GHEA Grapalat"/>
                <w:b/>
                <w:bCs/>
                <w:sz w:val="20"/>
                <w:szCs w:val="20"/>
              </w:rPr>
            </w:pPr>
            <w:r w:rsidRPr="005474D1">
              <w:rPr>
                <w:rFonts w:ascii="GHEA Grapalat" w:hAnsi="GHEA Grapalat"/>
                <w:b/>
                <w:sz w:val="20"/>
                <w:szCs w:val="20"/>
              </w:rPr>
              <w:t>Общая цена</w:t>
            </w:r>
          </w:p>
          <w:p w:rsidR="00BD50E7" w:rsidRPr="005474D1" w:rsidRDefault="00BD50E7" w:rsidP="00B46D58">
            <w:pPr>
              <w:widowControl w:val="0"/>
              <w:jc w:val="center"/>
              <w:rPr>
                <w:rFonts w:ascii="GHEA Grapalat" w:hAnsi="GHEA Grapalat"/>
                <w:b/>
                <w:bCs/>
                <w:sz w:val="20"/>
                <w:szCs w:val="20"/>
              </w:rPr>
            </w:pPr>
            <w:r w:rsidRPr="005474D1">
              <w:rPr>
                <w:rFonts w:ascii="GHEA Grapalat" w:hAnsi="GHEA Grapalat"/>
                <w:b/>
                <w:sz w:val="20"/>
                <w:szCs w:val="20"/>
              </w:rPr>
              <w:t>/прописью и цифрами/</w:t>
            </w:r>
          </w:p>
        </w:tc>
      </w:tr>
      <w:tr w:rsidR="001D5785" w:rsidRPr="005474D1" w:rsidTr="00E15766">
        <w:trPr>
          <w:jc w:val="center"/>
        </w:trPr>
        <w:tc>
          <w:tcPr>
            <w:tcW w:w="1368" w:type="dxa"/>
            <w:tcBorders>
              <w:top w:val="single" w:sz="4" w:space="0" w:color="auto"/>
              <w:left w:val="single" w:sz="4" w:space="0" w:color="auto"/>
              <w:bottom w:val="single" w:sz="4" w:space="0" w:color="auto"/>
              <w:right w:val="single" w:sz="4" w:space="0" w:color="auto"/>
            </w:tcBorders>
            <w:shd w:val="clear" w:color="auto" w:fill="99CCFF"/>
            <w:vAlign w:val="center"/>
          </w:tcPr>
          <w:p w:rsidR="00BD50E7" w:rsidRPr="005474D1" w:rsidRDefault="00BD50E7" w:rsidP="00B46D58">
            <w:pPr>
              <w:widowControl w:val="0"/>
              <w:jc w:val="center"/>
              <w:rPr>
                <w:rFonts w:ascii="GHEA Grapalat" w:hAnsi="GHEA Grapalat"/>
                <w:b/>
                <w:i/>
                <w:sz w:val="20"/>
                <w:szCs w:val="20"/>
              </w:rPr>
            </w:pPr>
            <w:r w:rsidRPr="005474D1">
              <w:rPr>
                <w:rFonts w:ascii="GHEA Grapalat" w:hAnsi="GHEA Grapalat"/>
                <w:b/>
                <w:i/>
                <w:sz w:val="20"/>
                <w:szCs w:val="20"/>
              </w:rPr>
              <w:t>1</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rsidR="00BD50E7" w:rsidRPr="005474D1" w:rsidRDefault="00BD50E7" w:rsidP="00B46D58">
            <w:pPr>
              <w:widowControl w:val="0"/>
              <w:jc w:val="center"/>
              <w:rPr>
                <w:rFonts w:ascii="GHEA Grapalat" w:hAnsi="GHEA Grapalat"/>
                <w:b/>
                <w:i/>
                <w:sz w:val="20"/>
                <w:szCs w:val="20"/>
              </w:rPr>
            </w:pPr>
            <w:r w:rsidRPr="005474D1">
              <w:rPr>
                <w:rFonts w:ascii="GHEA Grapalat" w:hAnsi="GHEA Grapalat"/>
                <w:b/>
                <w:i/>
                <w:sz w:val="20"/>
                <w:szCs w:val="20"/>
              </w:rPr>
              <w:t>2</w:t>
            </w:r>
          </w:p>
        </w:tc>
        <w:tc>
          <w:tcPr>
            <w:tcW w:w="1843" w:type="dxa"/>
            <w:tcBorders>
              <w:top w:val="single" w:sz="4" w:space="0" w:color="auto"/>
              <w:left w:val="single" w:sz="4" w:space="0" w:color="auto"/>
              <w:bottom w:val="single" w:sz="4" w:space="0" w:color="auto"/>
              <w:right w:val="single" w:sz="4" w:space="0" w:color="auto"/>
            </w:tcBorders>
            <w:shd w:val="clear" w:color="auto" w:fill="99CCFF"/>
          </w:tcPr>
          <w:p w:rsidR="00BD50E7" w:rsidRPr="005474D1" w:rsidRDefault="00BD50E7" w:rsidP="00B46D58">
            <w:pPr>
              <w:widowControl w:val="0"/>
              <w:jc w:val="center"/>
              <w:rPr>
                <w:rFonts w:ascii="GHEA Grapalat" w:hAnsi="GHEA Grapalat"/>
                <w:i/>
                <w:sz w:val="20"/>
                <w:szCs w:val="20"/>
              </w:rPr>
            </w:pPr>
            <w:r w:rsidRPr="005474D1">
              <w:rPr>
                <w:rFonts w:ascii="GHEA Grapalat" w:hAnsi="GHEA Grapalat"/>
                <w:b/>
                <w:i/>
                <w:sz w:val="20"/>
                <w:szCs w:val="20"/>
              </w:rPr>
              <w:t>3</w:t>
            </w:r>
          </w:p>
        </w:tc>
        <w:tc>
          <w:tcPr>
            <w:tcW w:w="1418" w:type="dxa"/>
            <w:tcBorders>
              <w:top w:val="single" w:sz="4" w:space="0" w:color="auto"/>
              <w:left w:val="single" w:sz="4" w:space="0" w:color="auto"/>
              <w:bottom w:val="single" w:sz="4" w:space="0" w:color="auto"/>
              <w:right w:val="single" w:sz="4" w:space="0" w:color="auto"/>
            </w:tcBorders>
            <w:shd w:val="clear" w:color="auto" w:fill="99CCFF"/>
          </w:tcPr>
          <w:p w:rsidR="00BD50E7" w:rsidRPr="005474D1" w:rsidRDefault="00BD50E7" w:rsidP="00BD50E7">
            <w:pPr>
              <w:widowControl w:val="0"/>
              <w:jc w:val="center"/>
              <w:rPr>
                <w:rFonts w:ascii="GHEA Grapalat" w:hAnsi="GHEA Grapalat"/>
                <w:i/>
                <w:sz w:val="20"/>
                <w:szCs w:val="20"/>
              </w:rPr>
            </w:pPr>
            <w:r w:rsidRPr="005474D1">
              <w:rPr>
                <w:rFonts w:ascii="GHEA Grapalat" w:hAnsi="GHEA Grapalat"/>
                <w:i/>
                <w:sz w:val="20"/>
                <w:szCs w:val="20"/>
              </w:rPr>
              <w:t>4</w:t>
            </w:r>
          </w:p>
        </w:tc>
        <w:tc>
          <w:tcPr>
            <w:tcW w:w="1617" w:type="dxa"/>
            <w:tcBorders>
              <w:top w:val="single" w:sz="4" w:space="0" w:color="auto"/>
              <w:left w:val="single" w:sz="4" w:space="0" w:color="auto"/>
              <w:bottom w:val="single" w:sz="4" w:space="0" w:color="auto"/>
              <w:right w:val="single" w:sz="4" w:space="0" w:color="auto"/>
            </w:tcBorders>
            <w:shd w:val="clear" w:color="auto" w:fill="99CCFF"/>
          </w:tcPr>
          <w:p w:rsidR="00BD50E7" w:rsidRPr="005474D1" w:rsidRDefault="00BD50E7" w:rsidP="00B46D58">
            <w:pPr>
              <w:widowControl w:val="0"/>
              <w:jc w:val="center"/>
              <w:rPr>
                <w:rFonts w:ascii="GHEA Grapalat" w:hAnsi="GHEA Grapalat"/>
                <w:i/>
                <w:sz w:val="20"/>
                <w:szCs w:val="20"/>
              </w:rPr>
            </w:pPr>
            <w:r w:rsidRPr="005474D1">
              <w:rPr>
                <w:rFonts w:ascii="GHEA Grapalat" w:hAnsi="GHEA Grapalat"/>
                <w:b/>
                <w:i/>
                <w:sz w:val="20"/>
                <w:szCs w:val="20"/>
              </w:rPr>
              <w:t>5</w:t>
            </w:r>
          </w:p>
        </w:tc>
        <w:tc>
          <w:tcPr>
            <w:tcW w:w="2164" w:type="dxa"/>
            <w:tcBorders>
              <w:top w:val="single" w:sz="4" w:space="0" w:color="auto"/>
              <w:left w:val="single" w:sz="4" w:space="0" w:color="auto"/>
              <w:bottom w:val="single" w:sz="4" w:space="0" w:color="auto"/>
              <w:right w:val="single" w:sz="4" w:space="0" w:color="auto"/>
            </w:tcBorders>
            <w:shd w:val="clear" w:color="auto" w:fill="99CCFF"/>
          </w:tcPr>
          <w:p w:rsidR="00BD50E7" w:rsidRPr="005474D1" w:rsidRDefault="00BD50E7" w:rsidP="00B46D58">
            <w:pPr>
              <w:widowControl w:val="0"/>
              <w:jc w:val="center"/>
              <w:rPr>
                <w:rFonts w:ascii="GHEA Grapalat" w:hAnsi="GHEA Grapalat"/>
                <w:i/>
                <w:sz w:val="20"/>
                <w:szCs w:val="20"/>
              </w:rPr>
            </w:pPr>
            <w:r w:rsidRPr="005474D1">
              <w:rPr>
                <w:rFonts w:ascii="GHEA Grapalat" w:hAnsi="GHEA Grapalat"/>
                <w:b/>
                <w:i/>
                <w:sz w:val="20"/>
                <w:szCs w:val="20"/>
              </w:rPr>
              <w:t>6=3+4+5</w:t>
            </w:r>
          </w:p>
        </w:tc>
      </w:tr>
      <w:tr w:rsidR="00BD50E7" w:rsidRPr="005474D1" w:rsidTr="00E15766">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BD50E7" w:rsidRPr="005474D1" w:rsidRDefault="00BD50E7" w:rsidP="00B46D58">
            <w:pPr>
              <w:widowControl w:val="0"/>
              <w:jc w:val="center"/>
              <w:rPr>
                <w:rFonts w:ascii="GHEA Grapalat" w:hAnsi="GHEA Grapalat"/>
                <w:b/>
                <w:bCs/>
                <w:sz w:val="18"/>
                <w:szCs w:val="18"/>
              </w:rPr>
            </w:pPr>
            <w:r w:rsidRPr="005474D1">
              <w:rPr>
                <w:rFonts w:ascii="GHEA Grapalat" w:hAnsi="GHEA Grapalat"/>
                <w:b/>
                <w:sz w:val="18"/>
                <w:szCs w:val="18"/>
              </w:rPr>
              <w:t>1</w:t>
            </w:r>
          </w:p>
        </w:tc>
        <w:tc>
          <w:tcPr>
            <w:tcW w:w="1559" w:type="dxa"/>
            <w:tcBorders>
              <w:top w:val="single" w:sz="4" w:space="0" w:color="auto"/>
              <w:left w:val="single" w:sz="4" w:space="0" w:color="auto"/>
              <w:bottom w:val="single" w:sz="4" w:space="0" w:color="auto"/>
              <w:right w:val="single" w:sz="4" w:space="0" w:color="auto"/>
            </w:tcBorders>
            <w:vAlign w:val="center"/>
          </w:tcPr>
          <w:p w:rsidR="00BD50E7" w:rsidRPr="005474D1" w:rsidRDefault="00BD50E7" w:rsidP="00B46D58">
            <w:pPr>
              <w:widowControl w:val="0"/>
              <w:rPr>
                <w:rFonts w:ascii="GHEA Grapalat" w:hAnsi="GHEA Grapalat"/>
                <w:sz w:val="20"/>
                <w:szCs w:val="20"/>
              </w:rPr>
            </w:pPr>
            <w:r w:rsidRPr="005474D1">
              <w:rPr>
                <w:rFonts w:ascii="GHEA Grapalat" w:hAnsi="GHEA Grapalat"/>
                <w:sz w:val="20"/>
                <w:szCs w:val="20"/>
                <w:u w:val="single"/>
                <w:vertAlign w:val="subscript"/>
              </w:rPr>
              <w:t>"Наименование лота предмета закупки № 1"</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BD50E7" w:rsidRPr="005474D1" w:rsidRDefault="00BD50E7" w:rsidP="00B46D58">
            <w:pPr>
              <w:widowControl w:val="0"/>
              <w:jc w:val="center"/>
              <w:rPr>
                <w:rFonts w:ascii="GHEA Grapalat" w:hAnsi="GHEA Grapalat"/>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BD50E7" w:rsidRPr="005474D1" w:rsidRDefault="00BD50E7"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tcPr>
          <w:p w:rsidR="00BD50E7" w:rsidRPr="005474D1" w:rsidRDefault="00BD50E7" w:rsidP="00B46D58">
            <w:pPr>
              <w:widowControl w:val="0"/>
              <w:jc w:val="center"/>
              <w:rPr>
                <w:rFonts w:ascii="GHEA Grapalat" w:hAnsi="GHEA Grapalat"/>
                <w:sz w:val="20"/>
                <w:szCs w:val="20"/>
              </w:rPr>
            </w:pPr>
          </w:p>
        </w:tc>
        <w:tc>
          <w:tcPr>
            <w:tcW w:w="2164" w:type="dxa"/>
            <w:tcBorders>
              <w:top w:val="single" w:sz="4" w:space="0" w:color="auto"/>
              <w:left w:val="single" w:sz="4" w:space="0" w:color="auto"/>
              <w:bottom w:val="single" w:sz="4" w:space="0" w:color="auto"/>
              <w:right w:val="single" w:sz="4" w:space="0" w:color="auto"/>
            </w:tcBorders>
            <w:shd w:val="clear" w:color="auto" w:fill="auto"/>
          </w:tcPr>
          <w:p w:rsidR="00BD50E7" w:rsidRPr="005474D1" w:rsidRDefault="00BD50E7" w:rsidP="00B46D58">
            <w:pPr>
              <w:widowControl w:val="0"/>
              <w:jc w:val="center"/>
              <w:rPr>
                <w:rFonts w:ascii="GHEA Grapalat" w:hAnsi="GHEA Grapalat"/>
                <w:sz w:val="20"/>
                <w:szCs w:val="20"/>
              </w:rPr>
            </w:pPr>
          </w:p>
        </w:tc>
      </w:tr>
      <w:tr w:rsidR="00BD50E7" w:rsidRPr="005474D1" w:rsidTr="00E15766">
        <w:trPr>
          <w:trHeight w:val="521"/>
          <w:jc w:val="center"/>
        </w:trPr>
        <w:tc>
          <w:tcPr>
            <w:tcW w:w="1368" w:type="dxa"/>
            <w:tcBorders>
              <w:top w:val="single" w:sz="4" w:space="0" w:color="auto"/>
              <w:left w:val="single" w:sz="4" w:space="0" w:color="auto"/>
              <w:bottom w:val="single" w:sz="4" w:space="0" w:color="auto"/>
              <w:right w:val="single" w:sz="4" w:space="0" w:color="auto"/>
            </w:tcBorders>
            <w:vAlign w:val="center"/>
          </w:tcPr>
          <w:p w:rsidR="00BD50E7" w:rsidRPr="005474D1" w:rsidRDefault="00BD50E7" w:rsidP="00B46D58">
            <w:pPr>
              <w:widowControl w:val="0"/>
              <w:jc w:val="center"/>
              <w:rPr>
                <w:rFonts w:ascii="GHEA Grapalat" w:hAnsi="GHEA Grapalat"/>
                <w:b/>
                <w:bCs/>
                <w:sz w:val="18"/>
                <w:szCs w:val="18"/>
              </w:rPr>
            </w:pPr>
            <w:r w:rsidRPr="005474D1">
              <w:rPr>
                <w:rFonts w:ascii="GHEA Grapalat" w:hAnsi="GHEA Grapalat"/>
                <w:b/>
                <w:sz w:val="18"/>
                <w:szCs w:val="18"/>
              </w:rPr>
              <w:t>2</w:t>
            </w:r>
          </w:p>
        </w:tc>
        <w:tc>
          <w:tcPr>
            <w:tcW w:w="1559" w:type="dxa"/>
            <w:tcBorders>
              <w:top w:val="single" w:sz="4" w:space="0" w:color="auto"/>
              <w:left w:val="single" w:sz="4" w:space="0" w:color="auto"/>
              <w:bottom w:val="single" w:sz="4" w:space="0" w:color="auto"/>
              <w:right w:val="single" w:sz="4" w:space="0" w:color="auto"/>
            </w:tcBorders>
            <w:vAlign w:val="center"/>
          </w:tcPr>
          <w:p w:rsidR="00BD50E7" w:rsidRPr="005474D1" w:rsidRDefault="00BD50E7" w:rsidP="00B46D58">
            <w:pPr>
              <w:widowControl w:val="0"/>
              <w:rPr>
                <w:rFonts w:ascii="GHEA Grapalat" w:hAnsi="GHEA Grapalat"/>
                <w:sz w:val="20"/>
                <w:szCs w:val="20"/>
              </w:rPr>
            </w:pPr>
            <w:r w:rsidRPr="005474D1">
              <w:rPr>
                <w:rFonts w:ascii="GHEA Grapalat" w:hAnsi="GHEA Grapalat"/>
                <w:sz w:val="20"/>
                <w:szCs w:val="20"/>
                <w:u w:val="single"/>
                <w:vertAlign w:val="subscript"/>
              </w:rPr>
              <w:t>"Наименование лота предмета закупки № 2"</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BD50E7" w:rsidRPr="005474D1" w:rsidRDefault="00BD50E7" w:rsidP="00B46D58">
            <w:pPr>
              <w:widowControl w:val="0"/>
              <w:jc w:val="center"/>
              <w:rPr>
                <w:rFonts w:ascii="GHEA Grapalat" w:hAnsi="GHEA Grapalat"/>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BD50E7" w:rsidRPr="005474D1" w:rsidRDefault="00BD50E7"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tcPr>
          <w:p w:rsidR="00BD50E7" w:rsidRPr="005474D1" w:rsidRDefault="00BD50E7" w:rsidP="00B46D58">
            <w:pPr>
              <w:widowControl w:val="0"/>
              <w:jc w:val="center"/>
              <w:rPr>
                <w:rFonts w:ascii="GHEA Grapalat" w:hAnsi="GHEA Grapalat"/>
                <w:sz w:val="20"/>
                <w:szCs w:val="20"/>
              </w:rPr>
            </w:pPr>
          </w:p>
        </w:tc>
        <w:tc>
          <w:tcPr>
            <w:tcW w:w="2164" w:type="dxa"/>
            <w:tcBorders>
              <w:top w:val="single" w:sz="4" w:space="0" w:color="auto"/>
              <w:left w:val="single" w:sz="4" w:space="0" w:color="auto"/>
              <w:bottom w:val="single" w:sz="4" w:space="0" w:color="auto"/>
              <w:right w:val="single" w:sz="4" w:space="0" w:color="auto"/>
            </w:tcBorders>
            <w:shd w:val="clear" w:color="auto" w:fill="auto"/>
          </w:tcPr>
          <w:p w:rsidR="00BD50E7" w:rsidRPr="005474D1" w:rsidRDefault="00BD50E7" w:rsidP="00B46D58">
            <w:pPr>
              <w:widowControl w:val="0"/>
              <w:rPr>
                <w:rFonts w:ascii="GHEA Grapalat" w:hAnsi="GHEA Grapalat"/>
                <w:sz w:val="20"/>
                <w:szCs w:val="20"/>
              </w:rPr>
            </w:pPr>
          </w:p>
        </w:tc>
      </w:tr>
      <w:tr w:rsidR="00BD50E7" w:rsidRPr="005474D1" w:rsidTr="00E15766">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BD50E7" w:rsidRPr="005474D1" w:rsidRDefault="00BD50E7" w:rsidP="00B46D58">
            <w:pPr>
              <w:widowControl w:val="0"/>
              <w:jc w:val="center"/>
              <w:rPr>
                <w:rFonts w:ascii="GHEA Grapalat" w:hAnsi="GHEA Grapalat"/>
                <w:b/>
                <w:bCs/>
                <w:sz w:val="18"/>
                <w:szCs w:val="18"/>
              </w:rPr>
            </w:pPr>
            <w:r w:rsidRPr="005474D1">
              <w:rPr>
                <w:rFonts w:ascii="GHEA Grapalat" w:hAnsi="GHEA Grapalat"/>
                <w:b/>
                <w:sz w:val="18"/>
                <w:szCs w:val="18"/>
              </w:rPr>
              <w:t>3</w:t>
            </w:r>
          </w:p>
        </w:tc>
        <w:tc>
          <w:tcPr>
            <w:tcW w:w="1559" w:type="dxa"/>
            <w:tcBorders>
              <w:top w:val="single" w:sz="4" w:space="0" w:color="auto"/>
              <w:left w:val="single" w:sz="4" w:space="0" w:color="auto"/>
              <w:bottom w:val="single" w:sz="4" w:space="0" w:color="auto"/>
              <w:right w:val="single" w:sz="4" w:space="0" w:color="auto"/>
            </w:tcBorders>
            <w:vAlign w:val="center"/>
          </w:tcPr>
          <w:p w:rsidR="00BD50E7" w:rsidRPr="005474D1" w:rsidRDefault="00BD50E7" w:rsidP="00B46D58">
            <w:pPr>
              <w:widowControl w:val="0"/>
              <w:rPr>
                <w:rFonts w:ascii="GHEA Grapalat" w:hAnsi="GHEA Grapalat"/>
                <w:sz w:val="20"/>
                <w:szCs w:val="20"/>
              </w:rPr>
            </w:pPr>
            <w:r w:rsidRPr="005474D1">
              <w:rPr>
                <w:rFonts w:ascii="GHEA Grapalat" w:hAnsi="GHEA Grapalat"/>
                <w:sz w:val="20"/>
                <w:szCs w:val="20"/>
                <w:u w:val="single"/>
                <w:vertAlign w:val="subscript"/>
              </w:rPr>
              <w:t>"Наименование лота предмета закупки № 3"</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BD50E7" w:rsidRPr="005474D1" w:rsidRDefault="00BD50E7" w:rsidP="00B46D58">
            <w:pPr>
              <w:widowControl w:val="0"/>
              <w:jc w:val="center"/>
              <w:rPr>
                <w:rFonts w:ascii="GHEA Grapalat" w:hAnsi="GHEA Grapalat"/>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BD50E7" w:rsidRPr="005474D1" w:rsidRDefault="00BD50E7"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tcPr>
          <w:p w:rsidR="00BD50E7" w:rsidRPr="005474D1" w:rsidRDefault="00BD50E7" w:rsidP="00B46D58">
            <w:pPr>
              <w:widowControl w:val="0"/>
              <w:jc w:val="center"/>
              <w:rPr>
                <w:rFonts w:ascii="GHEA Grapalat" w:hAnsi="GHEA Grapalat"/>
                <w:sz w:val="20"/>
                <w:szCs w:val="20"/>
              </w:rPr>
            </w:pPr>
          </w:p>
        </w:tc>
        <w:tc>
          <w:tcPr>
            <w:tcW w:w="2164" w:type="dxa"/>
            <w:tcBorders>
              <w:top w:val="single" w:sz="4" w:space="0" w:color="auto"/>
              <w:left w:val="single" w:sz="4" w:space="0" w:color="auto"/>
              <w:bottom w:val="single" w:sz="4" w:space="0" w:color="auto"/>
              <w:right w:val="single" w:sz="4" w:space="0" w:color="auto"/>
            </w:tcBorders>
            <w:shd w:val="clear" w:color="auto" w:fill="auto"/>
          </w:tcPr>
          <w:p w:rsidR="00BD50E7" w:rsidRPr="005474D1" w:rsidRDefault="00BD50E7" w:rsidP="00B46D58">
            <w:pPr>
              <w:widowControl w:val="0"/>
              <w:jc w:val="center"/>
              <w:rPr>
                <w:rFonts w:ascii="GHEA Grapalat" w:hAnsi="GHEA Grapalat"/>
                <w:sz w:val="20"/>
                <w:szCs w:val="20"/>
              </w:rPr>
            </w:pPr>
          </w:p>
        </w:tc>
      </w:tr>
      <w:tr w:rsidR="00BD50E7" w:rsidRPr="005474D1" w:rsidTr="00E15766">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BD50E7" w:rsidRPr="005474D1" w:rsidRDefault="00BD50E7" w:rsidP="00B46D58">
            <w:pPr>
              <w:widowControl w:val="0"/>
              <w:jc w:val="center"/>
              <w:rPr>
                <w:rFonts w:ascii="GHEA Grapalat" w:hAnsi="GHEA Grapalat"/>
                <w:b/>
                <w:bCs/>
                <w:sz w:val="18"/>
                <w:szCs w:val="18"/>
              </w:rPr>
            </w:pPr>
            <w:r w:rsidRPr="005474D1">
              <w:rPr>
                <w:rFonts w:ascii="GHEA Grapalat" w:hAnsi="GHEA Grapalat"/>
                <w:b/>
                <w:sz w:val="18"/>
                <w:szCs w:val="18"/>
              </w:rPr>
              <w:t>…</w:t>
            </w:r>
          </w:p>
        </w:tc>
        <w:tc>
          <w:tcPr>
            <w:tcW w:w="1559" w:type="dxa"/>
            <w:tcBorders>
              <w:top w:val="single" w:sz="4" w:space="0" w:color="auto"/>
              <w:left w:val="single" w:sz="4" w:space="0" w:color="auto"/>
              <w:bottom w:val="single" w:sz="4" w:space="0" w:color="auto"/>
              <w:right w:val="single" w:sz="4" w:space="0" w:color="auto"/>
            </w:tcBorders>
            <w:vAlign w:val="center"/>
          </w:tcPr>
          <w:p w:rsidR="00BD50E7" w:rsidRPr="005474D1" w:rsidRDefault="00BD50E7" w:rsidP="00B46D58">
            <w:pPr>
              <w:widowControl w:val="0"/>
              <w:rPr>
                <w:rFonts w:ascii="GHEA Grapalat" w:hAnsi="GHEA Grapalat"/>
                <w:sz w:val="20"/>
                <w:szCs w:val="20"/>
              </w:rPr>
            </w:pPr>
            <w:r w:rsidRPr="005474D1">
              <w:rPr>
                <w:rFonts w:ascii="GHEA Grapalat" w:hAnsi="GHEA Grapalat"/>
                <w:sz w:val="20"/>
                <w:szCs w:val="20"/>
              </w:rPr>
              <w:t>...</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BD50E7" w:rsidRPr="005474D1" w:rsidRDefault="00BD50E7" w:rsidP="00B46D58">
            <w:pPr>
              <w:widowControl w:val="0"/>
              <w:jc w:val="center"/>
              <w:rPr>
                <w:rFonts w:ascii="GHEA Grapalat" w:hAnsi="GHEA Grapalat"/>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BD50E7" w:rsidRPr="005474D1" w:rsidRDefault="00BD50E7"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tcPr>
          <w:p w:rsidR="00BD50E7" w:rsidRPr="005474D1" w:rsidRDefault="00BD50E7" w:rsidP="00B46D58">
            <w:pPr>
              <w:widowControl w:val="0"/>
              <w:jc w:val="center"/>
              <w:rPr>
                <w:rFonts w:ascii="GHEA Grapalat" w:hAnsi="GHEA Grapalat"/>
                <w:sz w:val="20"/>
                <w:szCs w:val="20"/>
              </w:rPr>
            </w:pPr>
          </w:p>
        </w:tc>
        <w:tc>
          <w:tcPr>
            <w:tcW w:w="2164" w:type="dxa"/>
            <w:tcBorders>
              <w:top w:val="single" w:sz="4" w:space="0" w:color="auto"/>
              <w:left w:val="single" w:sz="4" w:space="0" w:color="auto"/>
              <w:bottom w:val="single" w:sz="4" w:space="0" w:color="auto"/>
              <w:right w:val="single" w:sz="4" w:space="0" w:color="auto"/>
            </w:tcBorders>
            <w:shd w:val="clear" w:color="auto" w:fill="auto"/>
          </w:tcPr>
          <w:p w:rsidR="00BD50E7" w:rsidRPr="005474D1" w:rsidRDefault="00BD50E7" w:rsidP="00B46D58">
            <w:pPr>
              <w:widowControl w:val="0"/>
              <w:jc w:val="center"/>
              <w:rPr>
                <w:rFonts w:ascii="GHEA Grapalat" w:hAnsi="GHEA Grapalat"/>
                <w:sz w:val="20"/>
                <w:szCs w:val="20"/>
              </w:rPr>
            </w:pPr>
          </w:p>
        </w:tc>
      </w:tr>
      <w:tr w:rsidR="00BD50E7" w:rsidRPr="005474D1" w:rsidTr="00E15766">
        <w:trPr>
          <w:trHeight w:val="270"/>
          <w:jc w:val="center"/>
        </w:trPr>
        <w:tc>
          <w:tcPr>
            <w:tcW w:w="1368" w:type="dxa"/>
            <w:tcBorders>
              <w:top w:val="single" w:sz="4" w:space="0" w:color="auto"/>
              <w:left w:val="single" w:sz="4" w:space="0" w:color="auto"/>
              <w:bottom w:val="single" w:sz="4" w:space="0" w:color="auto"/>
              <w:right w:val="single" w:sz="4" w:space="0" w:color="auto"/>
            </w:tcBorders>
            <w:vAlign w:val="center"/>
          </w:tcPr>
          <w:p w:rsidR="00BD50E7" w:rsidRPr="005474D1" w:rsidRDefault="00424BB0" w:rsidP="00F10789">
            <w:pPr>
              <w:widowControl w:val="0"/>
              <w:jc w:val="center"/>
              <w:rPr>
                <w:rFonts w:ascii="GHEA Grapalat" w:hAnsi="GHEA Grapalat"/>
                <w:b/>
                <w:bCs/>
                <w:sz w:val="18"/>
                <w:szCs w:val="18"/>
              </w:rPr>
            </w:pPr>
            <w:r w:rsidRPr="005474D1">
              <w:rPr>
                <w:rFonts w:ascii="GHEA Grapalat" w:hAnsi="GHEA Grapalat"/>
                <w:b/>
                <w:sz w:val="18"/>
                <w:szCs w:val="18"/>
              </w:rPr>
              <w:t>17</w:t>
            </w:r>
          </w:p>
        </w:tc>
        <w:tc>
          <w:tcPr>
            <w:tcW w:w="1559" w:type="dxa"/>
            <w:tcBorders>
              <w:top w:val="single" w:sz="4" w:space="0" w:color="auto"/>
              <w:left w:val="single" w:sz="4" w:space="0" w:color="auto"/>
              <w:bottom w:val="single" w:sz="4" w:space="0" w:color="auto"/>
              <w:right w:val="single" w:sz="4" w:space="0" w:color="auto"/>
            </w:tcBorders>
            <w:vAlign w:val="center"/>
          </w:tcPr>
          <w:p w:rsidR="00BD50E7" w:rsidRPr="005474D1" w:rsidRDefault="00BD50E7" w:rsidP="00B46D58">
            <w:pPr>
              <w:widowControl w:val="0"/>
              <w:rPr>
                <w:rFonts w:ascii="GHEA Grapalat" w:hAnsi="GHEA Grapalat"/>
                <w:sz w:val="20"/>
                <w:szCs w:val="20"/>
              </w:rPr>
            </w:pPr>
            <w:r w:rsidRPr="005474D1">
              <w:rPr>
                <w:rFonts w:ascii="GHEA Grapalat" w:hAnsi="GHEA Grapalat"/>
                <w:sz w:val="20"/>
                <w:szCs w:val="20"/>
              </w:rPr>
              <w:t>...</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BD50E7" w:rsidRPr="005474D1" w:rsidRDefault="00BD50E7" w:rsidP="00B46D58">
            <w:pPr>
              <w:widowControl w:val="0"/>
              <w:jc w:val="center"/>
              <w:rPr>
                <w:rFonts w:ascii="GHEA Grapalat" w:hAnsi="GHEA Grapalat"/>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BD50E7" w:rsidRPr="005474D1" w:rsidRDefault="00BD50E7"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BD50E7" w:rsidRPr="005474D1" w:rsidRDefault="00BD50E7" w:rsidP="00B46D58">
            <w:pPr>
              <w:widowControl w:val="0"/>
              <w:jc w:val="center"/>
              <w:rPr>
                <w:rFonts w:ascii="GHEA Grapalat" w:hAnsi="GHEA Grapalat"/>
                <w:sz w:val="20"/>
                <w:szCs w:val="20"/>
              </w:rPr>
            </w:pPr>
          </w:p>
        </w:tc>
        <w:tc>
          <w:tcPr>
            <w:tcW w:w="2164" w:type="dxa"/>
            <w:tcBorders>
              <w:top w:val="single" w:sz="4" w:space="0" w:color="auto"/>
              <w:left w:val="single" w:sz="4" w:space="0" w:color="auto"/>
              <w:bottom w:val="single" w:sz="4" w:space="0" w:color="auto"/>
              <w:right w:val="single" w:sz="4" w:space="0" w:color="auto"/>
            </w:tcBorders>
            <w:shd w:val="clear" w:color="auto" w:fill="auto"/>
            <w:vAlign w:val="center"/>
          </w:tcPr>
          <w:p w:rsidR="00BD50E7" w:rsidRPr="005474D1" w:rsidRDefault="00BD50E7" w:rsidP="00B46D58">
            <w:pPr>
              <w:widowControl w:val="0"/>
              <w:jc w:val="center"/>
              <w:rPr>
                <w:rFonts w:ascii="GHEA Grapalat" w:hAnsi="GHEA Grapalat"/>
                <w:sz w:val="20"/>
                <w:szCs w:val="20"/>
              </w:rPr>
            </w:pPr>
          </w:p>
        </w:tc>
      </w:tr>
    </w:tbl>
    <w:p w:rsidR="00374F4A" w:rsidRPr="005474D1" w:rsidRDefault="00374F4A" w:rsidP="00B46D58">
      <w:pPr>
        <w:widowControl w:val="0"/>
        <w:tabs>
          <w:tab w:val="left" w:pos="6804"/>
        </w:tabs>
        <w:jc w:val="center"/>
        <w:rPr>
          <w:rFonts w:ascii="GHEA Grapalat" w:hAnsi="GHEA Grapalat"/>
        </w:rPr>
      </w:pPr>
      <w:r w:rsidRPr="005474D1">
        <w:rPr>
          <w:rFonts w:ascii="GHEA Grapalat" w:hAnsi="GHEA Grapalat"/>
        </w:rPr>
        <w:t>_________________________________________________</w:t>
      </w:r>
      <w:r w:rsidRPr="005474D1">
        <w:rPr>
          <w:rFonts w:ascii="GHEA Grapalat" w:hAnsi="GHEA Grapalat"/>
        </w:rPr>
        <w:tab/>
        <w:t>_________________</w:t>
      </w:r>
    </w:p>
    <w:p w:rsidR="00374F4A" w:rsidRPr="005474D1" w:rsidRDefault="00374F4A" w:rsidP="00B46D58">
      <w:pPr>
        <w:widowControl w:val="0"/>
        <w:tabs>
          <w:tab w:val="left" w:pos="7513"/>
        </w:tabs>
        <w:spacing w:after="160"/>
        <w:ind w:left="709"/>
        <w:jc w:val="both"/>
        <w:rPr>
          <w:rFonts w:ascii="GHEA Grapalat" w:hAnsi="GHEA Grapalat" w:cs="Arial"/>
          <w:sz w:val="16"/>
        </w:rPr>
      </w:pPr>
      <w:r w:rsidRPr="005474D1">
        <w:rPr>
          <w:rFonts w:ascii="GHEA Grapalat" w:hAnsi="GHEA Grapalat"/>
          <w:sz w:val="16"/>
        </w:rPr>
        <w:t>наименование участника (должность, имя, фамилия руководителя</w:t>
      </w:r>
      <w:r w:rsidR="00335DAA" w:rsidRPr="005474D1">
        <w:rPr>
          <w:rFonts w:ascii="GHEA Grapalat" w:hAnsi="GHEA Grapalat"/>
          <w:sz w:val="16"/>
        </w:rPr>
        <w:t>)</w:t>
      </w:r>
      <w:r w:rsidRPr="005474D1">
        <w:rPr>
          <w:rFonts w:ascii="GHEA Grapalat" w:hAnsi="GHEA Grapalat"/>
          <w:sz w:val="16"/>
        </w:rPr>
        <w:tab/>
        <w:t>подпись</w:t>
      </w:r>
    </w:p>
    <w:p w:rsidR="00DC619D" w:rsidRPr="005474D1" w:rsidRDefault="00DC619D" w:rsidP="00B46D58">
      <w:pPr>
        <w:widowControl w:val="0"/>
        <w:spacing w:after="160"/>
        <w:jc w:val="both"/>
        <w:rPr>
          <w:rFonts w:ascii="GHEA Grapalat" w:hAnsi="GHEA Grapalat"/>
          <w:lang w:val="es-ES"/>
        </w:rPr>
      </w:pPr>
    </w:p>
    <w:p w:rsidR="00B2572B" w:rsidRPr="005474D1" w:rsidRDefault="00B2572B" w:rsidP="00B46D58">
      <w:pPr>
        <w:widowControl w:val="0"/>
        <w:spacing w:after="160"/>
        <w:jc w:val="right"/>
        <w:rPr>
          <w:rFonts w:ascii="GHEA Grapalat" w:hAnsi="GHEA Grapalat"/>
          <w:sz w:val="16"/>
          <w:szCs w:val="16"/>
        </w:rPr>
      </w:pPr>
      <w:r w:rsidRPr="005474D1">
        <w:rPr>
          <w:rFonts w:ascii="GHEA Grapalat" w:hAnsi="GHEA Grapalat"/>
          <w:sz w:val="16"/>
          <w:szCs w:val="16"/>
        </w:rPr>
        <w:t>М. П.</w:t>
      </w:r>
    </w:p>
    <w:p w:rsidR="00B217BB" w:rsidRPr="005474D1" w:rsidRDefault="00B217BB" w:rsidP="00B46D58">
      <w:pPr>
        <w:rPr>
          <w:rFonts w:ascii="GHEA Grapalat" w:hAnsi="GHEA Grapalat"/>
          <w:b/>
        </w:rPr>
      </w:pPr>
      <w:r w:rsidRPr="005474D1">
        <w:rPr>
          <w:rFonts w:ascii="GHEA Grapalat" w:hAnsi="GHEA Grapalat"/>
          <w:b/>
        </w:rPr>
        <w:br w:type="page"/>
      </w:r>
    </w:p>
    <w:p w:rsidR="003D2FE2" w:rsidRPr="005474D1" w:rsidRDefault="003D2FE2" w:rsidP="008A7430">
      <w:pPr>
        <w:widowControl w:val="0"/>
        <w:jc w:val="right"/>
        <w:rPr>
          <w:rFonts w:ascii="GHEA Grapalat" w:hAnsi="GHEA Grapalat" w:cs="GHEA Grapalat"/>
          <w:i/>
          <w:sz w:val="20"/>
          <w:szCs w:val="20"/>
        </w:rPr>
      </w:pPr>
      <w:r w:rsidRPr="005474D1">
        <w:rPr>
          <w:rFonts w:ascii="GHEA Grapalat" w:hAnsi="GHEA Grapalat"/>
          <w:i/>
          <w:sz w:val="20"/>
          <w:szCs w:val="20"/>
        </w:rPr>
        <w:lastRenderedPageBreak/>
        <w:t>Приложение № 4.1</w:t>
      </w:r>
    </w:p>
    <w:p w:rsidR="00D46A54" w:rsidRPr="005474D1" w:rsidRDefault="003D2FE2" w:rsidP="008A7430">
      <w:pPr>
        <w:widowControl w:val="0"/>
        <w:ind w:firstLine="567"/>
        <w:jc w:val="right"/>
        <w:rPr>
          <w:rFonts w:ascii="GHEA Grapalat" w:hAnsi="GHEA Grapalat"/>
          <w:sz w:val="20"/>
          <w:szCs w:val="20"/>
        </w:rPr>
      </w:pPr>
      <w:r w:rsidRPr="005474D1">
        <w:rPr>
          <w:rFonts w:ascii="GHEA Grapalat" w:hAnsi="GHEA Grapalat"/>
          <w:i/>
          <w:sz w:val="20"/>
          <w:szCs w:val="20"/>
        </w:rPr>
        <w:t xml:space="preserve">к Приглашению </w:t>
      </w:r>
      <w:r w:rsidR="00E15766" w:rsidRPr="005474D1">
        <w:rPr>
          <w:rFonts w:ascii="GHEA Grapalat" w:hAnsi="GHEA Grapalat"/>
          <w:i/>
          <w:sz w:val="20"/>
          <w:szCs w:val="20"/>
        </w:rPr>
        <w:t xml:space="preserve"> </w:t>
      </w:r>
      <w:r w:rsidRPr="005474D1">
        <w:rPr>
          <w:rFonts w:ascii="GHEA Grapalat" w:hAnsi="GHEA Grapalat"/>
          <w:i/>
          <w:sz w:val="20"/>
          <w:szCs w:val="20"/>
        </w:rPr>
        <w:t xml:space="preserve"> </w:t>
      </w:r>
      <w:r w:rsidR="00D46A54" w:rsidRPr="005474D1">
        <w:rPr>
          <w:rFonts w:ascii="GHEA Grapalat" w:hAnsi="GHEA Grapalat"/>
          <w:i/>
          <w:sz w:val="20"/>
          <w:szCs w:val="20"/>
        </w:rPr>
        <w:t xml:space="preserve">запросе катировок </w:t>
      </w:r>
      <w:r w:rsidRPr="005474D1">
        <w:rPr>
          <w:rFonts w:ascii="GHEA Grapalat" w:hAnsi="GHEA Grapalat" w:cs="GHEA Grapalat"/>
          <w:i/>
          <w:sz w:val="20"/>
          <w:szCs w:val="20"/>
        </w:rPr>
        <w:br/>
      </w:r>
      <w:r w:rsidRPr="005474D1">
        <w:rPr>
          <w:rFonts w:ascii="GHEA Grapalat" w:hAnsi="GHEA Grapalat"/>
          <w:i/>
          <w:sz w:val="20"/>
          <w:szCs w:val="20"/>
        </w:rPr>
        <w:t xml:space="preserve">под кодом </w:t>
      </w:r>
      <w:r w:rsidR="00D46A54" w:rsidRPr="005474D1">
        <w:rPr>
          <w:rFonts w:ascii="GHEA Grapalat" w:hAnsi="GHEA Grapalat"/>
          <w:b/>
          <w:sz w:val="20"/>
          <w:szCs w:val="20"/>
          <w:lang w:eastAsia="en-US" w:bidi="ar-SA"/>
        </w:rPr>
        <w:t>А</w:t>
      </w:r>
      <w:r w:rsidR="00F10789" w:rsidRPr="005474D1">
        <w:rPr>
          <w:rFonts w:ascii="GHEA Grapalat" w:hAnsi="GHEA Grapalat"/>
          <w:b/>
          <w:sz w:val="20"/>
          <w:szCs w:val="20"/>
          <w:lang w:val="en-US" w:eastAsia="en-US" w:bidi="ar-SA"/>
        </w:rPr>
        <w:t>M</w:t>
      </w:r>
      <w:r w:rsidR="00424BB0" w:rsidRPr="005474D1">
        <w:rPr>
          <w:rFonts w:ascii="GHEA Grapalat" w:hAnsi="GHEA Grapalat"/>
          <w:b/>
          <w:sz w:val="20"/>
          <w:szCs w:val="20"/>
          <w:lang w:eastAsia="en-US" w:bidi="ar-SA"/>
        </w:rPr>
        <w:t>M</w:t>
      </w:r>
      <w:r w:rsidR="00D46A54" w:rsidRPr="005474D1">
        <w:rPr>
          <w:rFonts w:ascii="GHEA Grapalat" w:hAnsi="GHEA Grapalat"/>
          <w:b/>
          <w:sz w:val="20"/>
          <w:szCs w:val="20"/>
          <w:lang w:val="en-US" w:eastAsia="en-US" w:bidi="ar-SA"/>
        </w:rPr>
        <w:t>HMD</w:t>
      </w:r>
      <w:r w:rsidR="00D46A54" w:rsidRPr="005474D1">
        <w:rPr>
          <w:rFonts w:ascii="GHEA Grapalat" w:hAnsi="GHEA Grapalat"/>
          <w:b/>
          <w:sz w:val="20"/>
          <w:szCs w:val="20"/>
          <w:lang w:eastAsia="en-US" w:bidi="ar-SA"/>
        </w:rPr>
        <w:t>-</w:t>
      </w:r>
      <w:r w:rsidR="00D46A54" w:rsidRPr="005474D1">
        <w:rPr>
          <w:rFonts w:ascii="GHEA Grapalat" w:hAnsi="GHEA Grapalat"/>
          <w:b/>
          <w:sz w:val="20"/>
          <w:szCs w:val="20"/>
          <w:lang w:val="en-AU" w:eastAsia="en-US" w:bidi="ar-SA"/>
        </w:rPr>
        <w:t>GHAPDZB</w:t>
      </w:r>
      <w:r w:rsidR="00D46A54" w:rsidRPr="005474D1">
        <w:rPr>
          <w:rFonts w:ascii="GHEA Grapalat" w:hAnsi="GHEA Grapalat"/>
          <w:b/>
          <w:sz w:val="20"/>
          <w:szCs w:val="20"/>
          <w:lang w:eastAsia="en-US" w:bidi="ar-SA"/>
        </w:rPr>
        <w:t>-19/02</w:t>
      </w:r>
    </w:p>
    <w:p w:rsidR="003D2FE2" w:rsidRPr="005474D1" w:rsidRDefault="003D2FE2" w:rsidP="003D2FE2">
      <w:pPr>
        <w:widowControl w:val="0"/>
        <w:spacing w:after="160"/>
        <w:jc w:val="right"/>
        <w:rPr>
          <w:rFonts w:ascii="GHEA Grapalat" w:hAnsi="GHEA Grapalat" w:cs="GHEA Grapalat"/>
          <w:i/>
          <w:sz w:val="22"/>
          <w:szCs w:val="22"/>
        </w:rPr>
      </w:pPr>
    </w:p>
    <w:p w:rsidR="003D2FE2" w:rsidRPr="005474D1" w:rsidRDefault="003D2FE2" w:rsidP="003D2FE2">
      <w:pPr>
        <w:widowControl w:val="0"/>
        <w:spacing w:after="160"/>
        <w:jc w:val="center"/>
        <w:rPr>
          <w:rFonts w:ascii="GHEA Grapalat" w:hAnsi="GHEA Grapalat"/>
          <w:b/>
          <w:sz w:val="22"/>
          <w:szCs w:val="22"/>
        </w:rPr>
      </w:pPr>
    </w:p>
    <w:p w:rsidR="003D2FE2" w:rsidRPr="005474D1" w:rsidRDefault="003D2FE2" w:rsidP="008A7430">
      <w:pPr>
        <w:widowControl w:val="0"/>
        <w:jc w:val="center"/>
        <w:rPr>
          <w:rFonts w:ascii="GHEA Grapalat" w:hAnsi="GHEA Grapalat" w:cs="GHEA Grapalat"/>
          <w:b/>
          <w:sz w:val="20"/>
          <w:szCs w:val="20"/>
        </w:rPr>
      </w:pPr>
      <w:r w:rsidRPr="005474D1">
        <w:rPr>
          <w:rFonts w:ascii="GHEA Grapalat" w:hAnsi="GHEA Grapalat"/>
          <w:b/>
          <w:sz w:val="20"/>
          <w:szCs w:val="20"/>
        </w:rPr>
        <w:t xml:space="preserve">СОГЛАШЕНИЕ О НЕУСТОЙКЕ </w:t>
      </w:r>
    </w:p>
    <w:p w:rsidR="003D2FE2" w:rsidRPr="005474D1" w:rsidRDefault="003D2FE2" w:rsidP="008A7430">
      <w:pPr>
        <w:widowControl w:val="0"/>
        <w:jc w:val="center"/>
        <w:rPr>
          <w:rFonts w:ascii="GHEA Grapalat" w:hAnsi="GHEA Grapalat" w:cs="GHEA Grapalat"/>
          <w:b/>
          <w:sz w:val="20"/>
          <w:szCs w:val="20"/>
        </w:rPr>
      </w:pPr>
      <w:r w:rsidRPr="005474D1">
        <w:rPr>
          <w:rFonts w:ascii="GHEA Grapalat" w:hAnsi="GHEA Grapalat"/>
          <w:b/>
          <w:sz w:val="20"/>
          <w:szCs w:val="20"/>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B932B8" w:rsidRPr="005474D1" w:rsidTr="00B932B8">
        <w:tc>
          <w:tcPr>
            <w:tcW w:w="4786" w:type="dxa"/>
          </w:tcPr>
          <w:p w:rsidR="008A7430" w:rsidRPr="005474D1" w:rsidRDefault="008A7430" w:rsidP="00B932B8">
            <w:pPr>
              <w:widowControl w:val="0"/>
              <w:spacing w:after="160"/>
              <w:rPr>
                <w:rFonts w:ascii="GHEA Grapalat" w:hAnsi="GHEA Grapalat"/>
                <w:i/>
                <w:sz w:val="18"/>
                <w:szCs w:val="18"/>
                <w:lang w:eastAsia="en-US" w:bidi="ar-SA"/>
              </w:rPr>
            </w:pPr>
          </w:p>
          <w:p w:rsidR="00424BB0" w:rsidRPr="005474D1" w:rsidRDefault="00D46A54" w:rsidP="00B932B8">
            <w:pPr>
              <w:widowControl w:val="0"/>
              <w:spacing w:after="160"/>
              <w:rPr>
                <w:rFonts w:ascii="GHEA Grapalat" w:hAnsi="GHEA Grapalat"/>
                <w:i/>
                <w:sz w:val="18"/>
                <w:szCs w:val="18"/>
                <w:lang w:eastAsia="en-US" w:bidi="ar-SA"/>
              </w:rPr>
            </w:pPr>
            <w:r w:rsidRPr="005474D1">
              <w:rPr>
                <w:rFonts w:ascii="GHEA Grapalat" w:hAnsi="GHEA Grapalat"/>
                <w:i/>
                <w:sz w:val="18"/>
                <w:szCs w:val="18"/>
                <w:lang w:eastAsia="en-US" w:bidi="ar-SA"/>
              </w:rPr>
              <w:t xml:space="preserve">Средняя школа  </w:t>
            </w:r>
            <w:r w:rsidR="00424BB0" w:rsidRPr="005474D1">
              <w:rPr>
                <w:rFonts w:ascii="GHEA Grapalat" w:hAnsi="GHEA Grapalat"/>
                <w:i/>
                <w:sz w:val="18"/>
                <w:szCs w:val="18"/>
                <w:lang w:eastAsia="en-US" w:bidi="ar-SA"/>
              </w:rPr>
              <w:t>Мргавана</w:t>
            </w:r>
            <w:r w:rsidR="00CE7392" w:rsidRPr="005474D1">
              <w:rPr>
                <w:rFonts w:ascii="GHEA Grapalat" w:hAnsi="GHEA Grapalat"/>
                <w:i/>
                <w:sz w:val="18"/>
                <w:szCs w:val="18"/>
                <w:lang w:eastAsia="en-US" w:bidi="ar-SA"/>
              </w:rPr>
              <w:t xml:space="preserve">» ГНКО </w:t>
            </w:r>
          </w:p>
          <w:p w:rsidR="003D2FE2" w:rsidRPr="005474D1" w:rsidRDefault="00CE7392" w:rsidP="00B932B8">
            <w:pPr>
              <w:widowControl w:val="0"/>
              <w:spacing w:after="160"/>
              <w:rPr>
                <w:rFonts w:ascii="GHEA Grapalat" w:hAnsi="GHEA Grapalat" w:cs="GHEA Grapalat"/>
                <w:b/>
                <w:sz w:val="18"/>
                <w:szCs w:val="18"/>
              </w:rPr>
            </w:pPr>
            <w:r w:rsidRPr="005474D1">
              <w:rPr>
                <w:rFonts w:ascii="GHEA Grapalat" w:hAnsi="GHEA Grapalat"/>
                <w:i/>
                <w:sz w:val="18"/>
                <w:szCs w:val="18"/>
                <w:lang w:eastAsia="en-US" w:bidi="ar-SA"/>
              </w:rPr>
              <w:t>Араратского область</w:t>
            </w:r>
            <w:r w:rsidR="00D46A54" w:rsidRPr="005474D1">
              <w:rPr>
                <w:rFonts w:ascii="GHEA Grapalat" w:hAnsi="GHEA Grapalat"/>
                <w:i/>
                <w:sz w:val="18"/>
                <w:szCs w:val="18"/>
                <w:lang w:eastAsia="en-US" w:bidi="ar-SA"/>
              </w:rPr>
              <w:t>,  РА</w:t>
            </w:r>
            <w:r w:rsidR="00D46A54" w:rsidRPr="005474D1">
              <w:rPr>
                <w:rFonts w:ascii="GHEA Grapalat" w:hAnsi="GHEA Grapalat"/>
                <w:i/>
                <w:sz w:val="18"/>
                <w:szCs w:val="18"/>
              </w:rPr>
              <w:t>,</w:t>
            </w:r>
          </w:p>
        </w:tc>
        <w:tc>
          <w:tcPr>
            <w:tcW w:w="4500" w:type="dxa"/>
          </w:tcPr>
          <w:p w:rsidR="008A7430" w:rsidRPr="005474D1" w:rsidRDefault="008A7430" w:rsidP="00B932B8">
            <w:pPr>
              <w:widowControl w:val="0"/>
              <w:spacing w:after="160"/>
              <w:jc w:val="right"/>
              <w:rPr>
                <w:rFonts w:ascii="GHEA Grapalat" w:hAnsi="GHEA Grapalat"/>
                <w:sz w:val="18"/>
                <w:szCs w:val="18"/>
              </w:rPr>
            </w:pPr>
          </w:p>
          <w:p w:rsidR="003D2FE2" w:rsidRPr="005474D1" w:rsidRDefault="003D2FE2" w:rsidP="00B932B8">
            <w:pPr>
              <w:widowControl w:val="0"/>
              <w:spacing w:after="160"/>
              <w:jc w:val="right"/>
              <w:rPr>
                <w:rFonts w:ascii="GHEA Grapalat" w:hAnsi="GHEA Grapalat" w:cs="GHEA Grapalat"/>
                <w:b/>
                <w:sz w:val="18"/>
                <w:szCs w:val="18"/>
              </w:rPr>
            </w:pPr>
            <w:r w:rsidRPr="005474D1">
              <w:rPr>
                <w:rFonts w:ascii="GHEA Grapalat" w:hAnsi="GHEA Grapalat"/>
                <w:sz w:val="18"/>
                <w:szCs w:val="18"/>
              </w:rPr>
              <w:t>"</w:t>
            </w:r>
            <w:r w:rsidRPr="005474D1">
              <w:rPr>
                <w:rFonts w:ascii="GHEA Grapalat" w:hAnsi="GHEA Grapalat"/>
                <w:sz w:val="18"/>
                <w:szCs w:val="18"/>
                <w:lang w:val="en-US"/>
              </w:rPr>
              <w:tab/>
            </w:r>
            <w:r w:rsidRPr="005474D1">
              <w:rPr>
                <w:rFonts w:ascii="GHEA Grapalat" w:hAnsi="GHEA Grapalat"/>
                <w:sz w:val="18"/>
                <w:szCs w:val="18"/>
              </w:rPr>
              <w:t xml:space="preserve">" </w:t>
            </w:r>
            <w:r w:rsidRPr="005474D1">
              <w:rPr>
                <w:rFonts w:ascii="GHEA Grapalat" w:hAnsi="GHEA Grapalat"/>
                <w:sz w:val="18"/>
                <w:szCs w:val="18"/>
                <w:lang w:val="en-US"/>
              </w:rPr>
              <w:tab/>
            </w:r>
            <w:r w:rsidRPr="005474D1">
              <w:rPr>
                <w:rFonts w:ascii="GHEA Grapalat" w:hAnsi="GHEA Grapalat"/>
                <w:sz w:val="18"/>
                <w:szCs w:val="18"/>
              </w:rPr>
              <w:t>20</w:t>
            </w:r>
            <w:r w:rsidRPr="005474D1">
              <w:rPr>
                <w:rFonts w:ascii="GHEA Grapalat" w:hAnsi="GHEA Grapalat"/>
                <w:sz w:val="18"/>
                <w:szCs w:val="18"/>
                <w:lang w:val="en-US"/>
              </w:rPr>
              <w:tab/>
            </w:r>
            <w:r w:rsidRPr="005474D1">
              <w:rPr>
                <w:rFonts w:ascii="GHEA Grapalat" w:hAnsi="GHEA Grapalat"/>
                <w:sz w:val="18"/>
                <w:szCs w:val="18"/>
              </w:rPr>
              <w:t>г.</w:t>
            </w:r>
            <w:r w:rsidRPr="005474D1">
              <w:rPr>
                <w:rStyle w:val="FootnoteReference"/>
                <w:rFonts w:ascii="GHEA Grapalat" w:hAnsi="GHEA Grapalat"/>
                <w:sz w:val="18"/>
                <w:szCs w:val="18"/>
              </w:rPr>
              <w:footnoteReference w:customMarkFollows="1" w:id="10"/>
              <w:t>**</w:t>
            </w:r>
          </w:p>
        </w:tc>
      </w:tr>
    </w:tbl>
    <w:p w:rsidR="003D2FE2" w:rsidRPr="005474D1" w:rsidRDefault="003D2FE2" w:rsidP="00D46A54">
      <w:pPr>
        <w:widowControl w:val="0"/>
        <w:rPr>
          <w:rFonts w:ascii="GHEA Grapalat" w:hAnsi="GHEA Grapalat" w:cs="GHEA Grapalat"/>
          <w:b/>
          <w:sz w:val="20"/>
          <w:szCs w:val="20"/>
        </w:rPr>
      </w:pPr>
    </w:p>
    <w:p w:rsidR="003D2FE2" w:rsidRPr="005474D1" w:rsidRDefault="003D2FE2" w:rsidP="00D46A54">
      <w:pPr>
        <w:widowControl w:val="0"/>
        <w:jc w:val="both"/>
        <w:rPr>
          <w:rFonts w:ascii="GHEA Grapalat" w:hAnsi="GHEA Grapalat" w:cs="GHEA Grapalat"/>
          <w:sz w:val="20"/>
          <w:szCs w:val="20"/>
          <w:u w:val="single"/>
          <w:vertAlign w:val="subscript"/>
        </w:rPr>
      </w:pPr>
      <w:r w:rsidRPr="005474D1">
        <w:rPr>
          <w:rFonts w:ascii="GHEA Grapalat" w:hAnsi="GHEA Grapalat"/>
          <w:sz w:val="20"/>
          <w:szCs w:val="20"/>
        </w:rPr>
        <w:t>_______________________________________________, в лице директора Компании,</w:t>
      </w:r>
    </w:p>
    <w:p w:rsidR="003D2FE2" w:rsidRPr="005474D1" w:rsidRDefault="003D2FE2" w:rsidP="00D46A54">
      <w:pPr>
        <w:widowControl w:val="0"/>
        <w:ind w:left="1843"/>
        <w:jc w:val="both"/>
        <w:rPr>
          <w:rFonts w:ascii="GHEA Grapalat" w:hAnsi="GHEA Grapalat"/>
          <w:sz w:val="20"/>
          <w:szCs w:val="20"/>
          <w:vertAlign w:val="superscript"/>
          <w:lang w:val="en-US"/>
        </w:rPr>
      </w:pPr>
      <w:r w:rsidRPr="005474D1">
        <w:rPr>
          <w:rFonts w:ascii="GHEA Grapalat" w:hAnsi="GHEA Grapalat"/>
          <w:sz w:val="20"/>
          <w:szCs w:val="20"/>
          <w:vertAlign w:val="superscript"/>
        </w:rPr>
        <w:t>наименование Компании</w:t>
      </w:r>
    </w:p>
    <w:p w:rsidR="003D2FE2" w:rsidRPr="005474D1" w:rsidRDefault="003D2FE2" w:rsidP="00D46A54">
      <w:pPr>
        <w:widowControl w:val="0"/>
        <w:jc w:val="both"/>
        <w:rPr>
          <w:rFonts w:ascii="GHEA Grapalat" w:hAnsi="GHEA Grapalat"/>
          <w:sz w:val="20"/>
          <w:szCs w:val="20"/>
          <w:lang w:val="en-US"/>
        </w:rPr>
      </w:pPr>
      <w:r w:rsidRPr="005474D1">
        <w:rPr>
          <w:rFonts w:ascii="GHEA Grapalat" w:hAnsi="GHEA Grapalat"/>
          <w:sz w:val="20"/>
          <w:szCs w:val="20"/>
          <w:lang w:val="en-US"/>
        </w:rPr>
        <w:t>_________________________________________________________________________</w:t>
      </w:r>
    </w:p>
    <w:p w:rsidR="003D2FE2" w:rsidRPr="005474D1" w:rsidRDefault="003D2FE2" w:rsidP="00D46A54">
      <w:pPr>
        <w:widowControl w:val="0"/>
        <w:jc w:val="center"/>
        <w:rPr>
          <w:rFonts w:ascii="GHEA Grapalat" w:hAnsi="GHEA Grapalat"/>
          <w:sz w:val="20"/>
          <w:szCs w:val="20"/>
          <w:vertAlign w:val="superscript"/>
        </w:rPr>
      </w:pPr>
      <w:r w:rsidRPr="005474D1">
        <w:rPr>
          <w:rFonts w:ascii="GHEA Grapalat" w:hAnsi="GHEA Grapalat"/>
          <w:sz w:val="20"/>
          <w:szCs w:val="20"/>
          <w:vertAlign w:val="superscript"/>
        </w:rPr>
        <w:t>имя, фамилия, паспортные данные директора компании</w:t>
      </w:r>
    </w:p>
    <w:p w:rsidR="003D2FE2" w:rsidRPr="005474D1" w:rsidRDefault="003D2FE2" w:rsidP="00D46A54">
      <w:pPr>
        <w:widowControl w:val="0"/>
        <w:jc w:val="both"/>
        <w:rPr>
          <w:rFonts w:ascii="GHEA Grapalat" w:hAnsi="GHEA Grapalat" w:cs="GHEA Grapalat"/>
          <w:sz w:val="20"/>
          <w:szCs w:val="20"/>
        </w:rPr>
      </w:pPr>
      <w:r w:rsidRPr="005474D1">
        <w:rPr>
          <w:rFonts w:ascii="GHEA Grapalat" w:hAnsi="GHEA Grapalat"/>
          <w:sz w:val="20"/>
          <w:szCs w:val="20"/>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3D2FE2" w:rsidRPr="005474D1" w:rsidRDefault="003D2FE2" w:rsidP="003D2FE2">
      <w:pPr>
        <w:widowControl w:val="0"/>
        <w:spacing w:after="160"/>
        <w:ind w:firstLine="709"/>
        <w:jc w:val="both"/>
        <w:rPr>
          <w:rFonts w:ascii="GHEA Grapalat" w:hAnsi="GHEA Grapalat" w:cs="GHEA Grapalat"/>
          <w:sz w:val="20"/>
          <w:szCs w:val="20"/>
        </w:rPr>
      </w:pPr>
    </w:p>
    <w:p w:rsidR="003D2FE2" w:rsidRPr="005474D1" w:rsidRDefault="003D2FE2" w:rsidP="003D2FE2">
      <w:pPr>
        <w:widowControl w:val="0"/>
        <w:spacing w:after="160"/>
        <w:jc w:val="center"/>
        <w:rPr>
          <w:rFonts w:ascii="GHEA Grapalat" w:hAnsi="GHEA Grapalat" w:cs="GHEA Grapalat"/>
          <w:b/>
          <w:bCs/>
          <w:sz w:val="20"/>
          <w:szCs w:val="20"/>
        </w:rPr>
      </w:pPr>
      <w:r w:rsidRPr="005474D1">
        <w:rPr>
          <w:rFonts w:ascii="GHEA Grapalat" w:hAnsi="GHEA Grapalat"/>
          <w:b/>
          <w:sz w:val="20"/>
          <w:szCs w:val="20"/>
        </w:rPr>
        <w:t>1. Предмет соглашения</w:t>
      </w:r>
    </w:p>
    <w:p w:rsidR="00D46A54" w:rsidRPr="005474D1" w:rsidRDefault="00D46A54" w:rsidP="00D46A54">
      <w:pPr>
        <w:widowControl w:val="0"/>
        <w:tabs>
          <w:tab w:val="left" w:pos="567"/>
        </w:tabs>
        <w:jc w:val="both"/>
        <w:rPr>
          <w:rFonts w:ascii="GHEA Grapalat" w:hAnsi="GHEA Grapalat"/>
          <w:sz w:val="20"/>
          <w:szCs w:val="20"/>
          <w:lang w:val="en-US"/>
        </w:rPr>
      </w:pPr>
    </w:p>
    <w:p w:rsidR="003D2FE2" w:rsidRPr="005474D1" w:rsidRDefault="003D2FE2" w:rsidP="00D46A54">
      <w:pPr>
        <w:widowControl w:val="0"/>
        <w:tabs>
          <w:tab w:val="left" w:pos="567"/>
        </w:tabs>
        <w:jc w:val="both"/>
        <w:rPr>
          <w:rFonts w:ascii="GHEA Grapalat" w:hAnsi="GHEA Grapalat" w:cs="GHEA Grapalat"/>
          <w:spacing w:val="-6"/>
          <w:sz w:val="20"/>
          <w:szCs w:val="20"/>
        </w:rPr>
      </w:pPr>
      <w:r w:rsidRPr="005474D1">
        <w:rPr>
          <w:rFonts w:ascii="GHEA Grapalat" w:hAnsi="GHEA Grapalat"/>
          <w:sz w:val="20"/>
          <w:szCs w:val="20"/>
        </w:rPr>
        <w:t>1</w:t>
      </w:r>
      <w:r w:rsidR="00D46A54" w:rsidRPr="005474D1">
        <w:rPr>
          <w:rFonts w:ascii="GHEA Grapalat" w:hAnsi="GHEA Grapalat"/>
          <w:spacing w:val="-6"/>
          <w:sz w:val="20"/>
          <w:szCs w:val="20"/>
        </w:rPr>
        <w:t>.1.</w:t>
      </w:r>
      <w:r w:rsidRPr="005474D1">
        <w:rPr>
          <w:rFonts w:ascii="GHEA Grapalat" w:hAnsi="GHEA Grapalat"/>
          <w:spacing w:val="-6"/>
          <w:sz w:val="20"/>
          <w:szCs w:val="20"/>
        </w:rPr>
        <w:t xml:space="preserve">Компания участвует в организованной ___________________ *(далее — Заказчик) </w:t>
      </w:r>
    </w:p>
    <w:p w:rsidR="003D2FE2" w:rsidRPr="005474D1" w:rsidRDefault="003D2FE2" w:rsidP="00D46A54">
      <w:pPr>
        <w:widowControl w:val="0"/>
        <w:tabs>
          <w:tab w:val="left" w:pos="284"/>
        </w:tabs>
        <w:ind w:left="5245"/>
        <w:jc w:val="both"/>
        <w:rPr>
          <w:rFonts w:ascii="GHEA Grapalat" w:hAnsi="GHEA Grapalat" w:cs="GHEA Grapalat"/>
          <w:sz w:val="20"/>
          <w:szCs w:val="20"/>
        </w:rPr>
      </w:pPr>
      <w:r w:rsidRPr="005474D1">
        <w:rPr>
          <w:rFonts w:ascii="GHEA Grapalat" w:hAnsi="GHEA Grapalat"/>
          <w:sz w:val="20"/>
          <w:szCs w:val="20"/>
          <w:vertAlign w:val="superscript"/>
        </w:rPr>
        <w:t>наименование заказчика</w:t>
      </w:r>
    </w:p>
    <w:p w:rsidR="003D2FE2" w:rsidRPr="005474D1" w:rsidRDefault="003D2FE2" w:rsidP="00D46A54">
      <w:pPr>
        <w:widowControl w:val="0"/>
        <w:jc w:val="both"/>
        <w:rPr>
          <w:rFonts w:ascii="GHEA Grapalat" w:hAnsi="GHEA Grapalat" w:cs="GHEA Grapalat"/>
          <w:sz w:val="20"/>
          <w:szCs w:val="20"/>
        </w:rPr>
      </w:pPr>
      <w:r w:rsidRPr="005474D1">
        <w:rPr>
          <w:rFonts w:ascii="GHEA Grapalat" w:hAnsi="GHEA Grapalat"/>
          <w:sz w:val="20"/>
          <w:szCs w:val="20"/>
        </w:rPr>
        <w:t>процедуре закупок под кодом ____________________________________________ *.</w:t>
      </w:r>
    </w:p>
    <w:p w:rsidR="003D2FE2" w:rsidRPr="005474D1" w:rsidRDefault="003D2FE2" w:rsidP="00D46A54">
      <w:pPr>
        <w:widowControl w:val="0"/>
        <w:ind w:left="5245"/>
        <w:jc w:val="both"/>
        <w:rPr>
          <w:rFonts w:ascii="GHEA Grapalat" w:hAnsi="GHEA Grapalat" w:cs="GHEA Grapalat"/>
          <w:sz w:val="20"/>
          <w:szCs w:val="20"/>
        </w:rPr>
      </w:pPr>
      <w:r w:rsidRPr="005474D1">
        <w:rPr>
          <w:rFonts w:ascii="GHEA Grapalat" w:hAnsi="GHEA Grapalat"/>
          <w:sz w:val="20"/>
          <w:szCs w:val="20"/>
          <w:vertAlign w:val="superscript"/>
        </w:rPr>
        <w:t>код процедуры</w:t>
      </w:r>
    </w:p>
    <w:p w:rsidR="003D2FE2" w:rsidRPr="005474D1" w:rsidRDefault="00D46A54" w:rsidP="00D46A54">
      <w:pPr>
        <w:widowControl w:val="0"/>
        <w:tabs>
          <w:tab w:val="left" w:pos="1134"/>
        </w:tabs>
        <w:jc w:val="both"/>
        <w:rPr>
          <w:rFonts w:ascii="GHEA Grapalat" w:hAnsi="GHEA Grapalat"/>
          <w:sz w:val="20"/>
          <w:szCs w:val="20"/>
        </w:rPr>
      </w:pPr>
      <w:r w:rsidRPr="005474D1">
        <w:rPr>
          <w:rFonts w:ascii="GHEA Grapalat" w:hAnsi="GHEA Grapalat"/>
          <w:sz w:val="20"/>
          <w:szCs w:val="20"/>
        </w:rPr>
        <w:t>1.2.</w:t>
      </w:r>
      <w:r w:rsidR="003D2FE2" w:rsidRPr="005474D1">
        <w:rPr>
          <w:rFonts w:ascii="GHEA Grapalat" w:hAnsi="GHEA Grapalat" w:cs="GHEA Grapalat"/>
          <w:sz w:val="20"/>
          <w:szCs w:val="20"/>
        </w:rPr>
        <w:t xml:space="preserve">В качестве участника, </w:t>
      </w:r>
      <w:r w:rsidR="003D2FE2" w:rsidRPr="005474D1">
        <w:rPr>
          <w:rFonts w:ascii="GHEA Grapalat" w:hAnsi="GHEA Grapalat" w:cs="GHEA Grapalat"/>
          <w:sz w:val="20"/>
          <w:szCs w:val="20"/>
          <w:lang w:val="hy-AM"/>
        </w:rPr>
        <w:t>օ</w:t>
      </w:r>
      <w:r w:rsidR="003D2FE2" w:rsidRPr="005474D1">
        <w:rPr>
          <w:rFonts w:ascii="GHEA Grapalat" w:hAnsi="GHEA Grapalat" w:cs="GHEA Grapalat"/>
          <w:sz w:val="20"/>
          <w:szCs w:val="20"/>
        </w:rPr>
        <w:t xml:space="preserve">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w:t>
      </w:r>
      <w:r w:rsidR="003D2FE2" w:rsidRPr="005474D1">
        <w:rPr>
          <w:rFonts w:ascii="GHEA Grapalat" w:hAnsi="GHEA Grapalat" w:cs="GHEA Grapalat"/>
          <w:sz w:val="20"/>
          <w:szCs w:val="20"/>
          <w:lang w:val="en-US"/>
        </w:rPr>
        <w:t>K</w:t>
      </w:r>
      <w:r w:rsidR="003D2FE2" w:rsidRPr="005474D1">
        <w:rPr>
          <w:rFonts w:ascii="GHEA Grapalat" w:hAnsi="GHEA Grapalat" w:cs="GHEA Grapalat"/>
          <w:sz w:val="20"/>
          <w:szCs w:val="20"/>
        </w:rPr>
        <w:t xml:space="preserve">омпания </w:t>
      </w:r>
      <w:r w:rsidR="003D2FE2" w:rsidRPr="005474D1">
        <w:rPr>
          <w:rFonts w:ascii="GHEA Grapalat" w:hAnsi="GHEA Grapalat"/>
          <w:sz w:val="20"/>
          <w:szCs w:val="20"/>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rsidR="003D2FE2" w:rsidRPr="005474D1" w:rsidRDefault="003D2FE2" w:rsidP="00D46A54">
      <w:pPr>
        <w:widowControl w:val="0"/>
        <w:tabs>
          <w:tab w:val="left" w:pos="1134"/>
        </w:tabs>
        <w:jc w:val="both"/>
        <w:rPr>
          <w:rFonts w:ascii="GHEA Grapalat" w:hAnsi="GHEA Grapalat" w:cs="GHEA Grapalat"/>
          <w:sz w:val="20"/>
          <w:szCs w:val="20"/>
        </w:rPr>
      </w:pPr>
      <w:r w:rsidRPr="005474D1">
        <w:rPr>
          <w:rFonts w:ascii="GHEA Grapalat" w:hAnsi="GHEA Grapalat"/>
          <w:sz w:val="20"/>
          <w:szCs w:val="20"/>
        </w:rPr>
        <w:t>1.</w:t>
      </w:r>
      <w:r w:rsidR="00D46A54" w:rsidRPr="005474D1">
        <w:rPr>
          <w:rFonts w:ascii="GHEA Grapalat" w:hAnsi="GHEA Grapalat"/>
          <w:sz w:val="20"/>
          <w:szCs w:val="20"/>
        </w:rPr>
        <w:t>3.</w:t>
      </w:r>
      <w:r w:rsidRPr="005474D1">
        <w:rPr>
          <w:rFonts w:ascii="GHEA Grapalat" w:hAnsi="GHEA Grapalat"/>
          <w:sz w:val="20"/>
          <w:szCs w:val="20"/>
        </w:rPr>
        <w:t>Подписав платежное требование (далее — Требование), прилагаемое к</w:t>
      </w:r>
      <w:r w:rsidRPr="005474D1">
        <w:rPr>
          <w:rFonts w:ascii="Courier New" w:hAnsi="Courier New" w:cs="Courier New"/>
          <w:sz w:val="20"/>
          <w:szCs w:val="20"/>
          <w:lang w:val="en-US"/>
        </w:rPr>
        <w:t> </w:t>
      </w:r>
      <w:r w:rsidRPr="005474D1">
        <w:rPr>
          <w:rFonts w:ascii="GHEA Grapalat" w:hAnsi="GHEA Grapalat"/>
          <w:sz w:val="20"/>
          <w:szCs w:val="20"/>
        </w:rPr>
        <w:t xml:space="preserve">настоящему Соглашению о неустойке, Компания безотзывно соглашается, что: </w:t>
      </w:r>
    </w:p>
    <w:p w:rsidR="003D2FE2" w:rsidRPr="005474D1" w:rsidRDefault="00D46A54" w:rsidP="00D46A54">
      <w:pPr>
        <w:widowControl w:val="0"/>
        <w:tabs>
          <w:tab w:val="left" w:pos="1134"/>
        </w:tabs>
        <w:jc w:val="both"/>
        <w:rPr>
          <w:rFonts w:ascii="GHEA Grapalat" w:hAnsi="GHEA Grapalat" w:cs="GHEA Grapalat"/>
          <w:sz w:val="20"/>
          <w:szCs w:val="20"/>
        </w:rPr>
      </w:pPr>
      <w:r w:rsidRPr="005474D1">
        <w:rPr>
          <w:rFonts w:ascii="GHEA Grapalat" w:hAnsi="GHEA Grapalat"/>
          <w:sz w:val="20"/>
          <w:szCs w:val="20"/>
        </w:rPr>
        <w:t>а)</w:t>
      </w:r>
      <w:r w:rsidR="003D2FE2" w:rsidRPr="005474D1">
        <w:rPr>
          <w:rFonts w:ascii="GHEA Grapalat" w:hAnsi="GHEA Grapalat"/>
          <w:sz w:val="20"/>
          <w:szCs w:val="20"/>
        </w:rPr>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3D2FE2" w:rsidRPr="005474D1" w:rsidRDefault="00D46A54" w:rsidP="00D46A54">
      <w:pPr>
        <w:widowControl w:val="0"/>
        <w:tabs>
          <w:tab w:val="left" w:pos="1134"/>
        </w:tabs>
        <w:jc w:val="both"/>
        <w:rPr>
          <w:rFonts w:ascii="GHEA Grapalat" w:hAnsi="GHEA Grapalat" w:cs="GHEA Grapalat"/>
          <w:sz w:val="20"/>
          <w:szCs w:val="20"/>
        </w:rPr>
      </w:pPr>
      <w:r w:rsidRPr="005474D1">
        <w:rPr>
          <w:rFonts w:ascii="GHEA Grapalat" w:hAnsi="GHEA Grapalat"/>
          <w:sz w:val="20"/>
          <w:szCs w:val="20"/>
        </w:rPr>
        <w:t>б)</w:t>
      </w:r>
      <w:r w:rsidR="003D2FE2" w:rsidRPr="005474D1">
        <w:rPr>
          <w:rFonts w:ascii="GHEA Grapalat" w:hAnsi="GHEA Grapalat"/>
          <w:sz w:val="20"/>
          <w:szCs w:val="20"/>
        </w:rPr>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3D2FE2" w:rsidRPr="005474D1" w:rsidRDefault="00D46A54" w:rsidP="00D46A54">
      <w:pPr>
        <w:widowControl w:val="0"/>
        <w:tabs>
          <w:tab w:val="left" w:pos="1134"/>
        </w:tabs>
        <w:jc w:val="both"/>
        <w:rPr>
          <w:rFonts w:ascii="GHEA Grapalat" w:hAnsi="GHEA Grapalat" w:cs="GHEA Grapalat"/>
          <w:sz w:val="20"/>
          <w:szCs w:val="20"/>
        </w:rPr>
      </w:pPr>
      <w:r w:rsidRPr="005474D1">
        <w:rPr>
          <w:rFonts w:ascii="GHEA Grapalat" w:hAnsi="GHEA Grapalat"/>
          <w:sz w:val="20"/>
          <w:szCs w:val="20"/>
        </w:rPr>
        <w:t>в)</w:t>
      </w:r>
      <w:r w:rsidR="003D2FE2" w:rsidRPr="005474D1">
        <w:rPr>
          <w:rFonts w:ascii="GHEA Grapalat" w:hAnsi="GHEA Grapalat"/>
          <w:sz w:val="20"/>
          <w:szCs w:val="20"/>
        </w:rPr>
        <w:t>Компания не может письменно или иным способом дать распоряжение Банку-плательщику об отзыве своего акцепта, проставленного под Требованием.</w:t>
      </w:r>
    </w:p>
    <w:p w:rsidR="003D2FE2" w:rsidRPr="005474D1" w:rsidRDefault="00D46A54" w:rsidP="00D46A54">
      <w:pPr>
        <w:widowControl w:val="0"/>
        <w:tabs>
          <w:tab w:val="left" w:pos="1134"/>
        </w:tabs>
        <w:jc w:val="both"/>
        <w:rPr>
          <w:rFonts w:ascii="GHEA Grapalat" w:hAnsi="GHEA Grapalat" w:cs="GHEA Grapalat"/>
          <w:sz w:val="20"/>
          <w:szCs w:val="20"/>
        </w:rPr>
      </w:pPr>
      <w:r w:rsidRPr="005474D1">
        <w:rPr>
          <w:rFonts w:ascii="GHEA Grapalat" w:hAnsi="GHEA Grapalat"/>
          <w:sz w:val="20"/>
          <w:szCs w:val="20"/>
        </w:rPr>
        <w:t>г)</w:t>
      </w:r>
      <w:r w:rsidR="003D2FE2" w:rsidRPr="005474D1">
        <w:rPr>
          <w:rFonts w:ascii="GHEA Grapalat" w:hAnsi="GHEA Grapalat"/>
          <w:sz w:val="20"/>
          <w:szCs w:val="20"/>
        </w:rPr>
        <w:t>Компания подтверждает, что акцептовала Требование в полном размере суммы неустойки.</w:t>
      </w:r>
    </w:p>
    <w:p w:rsidR="003D2FE2" w:rsidRPr="005474D1" w:rsidRDefault="00D46A54" w:rsidP="00D46A54">
      <w:pPr>
        <w:widowControl w:val="0"/>
        <w:tabs>
          <w:tab w:val="left" w:pos="1134"/>
        </w:tabs>
        <w:jc w:val="both"/>
        <w:rPr>
          <w:rFonts w:ascii="GHEA Grapalat" w:hAnsi="GHEA Grapalat" w:cs="GHEA Grapalat"/>
          <w:sz w:val="20"/>
          <w:szCs w:val="20"/>
        </w:rPr>
      </w:pPr>
      <w:r w:rsidRPr="005474D1">
        <w:rPr>
          <w:rFonts w:ascii="GHEA Grapalat" w:hAnsi="GHEA Grapalat"/>
          <w:sz w:val="20"/>
          <w:szCs w:val="20"/>
        </w:rPr>
        <w:t>д)</w:t>
      </w:r>
      <w:r w:rsidR="003D2FE2" w:rsidRPr="005474D1">
        <w:rPr>
          <w:rFonts w:ascii="GHEA Grapalat" w:hAnsi="GHEA Grapalat"/>
          <w:sz w:val="20"/>
          <w:szCs w:val="20"/>
        </w:rPr>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3D2FE2" w:rsidRPr="005474D1" w:rsidRDefault="00D46A54" w:rsidP="00D46A54">
      <w:pPr>
        <w:widowControl w:val="0"/>
        <w:tabs>
          <w:tab w:val="left" w:pos="1134"/>
        </w:tabs>
        <w:jc w:val="both"/>
        <w:rPr>
          <w:rFonts w:ascii="GHEA Grapalat" w:hAnsi="GHEA Grapalat" w:cs="GHEA Grapalat"/>
          <w:sz w:val="20"/>
          <w:szCs w:val="20"/>
        </w:rPr>
      </w:pPr>
      <w:r w:rsidRPr="005474D1">
        <w:rPr>
          <w:rFonts w:ascii="GHEA Grapalat" w:hAnsi="GHEA Grapalat"/>
          <w:sz w:val="20"/>
          <w:szCs w:val="20"/>
        </w:rPr>
        <w:t>1.4.</w:t>
      </w:r>
      <w:r w:rsidR="003D2FE2" w:rsidRPr="005474D1">
        <w:rPr>
          <w:rFonts w:ascii="GHEA Grapalat" w:hAnsi="GHEA Grapalat"/>
          <w:sz w:val="20"/>
          <w:szCs w:val="20"/>
        </w:rPr>
        <w:t>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w:t>
      </w:r>
      <w:r w:rsidR="003D2FE2" w:rsidRPr="005474D1">
        <w:rPr>
          <w:rFonts w:ascii="Courier New" w:hAnsi="Courier New" w:cs="Courier New"/>
          <w:sz w:val="20"/>
          <w:szCs w:val="20"/>
          <w:lang w:val="en-US"/>
        </w:rPr>
        <w:t> </w:t>
      </w:r>
      <w:r w:rsidR="003D2FE2" w:rsidRPr="005474D1">
        <w:rPr>
          <w:rFonts w:ascii="GHEA Grapalat" w:hAnsi="GHEA Grapalat"/>
          <w:sz w:val="20"/>
          <w:szCs w:val="20"/>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3D2FE2" w:rsidRPr="005474D1" w:rsidRDefault="00D46A54" w:rsidP="00D46A54">
      <w:pPr>
        <w:widowControl w:val="0"/>
        <w:tabs>
          <w:tab w:val="left" w:pos="1134"/>
        </w:tabs>
        <w:jc w:val="both"/>
        <w:rPr>
          <w:rFonts w:ascii="GHEA Grapalat" w:hAnsi="GHEA Grapalat" w:cs="GHEA Grapalat"/>
          <w:sz w:val="20"/>
          <w:szCs w:val="20"/>
        </w:rPr>
      </w:pPr>
      <w:r w:rsidRPr="005474D1">
        <w:rPr>
          <w:rFonts w:ascii="GHEA Grapalat" w:hAnsi="GHEA Grapalat"/>
          <w:sz w:val="20"/>
          <w:szCs w:val="20"/>
        </w:rPr>
        <w:t>1.5.</w:t>
      </w:r>
      <w:r w:rsidR="003D2FE2" w:rsidRPr="005474D1">
        <w:rPr>
          <w:rFonts w:ascii="GHEA Grapalat" w:hAnsi="GHEA Grapalat"/>
          <w:sz w:val="20"/>
          <w:szCs w:val="20"/>
        </w:rPr>
        <w:t>Заказчик может представить в Банк-плательщик иные дополнительные документы.</w:t>
      </w:r>
    </w:p>
    <w:p w:rsidR="003D2FE2" w:rsidRPr="005474D1" w:rsidRDefault="003D2FE2" w:rsidP="00D46A54">
      <w:pPr>
        <w:widowControl w:val="0"/>
        <w:tabs>
          <w:tab w:val="left" w:pos="1134"/>
        </w:tabs>
        <w:jc w:val="both"/>
        <w:rPr>
          <w:rFonts w:ascii="GHEA Grapalat" w:hAnsi="GHEA Grapalat" w:cs="GHEA Grapalat"/>
          <w:sz w:val="20"/>
          <w:szCs w:val="20"/>
        </w:rPr>
      </w:pPr>
      <w:r w:rsidRPr="005474D1">
        <w:rPr>
          <w:rFonts w:ascii="GHEA Grapalat" w:hAnsi="GHEA Grapalat"/>
          <w:sz w:val="20"/>
          <w:szCs w:val="20"/>
        </w:rPr>
        <w:t>1.6. Банк не несет какой-либо ответственности за риски (понесенные</w:t>
      </w:r>
      <w:r w:rsidRPr="005474D1">
        <w:rPr>
          <w:rFonts w:ascii="Courier New" w:hAnsi="Courier New" w:cs="Courier New"/>
          <w:sz w:val="20"/>
          <w:szCs w:val="20"/>
          <w:lang w:val="en-US"/>
        </w:rPr>
        <w:t> </w:t>
      </w:r>
      <w:r w:rsidRPr="005474D1">
        <w:rPr>
          <w:rFonts w:ascii="GHEA Grapalat" w:hAnsi="GHEA Grapalat"/>
          <w:sz w:val="20"/>
          <w:szCs w:val="20"/>
        </w:rPr>
        <w:t xml:space="preserve">Компанией убытки) и негативные </w:t>
      </w:r>
      <w:r w:rsidRPr="005474D1">
        <w:rPr>
          <w:rFonts w:ascii="GHEA Grapalat" w:hAnsi="GHEA Grapalat"/>
          <w:sz w:val="20"/>
          <w:szCs w:val="20"/>
        </w:rPr>
        <w:lastRenderedPageBreak/>
        <w:t>последствия, возникшие для Компании в результате уплаты Банком-плательщиком суммы, указанной в</w:t>
      </w:r>
      <w:r w:rsidRPr="005474D1">
        <w:rPr>
          <w:rFonts w:ascii="Courier New" w:hAnsi="Courier New" w:cs="Courier New"/>
          <w:sz w:val="20"/>
          <w:szCs w:val="20"/>
          <w:lang w:val="en-US"/>
        </w:rPr>
        <w:t> </w:t>
      </w:r>
      <w:r w:rsidRPr="005474D1">
        <w:rPr>
          <w:rFonts w:ascii="GHEA Grapalat" w:hAnsi="GHEA Grapalat"/>
          <w:sz w:val="20"/>
          <w:szCs w:val="20"/>
        </w:rPr>
        <w:t>Требовании. Банк не обязан проверять факты нарушения Компанией условий договора.</w:t>
      </w:r>
    </w:p>
    <w:p w:rsidR="003D2FE2" w:rsidRPr="005474D1" w:rsidRDefault="00D46A54" w:rsidP="00D46A54">
      <w:pPr>
        <w:widowControl w:val="0"/>
        <w:tabs>
          <w:tab w:val="left" w:pos="1134"/>
        </w:tabs>
        <w:jc w:val="both"/>
        <w:rPr>
          <w:rFonts w:ascii="GHEA Grapalat" w:hAnsi="GHEA Grapalat" w:cs="GHEA Grapalat"/>
          <w:sz w:val="20"/>
          <w:szCs w:val="20"/>
        </w:rPr>
      </w:pPr>
      <w:r w:rsidRPr="005474D1">
        <w:rPr>
          <w:rFonts w:ascii="GHEA Grapalat" w:hAnsi="GHEA Grapalat"/>
          <w:sz w:val="20"/>
          <w:szCs w:val="20"/>
        </w:rPr>
        <w:t>1.7.</w:t>
      </w:r>
      <w:r w:rsidR="003D2FE2" w:rsidRPr="005474D1">
        <w:rPr>
          <w:rFonts w:ascii="GHEA Grapalat" w:hAnsi="GHEA Grapalat"/>
          <w:sz w:val="20"/>
          <w:szCs w:val="20"/>
        </w:rPr>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D2FE2" w:rsidRPr="005474D1" w:rsidRDefault="00D46A54" w:rsidP="00D46A54">
      <w:pPr>
        <w:widowControl w:val="0"/>
        <w:tabs>
          <w:tab w:val="left" w:pos="1134"/>
        </w:tabs>
        <w:jc w:val="both"/>
        <w:rPr>
          <w:rFonts w:ascii="GHEA Grapalat" w:hAnsi="GHEA Grapalat" w:cs="GHEA Grapalat"/>
          <w:sz w:val="20"/>
          <w:szCs w:val="20"/>
        </w:rPr>
      </w:pPr>
      <w:r w:rsidRPr="005474D1">
        <w:rPr>
          <w:rFonts w:ascii="GHEA Grapalat" w:hAnsi="GHEA Grapalat"/>
          <w:sz w:val="20"/>
          <w:szCs w:val="20"/>
        </w:rPr>
        <w:t>1.8.</w:t>
      </w:r>
      <w:r w:rsidR="003D2FE2" w:rsidRPr="005474D1">
        <w:rPr>
          <w:rFonts w:ascii="GHEA Grapalat" w:hAnsi="GHEA Grapalat"/>
          <w:sz w:val="20"/>
          <w:szCs w:val="20"/>
        </w:rPr>
        <w:t>В случае если в течение десяти рабочих дней после представления в</w:t>
      </w:r>
      <w:r w:rsidR="003D2FE2" w:rsidRPr="005474D1">
        <w:rPr>
          <w:rFonts w:ascii="Courier New" w:hAnsi="Courier New" w:cs="Courier New"/>
          <w:sz w:val="20"/>
          <w:szCs w:val="20"/>
          <w:lang w:val="en-US"/>
        </w:rPr>
        <w:t> </w:t>
      </w:r>
      <w:r w:rsidR="003D2FE2" w:rsidRPr="005474D1">
        <w:rPr>
          <w:rFonts w:ascii="GHEA Grapalat" w:hAnsi="GHEA Grapalat"/>
          <w:sz w:val="20"/>
          <w:szCs w:val="20"/>
        </w:rPr>
        <w:t>Банк настоящего Соглашения и прилагаемого Требования по независящим от</w:t>
      </w:r>
      <w:r w:rsidR="003D2FE2" w:rsidRPr="005474D1">
        <w:rPr>
          <w:rFonts w:ascii="Courier New" w:hAnsi="Courier New" w:cs="Courier New"/>
          <w:sz w:val="20"/>
          <w:szCs w:val="20"/>
          <w:lang w:val="en-US"/>
        </w:rPr>
        <w:t> </w:t>
      </w:r>
      <w:r w:rsidR="003D2FE2" w:rsidRPr="005474D1">
        <w:rPr>
          <w:rFonts w:ascii="GHEA Grapalat" w:hAnsi="GHEA Grapalat"/>
          <w:sz w:val="20"/>
          <w:szCs w:val="20"/>
        </w:rPr>
        <w:t>Банка причинам Заказчику не выплачивается сумма, Заказчик передает в ЗАО "АКРА Кредит Репортинг" (Кредитное бюро) сведения о Компании в связи с</w:t>
      </w:r>
      <w:r w:rsidR="003D2FE2" w:rsidRPr="005474D1">
        <w:rPr>
          <w:rFonts w:ascii="Courier New" w:hAnsi="Courier New" w:cs="Courier New"/>
          <w:sz w:val="20"/>
          <w:szCs w:val="20"/>
          <w:lang w:val="en-US"/>
        </w:rPr>
        <w:t> </w:t>
      </w:r>
      <w:r w:rsidR="003D2FE2" w:rsidRPr="005474D1">
        <w:rPr>
          <w:rFonts w:ascii="GHEA Grapalat" w:hAnsi="GHEA Grapalat"/>
          <w:sz w:val="20"/>
          <w:szCs w:val="20"/>
        </w:rPr>
        <w:t>неуплатой.</w:t>
      </w:r>
    </w:p>
    <w:p w:rsidR="003D2FE2" w:rsidRPr="005474D1" w:rsidRDefault="003D2FE2" w:rsidP="00D46A54">
      <w:pPr>
        <w:widowControl w:val="0"/>
        <w:jc w:val="center"/>
        <w:rPr>
          <w:rFonts w:ascii="GHEA Grapalat" w:hAnsi="GHEA Grapalat" w:cs="GHEA Grapalat"/>
          <w:b/>
          <w:bCs/>
          <w:sz w:val="20"/>
          <w:szCs w:val="20"/>
        </w:rPr>
      </w:pPr>
      <w:r w:rsidRPr="005474D1">
        <w:rPr>
          <w:rFonts w:ascii="GHEA Grapalat" w:hAnsi="GHEA Grapalat"/>
          <w:b/>
          <w:sz w:val="20"/>
          <w:szCs w:val="20"/>
        </w:rPr>
        <w:t>2. Иные условия</w:t>
      </w:r>
    </w:p>
    <w:p w:rsidR="00D46A54" w:rsidRPr="005474D1" w:rsidRDefault="00D46A54" w:rsidP="00D46A54">
      <w:pPr>
        <w:widowControl w:val="0"/>
        <w:tabs>
          <w:tab w:val="left" w:pos="1134"/>
        </w:tabs>
        <w:ind w:firstLine="567"/>
        <w:jc w:val="both"/>
        <w:rPr>
          <w:rFonts w:ascii="GHEA Grapalat" w:hAnsi="GHEA Grapalat"/>
          <w:sz w:val="20"/>
          <w:szCs w:val="20"/>
        </w:rPr>
      </w:pPr>
    </w:p>
    <w:p w:rsidR="003D2FE2" w:rsidRPr="005474D1" w:rsidRDefault="00D46A54" w:rsidP="00D46A54">
      <w:pPr>
        <w:widowControl w:val="0"/>
        <w:tabs>
          <w:tab w:val="left" w:pos="1134"/>
        </w:tabs>
        <w:jc w:val="both"/>
        <w:rPr>
          <w:rFonts w:ascii="GHEA Grapalat" w:hAnsi="GHEA Grapalat"/>
          <w:sz w:val="20"/>
          <w:szCs w:val="20"/>
        </w:rPr>
      </w:pPr>
      <w:r w:rsidRPr="005474D1">
        <w:rPr>
          <w:rFonts w:ascii="GHEA Grapalat" w:hAnsi="GHEA Grapalat"/>
          <w:sz w:val="20"/>
          <w:szCs w:val="20"/>
        </w:rPr>
        <w:t>2.1.</w:t>
      </w:r>
      <w:r w:rsidR="003D2FE2" w:rsidRPr="005474D1">
        <w:rPr>
          <w:rFonts w:ascii="GHEA Grapalat" w:hAnsi="GHEA Grapalat"/>
          <w:sz w:val="20"/>
          <w:szCs w:val="20"/>
        </w:rPr>
        <w:t>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3D2FE2" w:rsidRPr="005474D1" w:rsidRDefault="00D46A54" w:rsidP="00D46A54">
      <w:pPr>
        <w:widowControl w:val="0"/>
        <w:tabs>
          <w:tab w:val="left" w:pos="1134"/>
        </w:tabs>
        <w:jc w:val="both"/>
        <w:rPr>
          <w:rFonts w:ascii="GHEA Grapalat" w:hAnsi="GHEA Grapalat" w:cs="GHEA Grapalat"/>
          <w:sz w:val="20"/>
          <w:szCs w:val="20"/>
        </w:rPr>
      </w:pPr>
      <w:r w:rsidRPr="005474D1">
        <w:rPr>
          <w:rFonts w:ascii="GHEA Grapalat" w:hAnsi="GHEA Grapalat"/>
          <w:sz w:val="20"/>
          <w:szCs w:val="20"/>
        </w:rPr>
        <w:t>2.2.</w:t>
      </w:r>
      <w:r w:rsidR="003D2FE2" w:rsidRPr="005474D1">
        <w:rPr>
          <w:rFonts w:ascii="GHEA Grapalat" w:hAnsi="GHEA Grapalat"/>
          <w:sz w:val="20"/>
          <w:szCs w:val="20"/>
        </w:rPr>
        <w:t xml:space="preserve">Представив настоящее Соглашение и прилагаемое Требование в Банк-плательщик: </w:t>
      </w:r>
    </w:p>
    <w:p w:rsidR="003D2FE2" w:rsidRPr="005474D1" w:rsidRDefault="00D46A54" w:rsidP="00D46A54">
      <w:pPr>
        <w:widowControl w:val="0"/>
        <w:tabs>
          <w:tab w:val="left" w:pos="1134"/>
        </w:tabs>
        <w:jc w:val="both"/>
        <w:rPr>
          <w:rFonts w:ascii="GHEA Grapalat" w:hAnsi="GHEA Grapalat" w:cs="GHEA Grapalat"/>
          <w:sz w:val="20"/>
          <w:szCs w:val="20"/>
        </w:rPr>
      </w:pPr>
      <w:r w:rsidRPr="005474D1">
        <w:rPr>
          <w:rFonts w:ascii="GHEA Grapalat" w:hAnsi="GHEA Grapalat"/>
          <w:sz w:val="20"/>
          <w:szCs w:val="20"/>
        </w:rPr>
        <w:t>2.2.1.</w:t>
      </w:r>
      <w:r w:rsidR="003D2FE2" w:rsidRPr="005474D1">
        <w:rPr>
          <w:rFonts w:ascii="GHEA Grapalat" w:hAnsi="GHEA Grapalat"/>
          <w:sz w:val="20"/>
          <w:szCs w:val="20"/>
        </w:rPr>
        <w:t>Заказчик подтверждает, что Компания допустила нарушение договорных обязательств, а</w:t>
      </w:r>
    </w:p>
    <w:p w:rsidR="003D2FE2" w:rsidRPr="005474D1" w:rsidDel="00A13215" w:rsidRDefault="00D46A54" w:rsidP="00D46A54">
      <w:pPr>
        <w:widowControl w:val="0"/>
        <w:tabs>
          <w:tab w:val="left" w:pos="1134"/>
        </w:tabs>
        <w:jc w:val="both"/>
        <w:rPr>
          <w:rFonts w:ascii="GHEA Grapalat" w:hAnsi="GHEA Grapalat" w:cs="GHEA Grapalat"/>
          <w:sz w:val="20"/>
          <w:szCs w:val="20"/>
        </w:rPr>
      </w:pPr>
      <w:r w:rsidRPr="005474D1">
        <w:rPr>
          <w:rFonts w:ascii="GHEA Grapalat" w:hAnsi="GHEA Grapalat"/>
          <w:sz w:val="20"/>
          <w:szCs w:val="20"/>
        </w:rPr>
        <w:t>2.2.2.</w:t>
      </w:r>
      <w:r w:rsidR="003D2FE2" w:rsidRPr="005474D1">
        <w:rPr>
          <w:rFonts w:ascii="GHEA Grapalat" w:hAnsi="GHEA Grapalat"/>
          <w:sz w:val="20"/>
          <w:szCs w:val="20"/>
        </w:rPr>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3D2FE2" w:rsidRPr="005474D1" w:rsidRDefault="00D46A54" w:rsidP="00D46A54">
      <w:pPr>
        <w:widowControl w:val="0"/>
        <w:tabs>
          <w:tab w:val="left" w:pos="1134"/>
        </w:tabs>
        <w:jc w:val="both"/>
        <w:rPr>
          <w:rFonts w:ascii="GHEA Grapalat" w:hAnsi="GHEA Grapalat"/>
          <w:sz w:val="20"/>
          <w:szCs w:val="20"/>
        </w:rPr>
      </w:pPr>
      <w:r w:rsidRPr="005474D1">
        <w:rPr>
          <w:rFonts w:ascii="GHEA Grapalat" w:hAnsi="GHEA Grapalat"/>
          <w:sz w:val="20"/>
          <w:szCs w:val="20"/>
        </w:rPr>
        <w:t>2.3.</w:t>
      </w:r>
      <w:r w:rsidR="003D2FE2" w:rsidRPr="005474D1">
        <w:rPr>
          <w:rFonts w:ascii="GHEA Grapalat" w:hAnsi="GHEA Grapalat"/>
          <w:sz w:val="20"/>
          <w:szCs w:val="20"/>
        </w:rPr>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D46A54" w:rsidRPr="005474D1" w:rsidRDefault="00D46A54" w:rsidP="003D2FE2">
      <w:pPr>
        <w:widowControl w:val="0"/>
        <w:spacing w:after="160"/>
        <w:ind w:firstLine="567"/>
        <w:jc w:val="center"/>
        <w:rPr>
          <w:rFonts w:ascii="GHEA Grapalat" w:hAnsi="GHEA Grapalat"/>
          <w:b/>
          <w:sz w:val="22"/>
          <w:szCs w:val="22"/>
        </w:rPr>
      </w:pPr>
    </w:p>
    <w:p w:rsidR="003D2FE2" w:rsidRPr="005474D1" w:rsidRDefault="003D2FE2" w:rsidP="003D2FE2">
      <w:pPr>
        <w:widowControl w:val="0"/>
        <w:spacing w:after="160"/>
        <w:ind w:firstLine="567"/>
        <w:jc w:val="center"/>
        <w:rPr>
          <w:rFonts w:ascii="GHEA Grapalat" w:hAnsi="GHEA Grapalat"/>
          <w:b/>
          <w:sz w:val="22"/>
          <w:szCs w:val="22"/>
        </w:rPr>
      </w:pPr>
      <w:r w:rsidRPr="005474D1">
        <w:rPr>
          <w:rFonts w:ascii="GHEA Grapalat" w:hAnsi="GHEA Grapalat"/>
          <w:b/>
          <w:sz w:val="22"/>
          <w:szCs w:val="22"/>
        </w:rPr>
        <w:t>3. Адрес, банковские реквизиты Компании</w:t>
      </w:r>
    </w:p>
    <w:p w:rsidR="003D2FE2" w:rsidRPr="005474D1" w:rsidRDefault="003D2FE2" w:rsidP="003D2FE2">
      <w:pPr>
        <w:widowControl w:val="0"/>
        <w:jc w:val="both"/>
        <w:rPr>
          <w:rFonts w:ascii="GHEA Grapalat" w:hAnsi="GHEA Grapalat"/>
          <w:sz w:val="22"/>
          <w:szCs w:val="22"/>
        </w:rPr>
      </w:pPr>
      <w:r w:rsidRPr="005474D1">
        <w:rPr>
          <w:rFonts w:ascii="GHEA Grapalat" w:hAnsi="GHEA Grapalat"/>
          <w:sz w:val="22"/>
          <w:szCs w:val="22"/>
        </w:rPr>
        <w:t>_______________________________________</w:t>
      </w:r>
    </w:p>
    <w:p w:rsidR="003D2FE2" w:rsidRPr="005474D1" w:rsidRDefault="003D2FE2" w:rsidP="003D2FE2">
      <w:pPr>
        <w:widowControl w:val="0"/>
        <w:spacing w:after="160"/>
        <w:ind w:right="4250"/>
        <w:jc w:val="center"/>
        <w:rPr>
          <w:rFonts w:ascii="GHEA Grapalat" w:hAnsi="GHEA Grapalat"/>
          <w:sz w:val="22"/>
          <w:szCs w:val="22"/>
          <w:vertAlign w:val="superscript"/>
        </w:rPr>
      </w:pPr>
      <w:r w:rsidRPr="005474D1">
        <w:rPr>
          <w:rFonts w:ascii="GHEA Grapalat" w:hAnsi="GHEA Grapalat"/>
          <w:sz w:val="22"/>
          <w:szCs w:val="22"/>
          <w:vertAlign w:val="superscript"/>
        </w:rPr>
        <w:t>наименование компании</w:t>
      </w:r>
    </w:p>
    <w:p w:rsidR="003D2FE2" w:rsidRPr="005474D1" w:rsidRDefault="003D2FE2" w:rsidP="003D2FE2">
      <w:pPr>
        <w:widowControl w:val="0"/>
        <w:jc w:val="both"/>
        <w:rPr>
          <w:rFonts w:ascii="GHEA Grapalat" w:hAnsi="GHEA Grapalat"/>
          <w:sz w:val="22"/>
          <w:szCs w:val="22"/>
        </w:rPr>
      </w:pPr>
      <w:r w:rsidRPr="005474D1">
        <w:rPr>
          <w:rFonts w:ascii="GHEA Grapalat" w:hAnsi="GHEA Grapalat"/>
          <w:sz w:val="22"/>
          <w:szCs w:val="22"/>
        </w:rPr>
        <w:t>_______________________________________</w:t>
      </w:r>
    </w:p>
    <w:p w:rsidR="003D2FE2" w:rsidRPr="005474D1" w:rsidRDefault="003D2FE2" w:rsidP="003D2FE2">
      <w:pPr>
        <w:widowControl w:val="0"/>
        <w:spacing w:after="160"/>
        <w:ind w:right="4250"/>
        <w:jc w:val="center"/>
        <w:rPr>
          <w:rFonts w:ascii="GHEA Grapalat" w:hAnsi="GHEA Grapalat"/>
          <w:sz w:val="22"/>
          <w:szCs w:val="22"/>
          <w:vertAlign w:val="superscript"/>
        </w:rPr>
      </w:pPr>
      <w:r w:rsidRPr="005474D1">
        <w:rPr>
          <w:rFonts w:ascii="GHEA Grapalat" w:hAnsi="GHEA Grapalat"/>
          <w:sz w:val="22"/>
          <w:szCs w:val="22"/>
          <w:vertAlign w:val="superscript"/>
        </w:rPr>
        <w:t>адрес компании</w:t>
      </w:r>
    </w:p>
    <w:p w:rsidR="003D2FE2" w:rsidRPr="005474D1" w:rsidRDefault="003D2FE2" w:rsidP="003D2FE2">
      <w:pPr>
        <w:widowControl w:val="0"/>
        <w:jc w:val="both"/>
        <w:rPr>
          <w:rFonts w:ascii="GHEA Grapalat" w:hAnsi="GHEA Grapalat"/>
          <w:sz w:val="22"/>
          <w:szCs w:val="22"/>
        </w:rPr>
      </w:pPr>
      <w:r w:rsidRPr="005474D1">
        <w:rPr>
          <w:rFonts w:ascii="GHEA Grapalat" w:hAnsi="GHEA Grapalat"/>
          <w:sz w:val="22"/>
          <w:szCs w:val="22"/>
        </w:rPr>
        <w:t>_______________________________________</w:t>
      </w:r>
    </w:p>
    <w:p w:rsidR="003D2FE2" w:rsidRPr="005474D1" w:rsidRDefault="003D2FE2" w:rsidP="003D2FE2">
      <w:pPr>
        <w:widowControl w:val="0"/>
        <w:spacing w:after="160"/>
        <w:ind w:right="4250"/>
        <w:jc w:val="center"/>
        <w:rPr>
          <w:rFonts w:ascii="GHEA Grapalat" w:hAnsi="GHEA Grapalat"/>
          <w:sz w:val="22"/>
          <w:szCs w:val="22"/>
          <w:vertAlign w:val="superscript"/>
        </w:rPr>
      </w:pPr>
      <w:r w:rsidRPr="005474D1">
        <w:rPr>
          <w:rFonts w:ascii="GHEA Grapalat" w:hAnsi="GHEA Grapalat"/>
          <w:sz w:val="22"/>
          <w:szCs w:val="22"/>
          <w:vertAlign w:val="superscript"/>
        </w:rPr>
        <w:t>наименование обслуживающего компанию банка</w:t>
      </w:r>
    </w:p>
    <w:p w:rsidR="003D2FE2" w:rsidRPr="005474D1" w:rsidRDefault="003D2FE2" w:rsidP="003D2FE2">
      <w:pPr>
        <w:widowControl w:val="0"/>
        <w:spacing w:after="160"/>
        <w:jc w:val="right"/>
        <w:rPr>
          <w:rFonts w:ascii="GHEA Grapalat" w:hAnsi="GHEA Grapalat"/>
          <w:sz w:val="22"/>
          <w:szCs w:val="22"/>
        </w:rPr>
      </w:pPr>
    </w:p>
    <w:p w:rsidR="003D2FE2" w:rsidRPr="005474D1" w:rsidRDefault="003D2FE2" w:rsidP="003D2FE2">
      <w:pPr>
        <w:widowControl w:val="0"/>
        <w:spacing w:after="160"/>
        <w:jc w:val="right"/>
        <w:rPr>
          <w:rFonts w:ascii="GHEA Grapalat" w:hAnsi="GHEA Grapalat"/>
          <w:sz w:val="16"/>
          <w:szCs w:val="16"/>
        </w:rPr>
      </w:pPr>
      <w:r w:rsidRPr="005474D1">
        <w:rPr>
          <w:rFonts w:ascii="GHEA Grapalat" w:hAnsi="GHEA Grapalat"/>
          <w:sz w:val="16"/>
          <w:szCs w:val="16"/>
        </w:rPr>
        <w:t>М. П.</w:t>
      </w:r>
    </w:p>
    <w:p w:rsidR="003D2FE2" w:rsidRPr="005474D1" w:rsidRDefault="003D2FE2" w:rsidP="003D2FE2">
      <w:pPr>
        <w:widowControl w:val="0"/>
        <w:spacing w:after="160"/>
        <w:jc w:val="both"/>
        <w:rPr>
          <w:rFonts w:ascii="GHEA Grapalat" w:hAnsi="GHEA Grapalat"/>
          <w:sz w:val="16"/>
          <w:szCs w:val="16"/>
        </w:rPr>
      </w:pPr>
      <w:r w:rsidRPr="005474D1">
        <w:rPr>
          <w:rFonts w:ascii="GHEA Grapalat" w:hAnsi="GHEA Grapalat"/>
          <w:sz w:val="16"/>
          <w:szCs w:val="16"/>
        </w:rPr>
        <w:t>День/месяц/год</w:t>
      </w:r>
    </w:p>
    <w:p w:rsidR="003D2FE2" w:rsidRPr="005474D1" w:rsidRDefault="003D2FE2" w:rsidP="003D2FE2">
      <w:pPr>
        <w:widowControl w:val="0"/>
        <w:spacing w:after="160"/>
        <w:jc w:val="both"/>
        <w:rPr>
          <w:rFonts w:ascii="GHEA Grapalat" w:hAnsi="GHEA Grapalat"/>
          <w:sz w:val="22"/>
          <w:szCs w:val="22"/>
        </w:rPr>
      </w:pPr>
    </w:p>
    <w:p w:rsidR="003D2FE2" w:rsidRPr="005474D1" w:rsidRDefault="003D2FE2" w:rsidP="003D2FE2">
      <w:pPr>
        <w:widowControl w:val="0"/>
        <w:spacing w:after="160"/>
        <w:jc w:val="both"/>
        <w:rPr>
          <w:rFonts w:ascii="GHEA Grapalat" w:hAnsi="GHEA Grapalat"/>
          <w:sz w:val="22"/>
          <w:szCs w:val="22"/>
        </w:rPr>
      </w:pPr>
    </w:p>
    <w:p w:rsidR="003D2FE2" w:rsidRPr="005474D1" w:rsidRDefault="003D2FE2" w:rsidP="003D2FE2">
      <w:pPr>
        <w:rPr>
          <w:rFonts w:ascii="GHEA Grapalat" w:hAnsi="GHEA Grapalat"/>
          <w:sz w:val="22"/>
          <w:szCs w:val="22"/>
        </w:rPr>
      </w:pPr>
    </w:p>
    <w:p w:rsidR="008A7430" w:rsidRPr="005474D1" w:rsidRDefault="008A7430" w:rsidP="00B46D58">
      <w:pPr>
        <w:widowControl w:val="0"/>
        <w:spacing w:after="160"/>
        <w:ind w:left="567" w:right="565"/>
        <w:jc w:val="center"/>
        <w:rPr>
          <w:rFonts w:ascii="GHEA Grapalat" w:hAnsi="GHEA Grapalat"/>
          <w:b/>
          <w:lang w:val="en-US"/>
        </w:rPr>
      </w:pP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B138F3" w:rsidRPr="005474D1" w:rsidTr="00683C7F">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5474D1" w:rsidRDefault="00C3421C" w:rsidP="00C3421C">
            <w:pPr>
              <w:widowControl w:val="0"/>
              <w:tabs>
                <w:tab w:val="left" w:pos="3402"/>
              </w:tabs>
              <w:spacing w:after="160"/>
              <w:ind w:left="360"/>
              <w:rPr>
                <w:rFonts w:ascii="GHEA Grapalat" w:hAnsi="GHEA Grapalat" w:cs="Sylfaen"/>
                <w:bCs/>
                <w:sz w:val="20"/>
                <w:szCs w:val="20"/>
                <w:lang w:val="en-US"/>
              </w:rPr>
            </w:pPr>
            <w:r w:rsidRPr="005474D1">
              <w:rPr>
                <w:rFonts w:ascii="GHEA Grapalat" w:hAnsi="GHEA Grapalat"/>
                <w:sz w:val="20"/>
                <w:szCs w:val="20"/>
                <w:lang w:val="en-US"/>
              </w:rPr>
              <w:t>1.</w:t>
            </w:r>
            <w:r w:rsidRPr="005474D1">
              <w:rPr>
                <w:rFonts w:ascii="GHEA Grapalat" w:hAnsi="GHEA Grapalat"/>
                <w:sz w:val="20"/>
                <w:szCs w:val="20"/>
                <w:lang w:val="en-US"/>
              </w:rPr>
              <w:tab/>
            </w:r>
            <w:r w:rsidRPr="005474D1">
              <w:rPr>
                <w:rFonts w:ascii="GHEA Grapalat" w:hAnsi="GHEA Grapalat"/>
                <w:sz w:val="20"/>
                <w:szCs w:val="20"/>
              </w:rPr>
              <w:t xml:space="preserve">ПЛАТЕЖНОЕ ТРЕБОВАНИЕ </w:t>
            </w:r>
            <w:r w:rsidRPr="005474D1">
              <w:rPr>
                <w:rFonts w:ascii="GHEA Grapalat" w:hAnsi="GHEA Grapalat"/>
                <w:sz w:val="20"/>
                <w:szCs w:val="20"/>
                <w:lang w:val="en-US"/>
              </w:rPr>
              <w:t>*</w:t>
            </w:r>
          </w:p>
        </w:tc>
      </w:tr>
      <w:tr w:rsidR="00B138F3" w:rsidRPr="005474D1" w:rsidTr="00683C7F">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5474D1" w:rsidRDefault="00D746CA" w:rsidP="00D746CA">
            <w:pPr>
              <w:widowControl w:val="0"/>
              <w:tabs>
                <w:tab w:val="left" w:pos="855"/>
              </w:tabs>
              <w:rPr>
                <w:rFonts w:ascii="GHEA Grapalat" w:hAnsi="GHEA Grapalat" w:cs="Sylfaen"/>
                <w:sz w:val="20"/>
                <w:szCs w:val="20"/>
              </w:rPr>
            </w:pPr>
            <w:r w:rsidRPr="005474D1">
              <w:rPr>
                <w:rFonts w:ascii="GHEA Grapalat" w:hAnsi="GHEA Grapalat"/>
                <w:sz w:val="20"/>
                <w:szCs w:val="20"/>
              </w:rPr>
              <w:lastRenderedPageBreak/>
              <w:t>2.</w:t>
            </w:r>
            <w:r w:rsidR="00C3421C" w:rsidRPr="005474D1">
              <w:rPr>
                <w:rFonts w:ascii="GHEA Grapalat" w:hAnsi="GHEA Grapalat"/>
                <w:sz w:val="20"/>
                <w:szCs w:val="20"/>
              </w:rPr>
              <w:t xml:space="preserve">Номер </w:t>
            </w:r>
          </w:p>
        </w:tc>
      </w:tr>
      <w:tr w:rsidR="00B138F3" w:rsidRPr="005474D1" w:rsidTr="00683C7F">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5474D1" w:rsidRDefault="00C3421C" w:rsidP="00D746CA">
            <w:pPr>
              <w:widowControl w:val="0"/>
              <w:tabs>
                <w:tab w:val="left" w:pos="3390"/>
              </w:tabs>
              <w:rPr>
                <w:rFonts w:ascii="GHEA Grapalat" w:hAnsi="GHEA Grapalat" w:cs="Sylfaen"/>
                <w:sz w:val="20"/>
                <w:szCs w:val="20"/>
              </w:rPr>
            </w:pPr>
            <w:r w:rsidRPr="005474D1">
              <w:rPr>
                <w:rFonts w:ascii="GHEA Grapalat" w:hAnsi="GHEA Grapalat"/>
                <w:sz w:val="20"/>
                <w:szCs w:val="20"/>
              </w:rPr>
              <w:t>3</w:t>
            </w:r>
            <w:r w:rsidRPr="005474D1">
              <w:rPr>
                <w:rFonts w:ascii="GHEA Grapalat" w:hAnsi="GHEA Grapalat"/>
                <w:sz w:val="20"/>
                <w:szCs w:val="20"/>
              </w:rPr>
              <w:tab/>
              <w:t>Дата представления: "___" ___ 20___г.</w:t>
            </w:r>
          </w:p>
        </w:tc>
      </w:tr>
      <w:tr w:rsidR="00B138F3" w:rsidRPr="005474D1" w:rsidTr="00683C7F">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5474D1" w:rsidRDefault="00D746CA" w:rsidP="00D746CA">
            <w:pPr>
              <w:widowControl w:val="0"/>
              <w:tabs>
                <w:tab w:val="left" w:pos="855"/>
              </w:tabs>
              <w:rPr>
                <w:rFonts w:ascii="GHEA Grapalat" w:hAnsi="GHEA Grapalat"/>
                <w:sz w:val="20"/>
                <w:szCs w:val="20"/>
              </w:rPr>
            </w:pPr>
            <w:r w:rsidRPr="005474D1">
              <w:rPr>
                <w:rFonts w:ascii="GHEA Grapalat" w:hAnsi="GHEA Grapalat"/>
                <w:sz w:val="20"/>
                <w:szCs w:val="20"/>
              </w:rPr>
              <w:t>4.</w:t>
            </w:r>
            <w:r w:rsidR="00C3421C" w:rsidRPr="005474D1">
              <w:rPr>
                <w:rFonts w:ascii="GHEA Grapalat" w:hAnsi="GHEA Grapalat"/>
                <w:sz w:val="20"/>
                <w:szCs w:val="20"/>
              </w:rPr>
              <w:t>Наименование, или имя, фамилия плательщика (Компания:</w:t>
            </w:r>
          </w:p>
        </w:tc>
      </w:tr>
      <w:tr w:rsidR="00B138F3" w:rsidRPr="005474D1" w:rsidTr="00D46A54">
        <w:trPr>
          <w:trHeight w:val="7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5474D1" w:rsidRDefault="00D746CA" w:rsidP="00D746CA">
            <w:pPr>
              <w:widowControl w:val="0"/>
              <w:tabs>
                <w:tab w:val="left" w:pos="855"/>
              </w:tabs>
              <w:rPr>
                <w:rFonts w:ascii="GHEA Grapalat" w:hAnsi="GHEA Grapalat"/>
                <w:sz w:val="20"/>
                <w:szCs w:val="20"/>
              </w:rPr>
            </w:pPr>
            <w:r w:rsidRPr="005474D1">
              <w:rPr>
                <w:rFonts w:ascii="GHEA Grapalat" w:hAnsi="GHEA Grapalat"/>
                <w:sz w:val="20"/>
                <w:szCs w:val="20"/>
              </w:rPr>
              <w:t>5.</w:t>
            </w:r>
            <w:r w:rsidR="00C3421C" w:rsidRPr="005474D1">
              <w:rPr>
                <w:rFonts w:ascii="GHEA Grapalat" w:hAnsi="GHEA Grapalat"/>
                <w:sz w:val="20"/>
                <w:szCs w:val="20"/>
              </w:rPr>
              <w:t>Обслуживающая плательщика Финансовая организация (банк):</w:t>
            </w:r>
          </w:p>
        </w:tc>
      </w:tr>
      <w:tr w:rsidR="00B138F3" w:rsidRPr="005474D1" w:rsidTr="00D46A54">
        <w:trPr>
          <w:trHeight w:val="8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5474D1" w:rsidRDefault="00D746CA" w:rsidP="00D746CA">
            <w:pPr>
              <w:widowControl w:val="0"/>
              <w:tabs>
                <w:tab w:val="left" w:pos="855"/>
              </w:tabs>
              <w:rPr>
                <w:rFonts w:ascii="GHEA Grapalat" w:hAnsi="GHEA Grapalat"/>
                <w:sz w:val="20"/>
                <w:szCs w:val="20"/>
              </w:rPr>
            </w:pPr>
            <w:r w:rsidRPr="005474D1">
              <w:rPr>
                <w:rFonts w:ascii="GHEA Grapalat" w:hAnsi="GHEA Grapalat"/>
                <w:sz w:val="20"/>
                <w:szCs w:val="20"/>
              </w:rPr>
              <w:t>6.</w:t>
            </w:r>
            <w:r w:rsidR="00C3421C" w:rsidRPr="005474D1">
              <w:rPr>
                <w:rFonts w:ascii="GHEA Grapalat" w:hAnsi="GHEA Grapalat"/>
                <w:sz w:val="20"/>
                <w:szCs w:val="20"/>
              </w:rPr>
              <w:t>Номер счета плательщика:</w:t>
            </w:r>
          </w:p>
        </w:tc>
      </w:tr>
      <w:tr w:rsidR="00B138F3" w:rsidRPr="005474D1" w:rsidTr="00683C7F">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5474D1" w:rsidRDefault="00D746CA" w:rsidP="00D746CA">
            <w:pPr>
              <w:widowControl w:val="0"/>
              <w:tabs>
                <w:tab w:val="left" w:pos="855"/>
              </w:tabs>
              <w:rPr>
                <w:rFonts w:ascii="GHEA Grapalat" w:hAnsi="GHEA Grapalat"/>
                <w:sz w:val="20"/>
                <w:szCs w:val="20"/>
                <w:lang w:val="en-US"/>
              </w:rPr>
            </w:pPr>
            <w:r w:rsidRPr="005474D1">
              <w:rPr>
                <w:rFonts w:ascii="GHEA Grapalat" w:hAnsi="GHEA Grapalat"/>
                <w:sz w:val="20"/>
                <w:szCs w:val="20"/>
              </w:rPr>
              <w:t>7.</w:t>
            </w:r>
            <w:r w:rsidR="00C3421C" w:rsidRPr="005474D1">
              <w:rPr>
                <w:rFonts w:ascii="GHEA Grapalat" w:hAnsi="GHEA Grapalat"/>
                <w:sz w:val="20"/>
                <w:szCs w:val="20"/>
              </w:rPr>
              <w:t>УНН плательщика:</w:t>
            </w:r>
          </w:p>
        </w:tc>
      </w:tr>
      <w:tr w:rsidR="00B138F3" w:rsidRPr="005474D1" w:rsidTr="00D46A54">
        <w:trPr>
          <w:trHeight w:val="18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5474D1" w:rsidRDefault="00D746CA" w:rsidP="00D746CA">
            <w:pPr>
              <w:widowControl w:val="0"/>
              <w:tabs>
                <w:tab w:val="left" w:pos="855"/>
              </w:tabs>
              <w:rPr>
                <w:rFonts w:ascii="GHEA Grapalat" w:hAnsi="GHEA Grapalat"/>
                <w:sz w:val="20"/>
                <w:szCs w:val="20"/>
              </w:rPr>
            </w:pPr>
            <w:r w:rsidRPr="005474D1">
              <w:rPr>
                <w:rFonts w:ascii="GHEA Grapalat" w:hAnsi="GHEA Grapalat"/>
                <w:sz w:val="20"/>
                <w:szCs w:val="20"/>
              </w:rPr>
              <w:t>8.</w:t>
            </w:r>
            <w:r w:rsidR="00C3421C" w:rsidRPr="005474D1">
              <w:rPr>
                <w:rFonts w:ascii="GHEA Grapalat" w:hAnsi="GHEA Grapalat"/>
                <w:sz w:val="20"/>
                <w:szCs w:val="20"/>
              </w:rPr>
              <w:t>НЗОУ плательщика:</w:t>
            </w:r>
          </w:p>
        </w:tc>
      </w:tr>
      <w:tr w:rsidR="00B138F3" w:rsidRPr="005474D1" w:rsidTr="00CE7392">
        <w:trPr>
          <w:trHeight w:val="13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5474D1" w:rsidRDefault="00D746CA" w:rsidP="00F10789">
            <w:pPr>
              <w:widowControl w:val="0"/>
              <w:tabs>
                <w:tab w:val="left" w:pos="855"/>
              </w:tabs>
              <w:rPr>
                <w:rFonts w:ascii="GHEA Grapalat" w:hAnsi="GHEA Grapalat"/>
                <w:i/>
                <w:sz w:val="20"/>
                <w:szCs w:val="20"/>
                <w:lang w:eastAsia="en-US" w:bidi="ar-SA"/>
              </w:rPr>
            </w:pPr>
            <w:r w:rsidRPr="005474D1">
              <w:rPr>
                <w:rFonts w:ascii="GHEA Grapalat" w:hAnsi="GHEA Grapalat"/>
                <w:sz w:val="20"/>
                <w:szCs w:val="20"/>
              </w:rPr>
              <w:t>9.</w:t>
            </w:r>
            <w:r w:rsidR="00C3421C" w:rsidRPr="005474D1">
              <w:rPr>
                <w:rFonts w:ascii="GHEA Grapalat" w:hAnsi="GHEA Grapalat"/>
                <w:sz w:val="20"/>
                <w:szCs w:val="20"/>
              </w:rPr>
              <w:t>Наименование, или имя, фамилия бенефициара:</w:t>
            </w:r>
            <w:r w:rsidR="00D46A54" w:rsidRPr="005474D1">
              <w:rPr>
                <w:rFonts w:ascii="GHEA Grapalat" w:hAnsi="GHEA Grapalat"/>
                <w:sz w:val="20"/>
                <w:szCs w:val="20"/>
              </w:rPr>
              <w:t xml:space="preserve"> </w:t>
            </w:r>
            <w:r w:rsidR="00D46A54" w:rsidRPr="005474D1">
              <w:rPr>
                <w:rFonts w:ascii="GHEA Grapalat" w:hAnsi="GHEA Grapalat"/>
                <w:i/>
                <w:sz w:val="20"/>
                <w:szCs w:val="20"/>
                <w:lang w:eastAsia="en-US" w:bidi="ar-SA"/>
              </w:rPr>
              <w:t xml:space="preserve"> Средняя школа  </w:t>
            </w:r>
            <w:r w:rsidR="00424BB0" w:rsidRPr="005474D1">
              <w:rPr>
                <w:rFonts w:ascii="GHEA Grapalat" w:hAnsi="GHEA Grapalat"/>
                <w:i/>
                <w:sz w:val="20"/>
                <w:szCs w:val="20"/>
                <w:lang w:eastAsia="en-US" w:bidi="ar-SA"/>
              </w:rPr>
              <w:t>Мргавана</w:t>
            </w:r>
            <w:r w:rsidR="00D46A54" w:rsidRPr="005474D1">
              <w:rPr>
                <w:rFonts w:ascii="GHEA Grapalat" w:hAnsi="GHEA Grapalat"/>
                <w:i/>
                <w:sz w:val="20"/>
                <w:szCs w:val="20"/>
                <w:lang w:eastAsia="en-US" w:bidi="ar-SA"/>
              </w:rPr>
              <w:t>» ГНКО</w:t>
            </w:r>
          </w:p>
        </w:tc>
      </w:tr>
      <w:tr w:rsidR="00B138F3" w:rsidRPr="005474D1" w:rsidTr="00683C7F">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5474D1" w:rsidRDefault="00D746CA" w:rsidP="00D746CA">
            <w:pPr>
              <w:widowControl w:val="0"/>
              <w:tabs>
                <w:tab w:val="left" w:pos="855"/>
              </w:tabs>
              <w:rPr>
                <w:rFonts w:ascii="GHEA Grapalat" w:hAnsi="GHEA Grapalat"/>
                <w:sz w:val="20"/>
                <w:szCs w:val="20"/>
              </w:rPr>
            </w:pPr>
            <w:r w:rsidRPr="005474D1">
              <w:rPr>
                <w:rFonts w:ascii="GHEA Grapalat" w:hAnsi="GHEA Grapalat"/>
                <w:sz w:val="20"/>
                <w:szCs w:val="20"/>
              </w:rPr>
              <w:t>10.</w:t>
            </w:r>
            <w:r w:rsidR="00C3421C" w:rsidRPr="005474D1">
              <w:rPr>
                <w:rFonts w:ascii="GHEA Grapalat" w:hAnsi="GHEA Grapalat"/>
                <w:sz w:val="20"/>
                <w:szCs w:val="20"/>
              </w:rPr>
              <w:t>НЗОУ бенефициара (не заполняется)</w:t>
            </w:r>
          </w:p>
        </w:tc>
      </w:tr>
      <w:tr w:rsidR="00B138F3" w:rsidRPr="005474D1" w:rsidTr="00683C7F">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5474D1" w:rsidRDefault="00D746CA" w:rsidP="00F10789">
            <w:pPr>
              <w:widowControl w:val="0"/>
              <w:tabs>
                <w:tab w:val="left" w:pos="855"/>
              </w:tabs>
              <w:rPr>
                <w:rFonts w:ascii="GHEA Grapalat" w:hAnsi="GHEA Grapalat"/>
                <w:sz w:val="20"/>
                <w:szCs w:val="20"/>
              </w:rPr>
            </w:pPr>
            <w:r w:rsidRPr="005474D1">
              <w:rPr>
                <w:rFonts w:ascii="GHEA Grapalat" w:hAnsi="GHEA Grapalat"/>
                <w:sz w:val="20"/>
                <w:szCs w:val="20"/>
              </w:rPr>
              <w:t>11.</w:t>
            </w:r>
            <w:r w:rsidR="00C3421C" w:rsidRPr="005474D1">
              <w:rPr>
                <w:rFonts w:ascii="GHEA Grapalat" w:hAnsi="GHEA Grapalat"/>
                <w:sz w:val="20"/>
                <w:szCs w:val="20"/>
              </w:rPr>
              <w:t>УНН бенефициара:</w:t>
            </w:r>
            <w:r w:rsidR="00D46A54" w:rsidRPr="005474D1">
              <w:rPr>
                <w:rFonts w:ascii="GHEA Grapalat" w:hAnsi="GHEA Grapalat" w:cs="Arial"/>
                <w:sz w:val="20"/>
                <w:szCs w:val="20"/>
                <w:lang w:val="hy-AM" w:eastAsia="en-US" w:bidi="ar-SA"/>
              </w:rPr>
              <w:t>-</w:t>
            </w:r>
            <w:r w:rsidR="00F10789" w:rsidRPr="005474D1">
              <w:rPr>
                <w:rFonts w:ascii="GHEA Grapalat" w:hAnsi="GHEA Grapalat" w:cs="Arial"/>
                <w:sz w:val="20"/>
                <w:szCs w:val="20"/>
                <w:lang w:eastAsia="en-US" w:bidi="ar-SA"/>
              </w:rPr>
              <w:t xml:space="preserve">` </w:t>
            </w:r>
            <w:r w:rsidR="00F10789" w:rsidRPr="005474D1">
              <w:rPr>
                <w:rFonts w:ascii="GHEA Grapalat" w:hAnsi="GHEA Grapalat"/>
                <w:sz w:val="20"/>
                <w:lang w:val="hy-AM" w:eastAsia="en-US" w:bidi="ar-SA"/>
              </w:rPr>
              <w:t>0420</w:t>
            </w:r>
            <w:r w:rsidR="00424BB0" w:rsidRPr="005474D1">
              <w:rPr>
                <w:rFonts w:ascii="GHEA Grapalat" w:hAnsi="GHEA Grapalat"/>
                <w:sz w:val="20"/>
                <w:lang w:eastAsia="en-US" w:bidi="ar-SA"/>
              </w:rPr>
              <w:t>6828</w:t>
            </w:r>
          </w:p>
        </w:tc>
      </w:tr>
      <w:tr w:rsidR="00B138F3" w:rsidRPr="005474D1" w:rsidTr="00683C7F">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5474D1" w:rsidRDefault="00D746CA" w:rsidP="001D6B5F">
            <w:pPr>
              <w:widowControl w:val="0"/>
              <w:tabs>
                <w:tab w:val="left" w:pos="855"/>
              </w:tabs>
              <w:rPr>
                <w:rFonts w:ascii="GHEA Grapalat" w:hAnsi="GHEA Grapalat"/>
                <w:sz w:val="20"/>
                <w:szCs w:val="20"/>
              </w:rPr>
            </w:pPr>
            <w:r w:rsidRPr="005474D1">
              <w:rPr>
                <w:rFonts w:ascii="GHEA Grapalat" w:hAnsi="GHEA Grapalat"/>
                <w:sz w:val="20"/>
                <w:szCs w:val="20"/>
              </w:rPr>
              <w:t>12.</w:t>
            </w:r>
            <w:r w:rsidR="00C3421C" w:rsidRPr="005474D1">
              <w:rPr>
                <w:rFonts w:ascii="GHEA Grapalat" w:hAnsi="GHEA Grapalat"/>
                <w:sz w:val="20"/>
                <w:szCs w:val="20"/>
              </w:rPr>
              <w:t>Обслуживающая бенефициара Финансовая организация (банк):</w:t>
            </w:r>
            <w:r w:rsidR="001D6B5F" w:rsidRPr="005474D1">
              <w:rPr>
                <w:rFonts w:ascii="GHEA Grapalat" w:hAnsi="GHEA Grapalat"/>
                <w:sz w:val="20"/>
                <w:szCs w:val="20"/>
              </w:rPr>
              <w:t xml:space="preserve">  операционний отдел МФ РА</w:t>
            </w:r>
            <w:r w:rsidR="00D46A54" w:rsidRPr="005474D1">
              <w:rPr>
                <w:rFonts w:ascii="GHEA Grapalat" w:hAnsi="GHEA Grapalat"/>
                <w:sz w:val="20"/>
                <w:szCs w:val="20"/>
              </w:rPr>
              <w:t xml:space="preserve"> </w:t>
            </w:r>
          </w:p>
        </w:tc>
      </w:tr>
      <w:tr w:rsidR="00B138F3" w:rsidRPr="005474D1" w:rsidTr="00D46A54">
        <w:trPr>
          <w:trHeight w:val="11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5474D1" w:rsidRDefault="00D746CA" w:rsidP="00424BB0">
            <w:pPr>
              <w:spacing w:line="276" w:lineRule="auto"/>
              <w:rPr>
                <w:rFonts w:ascii="GHEA Grapalat" w:hAnsi="GHEA Grapalat"/>
                <w:sz w:val="20"/>
                <w:szCs w:val="20"/>
                <w:lang w:eastAsia="en-US" w:bidi="ar-SA"/>
              </w:rPr>
            </w:pPr>
            <w:r w:rsidRPr="005474D1">
              <w:rPr>
                <w:rFonts w:ascii="GHEA Grapalat" w:hAnsi="GHEA Grapalat"/>
                <w:sz w:val="20"/>
                <w:szCs w:val="20"/>
              </w:rPr>
              <w:t>13.</w:t>
            </w:r>
            <w:r w:rsidR="00C3421C" w:rsidRPr="005474D1">
              <w:rPr>
                <w:rFonts w:ascii="GHEA Grapalat" w:hAnsi="GHEA Grapalat"/>
                <w:sz w:val="20"/>
                <w:szCs w:val="20"/>
              </w:rPr>
              <w:t>Номер счета бенефициара (сч.№)</w:t>
            </w:r>
            <w:r w:rsidR="00D46A54" w:rsidRPr="005474D1">
              <w:rPr>
                <w:rFonts w:ascii="GHEA Grapalat" w:hAnsi="GHEA Grapalat"/>
                <w:sz w:val="20"/>
                <w:szCs w:val="20"/>
                <w:lang w:val="en-US"/>
              </w:rPr>
              <w:t xml:space="preserve">  </w:t>
            </w:r>
            <w:r w:rsidR="00D46A54" w:rsidRPr="005474D1">
              <w:rPr>
                <w:rFonts w:ascii="GHEA Grapalat" w:hAnsi="GHEA Grapalat"/>
                <w:sz w:val="20"/>
                <w:szCs w:val="20"/>
                <w:lang w:val="hy-AM" w:eastAsia="en-US" w:bidi="ar-SA"/>
              </w:rPr>
              <w:t>-</w:t>
            </w:r>
            <w:r w:rsidR="00ED6254" w:rsidRPr="005474D1">
              <w:rPr>
                <w:rFonts w:ascii="GHEA Grapalat" w:hAnsi="GHEA Grapalat"/>
                <w:sz w:val="20"/>
                <w:szCs w:val="20"/>
                <w:lang w:val="en-US" w:eastAsia="en-US" w:bidi="ar-SA"/>
              </w:rPr>
              <w:t>900418000</w:t>
            </w:r>
            <w:r w:rsidR="00424BB0" w:rsidRPr="005474D1">
              <w:rPr>
                <w:rFonts w:ascii="GHEA Grapalat" w:hAnsi="GHEA Grapalat"/>
                <w:sz w:val="20"/>
                <w:szCs w:val="20"/>
                <w:lang w:eastAsia="en-US" w:bidi="ar-SA"/>
              </w:rPr>
              <w:t>353</w:t>
            </w:r>
          </w:p>
        </w:tc>
      </w:tr>
      <w:tr w:rsidR="00B138F3" w:rsidRPr="005474D1" w:rsidTr="00D46A54">
        <w:trPr>
          <w:trHeight w:val="2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5474D1" w:rsidRDefault="00D746CA" w:rsidP="00D746CA">
            <w:pPr>
              <w:widowControl w:val="0"/>
              <w:tabs>
                <w:tab w:val="left" w:pos="855"/>
              </w:tabs>
              <w:rPr>
                <w:rFonts w:ascii="GHEA Grapalat" w:hAnsi="GHEA Grapalat"/>
                <w:sz w:val="20"/>
                <w:szCs w:val="20"/>
              </w:rPr>
            </w:pPr>
            <w:r w:rsidRPr="005474D1">
              <w:rPr>
                <w:rFonts w:ascii="GHEA Grapalat" w:hAnsi="GHEA Grapalat"/>
                <w:sz w:val="20"/>
                <w:szCs w:val="20"/>
              </w:rPr>
              <w:t>14.</w:t>
            </w:r>
            <w:r w:rsidR="00C3421C" w:rsidRPr="005474D1">
              <w:rPr>
                <w:rFonts w:ascii="GHEA Grapalat" w:hAnsi="GHEA Grapalat"/>
                <w:sz w:val="20"/>
                <w:szCs w:val="20"/>
              </w:rPr>
              <w:t>Сумма (цифрами и прописью):</w:t>
            </w:r>
          </w:p>
        </w:tc>
      </w:tr>
      <w:tr w:rsidR="00B138F3" w:rsidRPr="005474D1" w:rsidTr="00683C7F">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5474D1" w:rsidRDefault="00D746CA" w:rsidP="00D746CA">
            <w:pPr>
              <w:widowControl w:val="0"/>
              <w:tabs>
                <w:tab w:val="left" w:pos="855"/>
              </w:tabs>
              <w:rPr>
                <w:rFonts w:ascii="GHEA Grapalat" w:hAnsi="GHEA Grapalat"/>
                <w:sz w:val="20"/>
                <w:szCs w:val="20"/>
              </w:rPr>
            </w:pPr>
            <w:r w:rsidRPr="005474D1">
              <w:rPr>
                <w:rFonts w:ascii="GHEA Grapalat" w:hAnsi="GHEA Grapalat"/>
                <w:sz w:val="20"/>
                <w:szCs w:val="20"/>
              </w:rPr>
              <w:t>15.</w:t>
            </w:r>
            <w:r w:rsidR="00C3421C" w:rsidRPr="005474D1">
              <w:rPr>
                <w:rFonts w:ascii="GHEA Grapalat" w:hAnsi="GHEA Grapalat"/>
                <w:sz w:val="20"/>
                <w:szCs w:val="20"/>
              </w:rPr>
              <w:t>Акцептованная сумма (цифрами и прописью) (предусмотрена для частичного акцепта указанной суммы, который не применяется)</w:t>
            </w:r>
          </w:p>
        </w:tc>
      </w:tr>
      <w:tr w:rsidR="00B138F3" w:rsidRPr="005474D1" w:rsidTr="00D46A54">
        <w:trPr>
          <w:trHeight w:val="7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5474D1" w:rsidRDefault="00D746CA" w:rsidP="00D746CA">
            <w:pPr>
              <w:widowControl w:val="0"/>
              <w:tabs>
                <w:tab w:val="left" w:pos="855"/>
              </w:tabs>
              <w:rPr>
                <w:rFonts w:ascii="GHEA Grapalat" w:hAnsi="GHEA Grapalat"/>
                <w:sz w:val="20"/>
                <w:szCs w:val="20"/>
              </w:rPr>
            </w:pPr>
            <w:r w:rsidRPr="005474D1">
              <w:rPr>
                <w:rFonts w:ascii="GHEA Grapalat" w:hAnsi="GHEA Grapalat"/>
                <w:sz w:val="20"/>
                <w:szCs w:val="20"/>
              </w:rPr>
              <w:t>16.</w:t>
            </w:r>
            <w:r w:rsidR="00C3421C" w:rsidRPr="005474D1">
              <w:rPr>
                <w:rFonts w:ascii="GHEA Grapalat" w:hAnsi="GHEA Grapalat"/>
                <w:sz w:val="20"/>
                <w:szCs w:val="20"/>
              </w:rPr>
              <w:t>Валюта (прописью и по коду):</w:t>
            </w:r>
          </w:p>
        </w:tc>
      </w:tr>
      <w:tr w:rsidR="00B138F3" w:rsidRPr="005474D1" w:rsidTr="00D46A54">
        <w:trPr>
          <w:trHeight w:val="15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5474D1" w:rsidRDefault="00D746CA" w:rsidP="00697F7B">
            <w:pPr>
              <w:widowControl w:val="0"/>
              <w:tabs>
                <w:tab w:val="left" w:pos="855"/>
              </w:tabs>
              <w:rPr>
                <w:rFonts w:ascii="GHEA Grapalat" w:hAnsi="GHEA Grapalat"/>
                <w:sz w:val="20"/>
                <w:szCs w:val="20"/>
              </w:rPr>
            </w:pPr>
            <w:r w:rsidRPr="005474D1">
              <w:rPr>
                <w:rFonts w:ascii="GHEA Grapalat" w:hAnsi="GHEA Grapalat"/>
                <w:sz w:val="20"/>
                <w:szCs w:val="20"/>
              </w:rPr>
              <w:t>17.</w:t>
            </w:r>
            <w:r w:rsidR="00C3421C" w:rsidRPr="005474D1">
              <w:rPr>
                <w:rFonts w:ascii="GHEA Grapalat" w:hAnsi="GHEA Grapalat"/>
                <w:sz w:val="20"/>
                <w:szCs w:val="20"/>
              </w:rPr>
              <w:t xml:space="preserve">Цель сделки (уплаты): (для </w:t>
            </w:r>
            <w:r w:rsidR="00697F7B" w:rsidRPr="005474D1">
              <w:rPr>
                <w:rFonts w:ascii="GHEA Grapalat" w:hAnsi="GHEA Grapalat"/>
                <w:b/>
                <w:sz w:val="20"/>
                <w:szCs w:val="20"/>
              </w:rPr>
              <w:t xml:space="preserve"> обеспечение квалификации</w:t>
            </w:r>
            <w:r w:rsidR="00697F7B" w:rsidRPr="005474D1">
              <w:rPr>
                <w:rFonts w:ascii="GHEA Grapalat" w:hAnsi="GHEA Grapalat"/>
                <w:sz w:val="20"/>
                <w:szCs w:val="20"/>
              </w:rPr>
              <w:t xml:space="preserve"> </w:t>
            </w:r>
            <w:r w:rsidR="00C3421C" w:rsidRPr="005474D1">
              <w:rPr>
                <w:rFonts w:ascii="GHEA Grapalat" w:hAnsi="GHEA Grapalat"/>
                <w:sz w:val="20"/>
                <w:szCs w:val="20"/>
              </w:rPr>
              <w:t>)</w:t>
            </w:r>
          </w:p>
        </w:tc>
      </w:tr>
      <w:tr w:rsidR="00B138F3" w:rsidRPr="005474D1" w:rsidTr="00683C7F">
        <w:trPr>
          <w:trHeight w:val="424"/>
        </w:trPr>
        <w:tc>
          <w:tcPr>
            <w:tcW w:w="10980" w:type="dxa"/>
            <w:gridSpan w:val="2"/>
            <w:tcBorders>
              <w:top w:val="single" w:sz="4" w:space="0" w:color="auto"/>
              <w:left w:val="single" w:sz="4" w:space="0" w:color="auto"/>
              <w:right w:val="single" w:sz="4" w:space="0" w:color="000000"/>
            </w:tcBorders>
            <w:noWrap/>
            <w:vAlign w:val="bottom"/>
          </w:tcPr>
          <w:p w:rsidR="00C3421C" w:rsidRPr="005474D1" w:rsidRDefault="00D746CA" w:rsidP="00D746CA">
            <w:pPr>
              <w:widowControl w:val="0"/>
              <w:tabs>
                <w:tab w:val="left" w:pos="855"/>
              </w:tabs>
              <w:rPr>
                <w:rFonts w:ascii="GHEA Grapalat" w:hAnsi="GHEA Grapalat"/>
                <w:sz w:val="20"/>
                <w:szCs w:val="20"/>
              </w:rPr>
            </w:pPr>
            <w:r w:rsidRPr="005474D1">
              <w:rPr>
                <w:rFonts w:ascii="GHEA Grapalat" w:hAnsi="GHEA Grapalat"/>
                <w:sz w:val="20"/>
                <w:szCs w:val="20"/>
              </w:rPr>
              <w:t>18.</w:t>
            </w:r>
            <w:r w:rsidR="00C3421C" w:rsidRPr="005474D1">
              <w:rPr>
                <w:rFonts w:ascii="GHEA Grapalat" w:hAnsi="GHEA Grapalat"/>
                <w:sz w:val="20"/>
                <w:szCs w:val="20"/>
              </w:rPr>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B138F3" w:rsidRPr="005474D1" w:rsidTr="00D46A54">
        <w:trPr>
          <w:trHeight w:val="97"/>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5474D1" w:rsidRDefault="00C3421C" w:rsidP="00D46A54">
            <w:pPr>
              <w:widowControl w:val="0"/>
              <w:tabs>
                <w:tab w:val="left" w:pos="855"/>
              </w:tabs>
              <w:rPr>
                <w:rFonts w:ascii="GHEA Grapalat" w:hAnsi="GHEA Grapalat"/>
                <w:sz w:val="20"/>
                <w:szCs w:val="20"/>
              </w:rPr>
            </w:pPr>
            <w:r w:rsidRPr="005474D1">
              <w:rPr>
                <w:rFonts w:ascii="GHEA Grapalat" w:hAnsi="GHEA Grapalat"/>
                <w:sz w:val="20"/>
                <w:szCs w:val="20"/>
              </w:rPr>
              <w:t>19.Условия оплаты: &lt;акцептованный платеж&gt;</w:t>
            </w:r>
          </w:p>
        </w:tc>
      </w:tr>
      <w:tr w:rsidR="00B138F3" w:rsidRPr="005474D1" w:rsidTr="00D46A54">
        <w:trPr>
          <w:trHeight w:val="7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5474D1" w:rsidRDefault="00C3421C" w:rsidP="00D46A54">
            <w:pPr>
              <w:widowControl w:val="0"/>
              <w:tabs>
                <w:tab w:val="left" w:pos="855"/>
              </w:tabs>
              <w:rPr>
                <w:rFonts w:ascii="GHEA Grapalat" w:hAnsi="GHEA Grapalat"/>
                <w:sz w:val="20"/>
                <w:szCs w:val="20"/>
                <w:lang w:val="en-US"/>
              </w:rPr>
            </w:pPr>
            <w:r w:rsidRPr="005474D1">
              <w:rPr>
                <w:rFonts w:ascii="GHEA Grapalat" w:hAnsi="GHEA Grapalat"/>
                <w:sz w:val="20"/>
                <w:szCs w:val="20"/>
              </w:rPr>
              <w:t>20.Количество прилагаемых страниц: --- страниц</w:t>
            </w:r>
          </w:p>
        </w:tc>
      </w:tr>
      <w:tr w:rsidR="00B138F3" w:rsidRPr="005474D1" w:rsidTr="008A7430">
        <w:trPr>
          <w:trHeight w:val="1772"/>
        </w:trPr>
        <w:tc>
          <w:tcPr>
            <w:tcW w:w="5616" w:type="dxa"/>
            <w:tcBorders>
              <w:top w:val="nil"/>
              <w:left w:val="single" w:sz="4" w:space="0" w:color="auto"/>
              <w:bottom w:val="single" w:sz="4" w:space="0" w:color="auto"/>
              <w:right w:val="single" w:sz="4" w:space="0" w:color="auto"/>
            </w:tcBorders>
            <w:noWrap/>
            <w:vAlign w:val="bottom"/>
          </w:tcPr>
          <w:p w:rsidR="00C3421C" w:rsidRPr="005474D1" w:rsidRDefault="00D746CA" w:rsidP="00D46A54">
            <w:pPr>
              <w:widowControl w:val="0"/>
              <w:tabs>
                <w:tab w:val="left" w:pos="851"/>
              </w:tabs>
              <w:spacing w:after="160"/>
              <w:rPr>
                <w:rFonts w:ascii="GHEA Grapalat" w:hAnsi="GHEA Grapalat" w:cs="Sylfaen"/>
                <w:sz w:val="20"/>
                <w:szCs w:val="20"/>
              </w:rPr>
            </w:pPr>
            <w:r w:rsidRPr="005474D1">
              <w:rPr>
                <w:rFonts w:ascii="GHEA Grapalat" w:hAnsi="GHEA Grapalat"/>
                <w:sz w:val="20"/>
                <w:szCs w:val="20"/>
              </w:rPr>
              <w:t>22.а.</w:t>
            </w:r>
            <w:r w:rsidR="00C3421C" w:rsidRPr="005474D1">
              <w:rPr>
                <w:rFonts w:ascii="GHEA Grapalat" w:hAnsi="GHEA Grapalat"/>
                <w:sz w:val="20"/>
                <w:szCs w:val="20"/>
              </w:rPr>
              <w:t>Подписи бенефициара</w:t>
            </w:r>
          </w:p>
          <w:p w:rsidR="00C3421C" w:rsidRPr="005474D1" w:rsidRDefault="00C3421C" w:rsidP="00D46A54">
            <w:pPr>
              <w:widowControl w:val="0"/>
              <w:spacing w:after="160"/>
              <w:rPr>
                <w:rFonts w:ascii="GHEA Grapalat" w:hAnsi="GHEA Grapalat" w:cs="Sylfaen"/>
                <w:sz w:val="20"/>
                <w:szCs w:val="20"/>
              </w:rPr>
            </w:pPr>
          </w:p>
          <w:p w:rsidR="00C3421C" w:rsidRPr="005474D1" w:rsidRDefault="00C3421C" w:rsidP="00D46A54">
            <w:pPr>
              <w:widowControl w:val="0"/>
              <w:jc w:val="right"/>
              <w:rPr>
                <w:rFonts w:ascii="GHEA Grapalat" w:hAnsi="GHEA Grapalat" w:cs="Tahoma"/>
                <w:sz w:val="20"/>
                <w:szCs w:val="20"/>
              </w:rPr>
            </w:pPr>
            <w:r w:rsidRPr="005474D1">
              <w:rPr>
                <w:rFonts w:ascii="GHEA Grapalat" w:hAnsi="GHEA Grapalat"/>
                <w:sz w:val="20"/>
                <w:szCs w:val="20"/>
              </w:rPr>
              <w:t>/____________________/</w:t>
            </w:r>
          </w:p>
          <w:p w:rsidR="00C3421C" w:rsidRPr="005474D1" w:rsidRDefault="00C3421C" w:rsidP="00D46A54">
            <w:pPr>
              <w:widowControl w:val="0"/>
              <w:spacing w:after="160"/>
              <w:jc w:val="right"/>
              <w:rPr>
                <w:rFonts w:ascii="GHEA Grapalat" w:hAnsi="GHEA Grapalat" w:cs="Sylfaen"/>
                <w:sz w:val="20"/>
                <w:szCs w:val="20"/>
              </w:rPr>
            </w:pPr>
            <w:r w:rsidRPr="005474D1">
              <w:rPr>
                <w:rFonts w:ascii="GHEA Grapalat" w:hAnsi="GHEA Grapalat"/>
                <w:sz w:val="20"/>
                <w:szCs w:val="20"/>
              </w:rPr>
              <w:t>/____________________/</w:t>
            </w:r>
          </w:p>
          <w:p w:rsidR="00C3421C" w:rsidRPr="005474D1" w:rsidRDefault="00C3421C" w:rsidP="00D46A54">
            <w:pPr>
              <w:widowControl w:val="0"/>
              <w:spacing w:after="160"/>
              <w:rPr>
                <w:rFonts w:ascii="GHEA Grapalat" w:hAnsi="GHEA Grapalat" w:cs="Sylfaen"/>
                <w:sz w:val="20"/>
                <w:szCs w:val="20"/>
              </w:rPr>
            </w:pPr>
          </w:p>
          <w:p w:rsidR="00C3421C" w:rsidRPr="005474D1" w:rsidRDefault="00C3421C" w:rsidP="00D46A54">
            <w:pPr>
              <w:widowControl w:val="0"/>
              <w:tabs>
                <w:tab w:val="left" w:pos="4545"/>
              </w:tabs>
              <w:spacing w:after="160"/>
              <w:rPr>
                <w:rFonts w:ascii="GHEA Grapalat" w:hAnsi="GHEA Grapalat" w:cs="Sylfaen"/>
                <w:sz w:val="20"/>
                <w:szCs w:val="20"/>
              </w:rPr>
            </w:pPr>
            <w:r w:rsidRPr="005474D1">
              <w:rPr>
                <w:rFonts w:ascii="GHEA Grapalat" w:hAnsi="GHEA Grapalat"/>
                <w:sz w:val="20"/>
                <w:szCs w:val="20"/>
              </w:rPr>
              <w:t>22.б.</w:t>
            </w:r>
            <w:r w:rsidRPr="005474D1">
              <w:rPr>
                <w:rFonts w:ascii="GHEA Grapalat" w:hAnsi="GHEA Grapalat"/>
                <w:sz w:val="20"/>
                <w:szCs w:val="20"/>
              </w:rPr>
              <w:tab/>
              <w:t>М. П.</w:t>
            </w:r>
          </w:p>
          <w:p w:rsidR="00C3421C" w:rsidRPr="005474D1" w:rsidRDefault="00C3421C" w:rsidP="00D46A54">
            <w:pPr>
              <w:widowControl w:val="0"/>
              <w:spacing w:after="160"/>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tcPr>
          <w:p w:rsidR="00C3421C" w:rsidRPr="005474D1" w:rsidRDefault="00C3421C" w:rsidP="00D46A54">
            <w:pPr>
              <w:widowControl w:val="0"/>
              <w:tabs>
                <w:tab w:val="left" w:pos="905"/>
              </w:tabs>
              <w:spacing w:after="160"/>
              <w:rPr>
                <w:rFonts w:ascii="GHEA Grapalat" w:hAnsi="GHEA Grapalat" w:cs="Sylfaen"/>
                <w:sz w:val="20"/>
                <w:szCs w:val="20"/>
              </w:rPr>
            </w:pPr>
            <w:r w:rsidRPr="005474D1">
              <w:rPr>
                <w:rFonts w:ascii="GHEA Grapalat" w:hAnsi="GHEA Grapalat"/>
                <w:sz w:val="20"/>
                <w:szCs w:val="20"/>
              </w:rPr>
              <w:t>21.а.</w:t>
            </w:r>
            <w:r w:rsidRPr="005474D1">
              <w:rPr>
                <w:rFonts w:ascii="GHEA Grapalat" w:hAnsi="GHEA Grapalat"/>
                <w:sz w:val="20"/>
                <w:szCs w:val="20"/>
              </w:rPr>
              <w:tab/>
            </w:r>
            <w:r w:rsidRPr="005474D1">
              <w:rPr>
                <w:rFonts w:ascii="Courier New" w:hAnsi="Courier New" w:cs="Courier New"/>
                <w:sz w:val="20"/>
                <w:szCs w:val="20"/>
              </w:rPr>
              <w:t> </w:t>
            </w:r>
            <w:r w:rsidRPr="005474D1">
              <w:rPr>
                <w:rFonts w:ascii="GHEA Grapalat" w:hAnsi="GHEA Grapalat"/>
                <w:sz w:val="20"/>
                <w:szCs w:val="20"/>
              </w:rPr>
              <w:t>Подписи плательщика:</w:t>
            </w:r>
          </w:p>
          <w:p w:rsidR="00C3421C" w:rsidRPr="005474D1" w:rsidRDefault="00C3421C" w:rsidP="00D46A54">
            <w:pPr>
              <w:widowControl w:val="0"/>
              <w:spacing w:after="160"/>
              <w:rPr>
                <w:rFonts w:ascii="GHEA Grapalat" w:hAnsi="GHEA Grapalat" w:cs="Sylfaen"/>
                <w:sz w:val="20"/>
                <w:szCs w:val="20"/>
              </w:rPr>
            </w:pPr>
          </w:p>
          <w:p w:rsidR="00C3421C" w:rsidRPr="005474D1" w:rsidRDefault="00C3421C" w:rsidP="00D46A54">
            <w:pPr>
              <w:widowControl w:val="0"/>
              <w:spacing w:after="160"/>
              <w:jc w:val="right"/>
              <w:rPr>
                <w:rFonts w:ascii="GHEA Grapalat" w:hAnsi="GHEA Grapalat" w:cs="Sylfaen"/>
                <w:sz w:val="20"/>
                <w:szCs w:val="20"/>
              </w:rPr>
            </w:pPr>
            <w:r w:rsidRPr="005474D1">
              <w:rPr>
                <w:rFonts w:ascii="GHEA Grapalat" w:hAnsi="GHEA Grapalat"/>
                <w:sz w:val="20"/>
                <w:szCs w:val="20"/>
              </w:rPr>
              <w:t>/____________________/</w:t>
            </w:r>
          </w:p>
          <w:p w:rsidR="00C3421C" w:rsidRPr="005474D1" w:rsidRDefault="00C3421C" w:rsidP="00D46A54">
            <w:pPr>
              <w:widowControl w:val="0"/>
              <w:spacing w:after="160"/>
              <w:jc w:val="right"/>
              <w:rPr>
                <w:rFonts w:ascii="GHEA Grapalat" w:hAnsi="GHEA Grapalat" w:cs="Sylfaen"/>
                <w:sz w:val="20"/>
                <w:szCs w:val="20"/>
              </w:rPr>
            </w:pPr>
            <w:r w:rsidRPr="005474D1">
              <w:rPr>
                <w:rFonts w:ascii="GHEA Grapalat" w:hAnsi="GHEA Grapalat"/>
                <w:sz w:val="20"/>
                <w:szCs w:val="20"/>
              </w:rPr>
              <w:t>/____________________/</w:t>
            </w:r>
          </w:p>
          <w:p w:rsidR="00C3421C" w:rsidRPr="005474D1" w:rsidRDefault="00C3421C" w:rsidP="00D46A54">
            <w:pPr>
              <w:widowControl w:val="0"/>
              <w:spacing w:after="160"/>
              <w:rPr>
                <w:rFonts w:ascii="GHEA Grapalat" w:hAnsi="GHEA Grapalat" w:cs="Sylfaen"/>
                <w:sz w:val="20"/>
                <w:szCs w:val="20"/>
              </w:rPr>
            </w:pPr>
          </w:p>
          <w:p w:rsidR="00C3421C" w:rsidRPr="005474D1" w:rsidRDefault="00C3421C" w:rsidP="00D46A54">
            <w:pPr>
              <w:widowControl w:val="0"/>
              <w:tabs>
                <w:tab w:val="left" w:pos="4539"/>
              </w:tabs>
              <w:spacing w:after="160"/>
              <w:rPr>
                <w:rFonts w:ascii="GHEA Grapalat" w:hAnsi="GHEA Grapalat" w:cs="Sylfaen"/>
                <w:sz w:val="20"/>
                <w:szCs w:val="20"/>
              </w:rPr>
            </w:pPr>
            <w:r w:rsidRPr="005474D1">
              <w:rPr>
                <w:rFonts w:ascii="GHEA Grapalat" w:hAnsi="GHEA Grapalat"/>
                <w:sz w:val="20"/>
                <w:szCs w:val="20"/>
              </w:rPr>
              <w:t>21.б.</w:t>
            </w:r>
            <w:r w:rsidRPr="005474D1">
              <w:rPr>
                <w:rFonts w:ascii="GHEA Grapalat" w:hAnsi="GHEA Grapalat"/>
                <w:sz w:val="20"/>
                <w:szCs w:val="20"/>
              </w:rPr>
              <w:tab/>
              <w:t>М. П.</w:t>
            </w:r>
          </w:p>
        </w:tc>
      </w:tr>
      <w:tr w:rsidR="00B138F3" w:rsidRPr="005474D1" w:rsidTr="00683C7F">
        <w:trPr>
          <w:trHeight w:val="2194"/>
        </w:trPr>
        <w:tc>
          <w:tcPr>
            <w:tcW w:w="5616" w:type="dxa"/>
            <w:tcBorders>
              <w:top w:val="single" w:sz="4" w:space="0" w:color="auto"/>
              <w:left w:val="single" w:sz="4" w:space="0" w:color="auto"/>
              <w:right w:val="single" w:sz="4" w:space="0" w:color="auto"/>
            </w:tcBorders>
            <w:noWrap/>
            <w:vAlign w:val="bottom"/>
          </w:tcPr>
          <w:p w:rsidR="00C3421C" w:rsidRPr="005474D1" w:rsidRDefault="00C3421C" w:rsidP="00D46A54">
            <w:pPr>
              <w:widowControl w:val="0"/>
              <w:spacing w:after="160"/>
              <w:rPr>
                <w:rFonts w:ascii="GHEA Grapalat" w:hAnsi="GHEA Grapalat" w:cs="Tahoma"/>
                <w:sz w:val="20"/>
                <w:szCs w:val="20"/>
              </w:rPr>
            </w:pPr>
            <w:r w:rsidRPr="005474D1">
              <w:rPr>
                <w:rFonts w:ascii="GHEA Grapalat" w:hAnsi="GHEA Grapalat"/>
                <w:sz w:val="20"/>
                <w:szCs w:val="20"/>
              </w:rPr>
              <w:t>24.а.</w:t>
            </w:r>
            <w:r w:rsidRPr="005474D1">
              <w:rPr>
                <w:rFonts w:ascii="GHEA Grapalat" w:hAnsi="GHEA Grapalat"/>
                <w:sz w:val="20"/>
                <w:szCs w:val="20"/>
              </w:rPr>
              <w:tab/>
              <w:t xml:space="preserve"> Обслуживающая бенефициара финансовая организация </w:t>
            </w:r>
          </w:p>
          <w:p w:rsidR="00C3421C" w:rsidRPr="005474D1" w:rsidRDefault="00C3421C" w:rsidP="00D46A54">
            <w:pPr>
              <w:widowControl w:val="0"/>
              <w:spacing w:after="160"/>
              <w:rPr>
                <w:rFonts w:ascii="GHEA Grapalat" w:hAnsi="GHEA Grapalat"/>
                <w:sz w:val="20"/>
                <w:szCs w:val="20"/>
              </w:rPr>
            </w:pPr>
          </w:p>
          <w:p w:rsidR="00C3421C" w:rsidRPr="005474D1" w:rsidRDefault="00C3421C" w:rsidP="00D46A54">
            <w:pPr>
              <w:widowControl w:val="0"/>
              <w:jc w:val="right"/>
              <w:rPr>
                <w:rFonts w:ascii="GHEA Grapalat" w:hAnsi="GHEA Grapalat" w:cs="Tahoma"/>
                <w:sz w:val="20"/>
                <w:szCs w:val="20"/>
              </w:rPr>
            </w:pPr>
            <w:r w:rsidRPr="005474D1">
              <w:rPr>
                <w:rFonts w:ascii="GHEA Grapalat" w:hAnsi="GHEA Grapalat"/>
                <w:sz w:val="20"/>
                <w:szCs w:val="20"/>
              </w:rPr>
              <w:t>/____________________/</w:t>
            </w:r>
          </w:p>
          <w:p w:rsidR="00C3421C" w:rsidRPr="005474D1" w:rsidRDefault="00D46A54" w:rsidP="00D46A54">
            <w:pPr>
              <w:widowControl w:val="0"/>
              <w:spacing w:after="160"/>
              <w:ind w:left="3828" w:right="13"/>
              <w:jc w:val="both"/>
              <w:rPr>
                <w:rFonts w:ascii="GHEA Grapalat" w:hAnsi="GHEA Grapalat" w:cs="Sylfaen"/>
                <w:sz w:val="20"/>
                <w:szCs w:val="20"/>
                <w:vertAlign w:val="superscript"/>
                <w:lang w:val="en-US"/>
              </w:rPr>
            </w:pPr>
            <w:r w:rsidRPr="005474D1">
              <w:rPr>
                <w:rFonts w:ascii="GHEA Grapalat" w:hAnsi="GHEA Grapalat"/>
                <w:sz w:val="20"/>
                <w:szCs w:val="20"/>
                <w:vertAlign w:val="superscript"/>
              </w:rPr>
              <w:t>подпись</w:t>
            </w:r>
          </w:p>
          <w:p w:rsidR="00C3421C" w:rsidRPr="005474D1" w:rsidRDefault="00C3421C" w:rsidP="00D46A54">
            <w:pPr>
              <w:widowControl w:val="0"/>
              <w:spacing w:after="160"/>
              <w:rPr>
                <w:rFonts w:ascii="GHEA Grapalat" w:hAnsi="GHEA Grapalat" w:cs="Arial"/>
                <w:sz w:val="20"/>
                <w:szCs w:val="20"/>
              </w:rPr>
            </w:pPr>
          </w:p>
        </w:tc>
        <w:tc>
          <w:tcPr>
            <w:tcW w:w="5364" w:type="dxa"/>
            <w:tcBorders>
              <w:top w:val="single" w:sz="4" w:space="0" w:color="auto"/>
              <w:left w:val="nil"/>
              <w:right w:val="single" w:sz="4" w:space="0" w:color="auto"/>
            </w:tcBorders>
            <w:noWrap/>
          </w:tcPr>
          <w:p w:rsidR="00C3421C" w:rsidRPr="005474D1" w:rsidRDefault="00C3421C" w:rsidP="00D46A54">
            <w:pPr>
              <w:widowControl w:val="0"/>
              <w:spacing w:after="160"/>
              <w:rPr>
                <w:rFonts w:ascii="GHEA Grapalat" w:hAnsi="GHEA Grapalat" w:cs="Tahoma"/>
                <w:sz w:val="20"/>
                <w:szCs w:val="20"/>
              </w:rPr>
            </w:pPr>
            <w:r w:rsidRPr="005474D1">
              <w:rPr>
                <w:rFonts w:ascii="GHEA Grapalat" w:hAnsi="GHEA Grapalat"/>
                <w:sz w:val="20"/>
                <w:szCs w:val="20"/>
              </w:rPr>
              <w:t>23.а.</w:t>
            </w:r>
            <w:r w:rsidRPr="005474D1">
              <w:rPr>
                <w:rFonts w:ascii="GHEA Grapalat" w:hAnsi="GHEA Grapalat"/>
                <w:sz w:val="20"/>
                <w:szCs w:val="20"/>
              </w:rPr>
              <w:tab/>
              <w:t xml:space="preserve"> Обслуживающая плательщика финансовая организация </w:t>
            </w:r>
          </w:p>
          <w:p w:rsidR="00C3421C" w:rsidRPr="005474D1" w:rsidRDefault="00C3421C" w:rsidP="00D46A54">
            <w:pPr>
              <w:widowControl w:val="0"/>
              <w:spacing w:after="160"/>
              <w:rPr>
                <w:rFonts w:ascii="GHEA Grapalat" w:hAnsi="GHEA Grapalat" w:cs="Tahoma"/>
                <w:sz w:val="20"/>
                <w:szCs w:val="20"/>
              </w:rPr>
            </w:pPr>
          </w:p>
          <w:p w:rsidR="00C3421C" w:rsidRPr="005474D1" w:rsidRDefault="00C3421C" w:rsidP="00D46A54">
            <w:pPr>
              <w:widowControl w:val="0"/>
              <w:jc w:val="right"/>
              <w:rPr>
                <w:rFonts w:ascii="GHEA Grapalat" w:hAnsi="GHEA Grapalat" w:cs="Tahoma"/>
                <w:sz w:val="20"/>
                <w:szCs w:val="20"/>
              </w:rPr>
            </w:pPr>
            <w:r w:rsidRPr="005474D1">
              <w:rPr>
                <w:rFonts w:ascii="GHEA Grapalat" w:hAnsi="GHEA Grapalat"/>
                <w:sz w:val="20"/>
                <w:szCs w:val="20"/>
              </w:rPr>
              <w:t>/____________________/</w:t>
            </w:r>
          </w:p>
          <w:p w:rsidR="00C3421C" w:rsidRPr="005474D1" w:rsidRDefault="00C3421C" w:rsidP="00D46A54">
            <w:pPr>
              <w:widowControl w:val="0"/>
              <w:spacing w:after="160"/>
              <w:ind w:right="983"/>
              <w:jc w:val="right"/>
              <w:rPr>
                <w:rFonts w:ascii="GHEA Grapalat" w:hAnsi="GHEA Grapalat" w:cs="Sylfaen"/>
                <w:sz w:val="20"/>
                <w:szCs w:val="20"/>
                <w:vertAlign w:val="superscript"/>
              </w:rPr>
            </w:pPr>
            <w:r w:rsidRPr="005474D1">
              <w:rPr>
                <w:rFonts w:ascii="GHEA Grapalat" w:hAnsi="GHEA Grapalat"/>
                <w:sz w:val="20"/>
                <w:szCs w:val="20"/>
                <w:vertAlign w:val="superscript"/>
              </w:rPr>
              <w:t>/подпись/</w:t>
            </w:r>
          </w:p>
          <w:p w:rsidR="00C3421C" w:rsidRPr="005474D1" w:rsidRDefault="00C3421C" w:rsidP="00D46A54">
            <w:pPr>
              <w:widowControl w:val="0"/>
              <w:spacing w:after="160"/>
              <w:rPr>
                <w:rFonts w:ascii="GHEA Grapalat" w:hAnsi="GHEA Grapalat" w:cs="Arial"/>
                <w:sz w:val="20"/>
                <w:szCs w:val="20"/>
              </w:rPr>
            </w:pPr>
          </w:p>
        </w:tc>
      </w:tr>
      <w:tr w:rsidR="00B138F3" w:rsidRPr="005474D1" w:rsidTr="00683C7F">
        <w:trPr>
          <w:trHeight w:val="2194"/>
        </w:trPr>
        <w:tc>
          <w:tcPr>
            <w:tcW w:w="5616" w:type="dxa"/>
            <w:tcBorders>
              <w:top w:val="nil"/>
              <w:left w:val="single" w:sz="4" w:space="0" w:color="auto"/>
              <w:bottom w:val="single" w:sz="4" w:space="0" w:color="auto"/>
              <w:right w:val="single" w:sz="4" w:space="0" w:color="auto"/>
            </w:tcBorders>
            <w:noWrap/>
            <w:vAlign w:val="bottom"/>
          </w:tcPr>
          <w:p w:rsidR="00C3421C" w:rsidRPr="005474D1" w:rsidRDefault="00C3421C" w:rsidP="00683C7F">
            <w:pPr>
              <w:widowControl w:val="0"/>
              <w:tabs>
                <w:tab w:val="left" w:pos="4678"/>
              </w:tabs>
              <w:spacing w:after="160"/>
              <w:rPr>
                <w:rFonts w:ascii="GHEA Grapalat" w:hAnsi="GHEA Grapalat" w:cs="Sylfaen"/>
                <w:sz w:val="20"/>
                <w:szCs w:val="20"/>
              </w:rPr>
            </w:pPr>
            <w:r w:rsidRPr="005474D1">
              <w:rPr>
                <w:rFonts w:ascii="GHEA Grapalat" w:hAnsi="GHEA Grapalat"/>
                <w:sz w:val="20"/>
                <w:szCs w:val="20"/>
              </w:rPr>
              <w:t>24.б.</w:t>
            </w:r>
            <w:r w:rsidRPr="005474D1">
              <w:rPr>
                <w:rFonts w:ascii="GHEA Grapalat" w:hAnsi="GHEA Grapalat"/>
                <w:sz w:val="20"/>
                <w:szCs w:val="20"/>
              </w:rPr>
              <w:tab/>
              <w:t>М. П.</w:t>
            </w:r>
          </w:p>
          <w:p w:rsidR="00C3421C" w:rsidRPr="005474D1" w:rsidRDefault="00C3421C" w:rsidP="00683C7F">
            <w:pPr>
              <w:widowControl w:val="0"/>
              <w:spacing w:after="160"/>
              <w:rPr>
                <w:rFonts w:ascii="GHEA Grapalat" w:hAnsi="GHEA Grapalat" w:cs="Sylfaen"/>
                <w:sz w:val="20"/>
                <w:szCs w:val="20"/>
              </w:rPr>
            </w:pPr>
          </w:p>
          <w:p w:rsidR="00C3421C" w:rsidRPr="005474D1" w:rsidRDefault="00C3421C" w:rsidP="00683C7F">
            <w:pPr>
              <w:widowControl w:val="0"/>
              <w:spacing w:after="160"/>
              <w:ind w:right="155"/>
              <w:jc w:val="right"/>
              <w:rPr>
                <w:rFonts w:ascii="GHEA Grapalat" w:hAnsi="GHEA Grapalat" w:cs="Sylfaen"/>
                <w:sz w:val="20"/>
                <w:szCs w:val="20"/>
                <w:lang w:val="en-US"/>
              </w:rPr>
            </w:pPr>
            <w:r w:rsidRPr="005474D1">
              <w:rPr>
                <w:rFonts w:ascii="GHEA Grapalat" w:hAnsi="GHEA Grapalat"/>
                <w:sz w:val="20"/>
                <w:szCs w:val="20"/>
              </w:rPr>
              <w:t xml:space="preserve">24.в"___" ___ 20___ г. </w:t>
            </w:r>
          </w:p>
        </w:tc>
        <w:tc>
          <w:tcPr>
            <w:tcW w:w="5364" w:type="dxa"/>
            <w:tcBorders>
              <w:top w:val="nil"/>
              <w:left w:val="nil"/>
              <w:bottom w:val="single" w:sz="4" w:space="0" w:color="auto"/>
              <w:right w:val="single" w:sz="4" w:space="0" w:color="auto"/>
            </w:tcBorders>
            <w:noWrap/>
            <w:vAlign w:val="bottom"/>
          </w:tcPr>
          <w:p w:rsidR="00C3421C" w:rsidRPr="005474D1" w:rsidRDefault="00C3421C" w:rsidP="00683C7F">
            <w:pPr>
              <w:widowControl w:val="0"/>
              <w:tabs>
                <w:tab w:val="left" w:pos="4554"/>
              </w:tabs>
              <w:spacing w:after="160"/>
              <w:rPr>
                <w:rFonts w:ascii="GHEA Grapalat" w:hAnsi="GHEA Grapalat" w:cs="Sylfaen"/>
                <w:sz w:val="20"/>
                <w:szCs w:val="20"/>
              </w:rPr>
            </w:pPr>
            <w:r w:rsidRPr="005474D1">
              <w:rPr>
                <w:rFonts w:ascii="GHEA Grapalat" w:hAnsi="GHEA Grapalat"/>
                <w:sz w:val="20"/>
                <w:szCs w:val="20"/>
              </w:rPr>
              <w:t>23.б.</w:t>
            </w:r>
            <w:r w:rsidRPr="005474D1">
              <w:rPr>
                <w:rFonts w:ascii="GHEA Grapalat" w:hAnsi="GHEA Grapalat"/>
                <w:sz w:val="20"/>
                <w:szCs w:val="20"/>
              </w:rPr>
              <w:tab/>
              <w:t>М. П.</w:t>
            </w:r>
          </w:p>
          <w:p w:rsidR="00C3421C" w:rsidRPr="005474D1" w:rsidRDefault="00C3421C" w:rsidP="00683C7F">
            <w:pPr>
              <w:widowControl w:val="0"/>
              <w:spacing w:after="160"/>
              <w:rPr>
                <w:rFonts w:ascii="GHEA Grapalat" w:hAnsi="GHEA Grapalat"/>
                <w:sz w:val="20"/>
                <w:szCs w:val="20"/>
              </w:rPr>
            </w:pPr>
          </w:p>
          <w:p w:rsidR="00C3421C" w:rsidRPr="005474D1" w:rsidRDefault="00C3421C" w:rsidP="00683C7F">
            <w:pPr>
              <w:widowControl w:val="0"/>
              <w:spacing w:after="160"/>
              <w:jc w:val="right"/>
              <w:rPr>
                <w:rFonts w:ascii="GHEA Grapalat" w:hAnsi="GHEA Grapalat" w:cs="Sylfaen"/>
                <w:sz w:val="20"/>
                <w:szCs w:val="20"/>
              </w:rPr>
            </w:pPr>
            <w:r w:rsidRPr="005474D1">
              <w:rPr>
                <w:rFonts w:ascii="GHEA Grapalat" w:hAnsi="GHEA Grapalat"/>
                <w:sz w:val="20"/>
                <w:szCs w:val="20"/>
              </w:rPr>
              <w:t>23.в Дата исполнения: "___" ___ 20___г.</w:t>
            </w:r>
          </w:p>
        </w:tc>
      </w:tr>
    </w:tbl>
    <w:p w:rsidR="00C3421C" w:rsidRPr="005474D1" w:rsidRDefault="00C3421C" w:rsidP="00C3421C">
      <w:pPr>
        <w:rPr>
          <w:rFonts w:ascii="GHEA Grapalat" w:hAnsi="GHEA Grapalat" w:cs="Sylfaen"/>
        </w:rPr>
      </w:pPr>
      <w:r w:rsidRPr="005474D1">
        <w:rPr>
          <w:rFonts w:ascii="GHEA Grapalat" w:hAnsi="GHEA Grapalat" w:cs="Sylfaen"/>
        </w:rPr>
        <w:t xml:space="preserve">*  </w:t>
      </w:r>
      <w:r w:rsidRPr="005474D1">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C3421C" w:rsidRPr="005474D1" w:rsidRDefault="00C3421C" w:rsidP="00C3421C">
      <w:pPr>
        <w:rPr>
          <w:rFonts w:ascii="GHEA Grapalat" w:hAnsi="GHEA Grapalat" w:cs="Sylfaen"/>
        </w:rPr>
      </w:pPr>
    </w:p>
    <w:p w:rsidR="00CE7392" w:rsidRPr="005474D1" w:rsidRDefault="00CE7392" w:rsidP="00C3421C">
      <w:pPr>
        <w:widowControl w:val="0"/>
        <w:spacing w:after="160"/>
        <w:ind w:left="567" w:right="565"/>
        <w:jc w:val="center"/>
        <w:rPr>
          <w:rFonts w:ascii="GHEA Grapalat" w:hAnsi="GHEA Grapalat"/>
          <w:b/>
        </w:rPr>
      </w:pPr>
    </w:p>
    <w:p w:rsidR="00C3421C" w:rsidRPr="005474D1" w:rsidRDefault="00C3421C" w:rsidP="00C3421C">
      <w:pPr>
        <w:widowControl w:val="0"/>
        <w:spacing w:after="160"/>
        <w:ind w:left="567" w:right="565"/>
        <w:jc w:val="center"/>
        <w:rPr>
          <w:rFonts w:ascii="GHEA Grapalat" w:hAnsi="GHEA Grapalat"/>
          <w:b/>
        </w:rPr>
      </w:pPr>
      <w:r w:rsidRPr="005474D1">
        <w:rPr>
          <w:rFonts w:ascii="GHEA Grapalat" w:hAnsi="GHEA Grapalat"/>
          <w:b/>
        </w:rPr>
        <w:lastRenderedPageBreak/>
        <w:t xml:space="preserve">Обязательные реквизиты платежного требования </w:t>
      </w:r>
      <w:r w:rsidRPr="005474D1">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5474D1" w:rsidTr="00683C7F">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474D1" w:rsidRDefault="00C3421C" w:rsidP="00D46A54">
            <w:pPr>
              <w:widowControl w:val="0"/>
              <w:jc w:val="center"/>
              <w:rPr>
                <w:rFonts w:ascii="GHEA Grapalat" w:hAnsi="GHEA Grapalat"/>
                <w:sz w:val="18"/>
                <w:szCs w:val="18"/>
              </w:rPr>
            </w:pPr>
            <w:r w:rsidRPr="005474D1">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rsidR="00C3421C" w:rsidRPr="005474D1" w:rsidRDefault="00C3421C" w:rsidP="00D46A54">
            <w:pPr>
              <w:widowControl w:val="0"/>
              <w:jc w:val="center"/>
              <w:rPr>
                <w:rFonts w:ascii="GHEA Grapalat" w:hAnsi="GHEA Grapalat"/>
                <w:b/>
                <w:sz w:val="18"/>
                <w:szCs w:val="18"/>
              </w:rPr>
            </w:pPr>
            <w:r w:rsidRPr="005474D1">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C3421C" w:rsidRPr="005474D1" w:rsidRDefault="00C3421C" w:rsidP="00D46A54">
            <w:pPr>
              <w:widowControl w:val="0"/>
              <w:jc w:val="center"/>
              <w:rPr>
                <w:rFonts w:ascii="GHEA Grapalat" w:hAnsi="GHEA Grapalat"/>
                <w:b/>
                <w:sz w:val="18"/>
                <w:szCs w:val="18"/>
              </w:rPr>
            </w:pPr>
            <w:r w:rsidRPr="005474D1">
              <w:rPr>
                <w:rFonts w:ascii="GHEA Grapalat" w:hAnsi="GHEA Grapalat"/>
                <w:b/>
                <w:sz w:val="18"/>
                <w:szCs w:val="18"/>
              </w:rPr>
              <w:t>Наличие указанного поля/</w:t>
            </w:r>
          </w:p>
          <w:p w:rsidR="00C3421C" w:rsidRPr="005474D1" w:rsidRDefault="00C3421C" w:rsidP="00D46A54">
            <w:pPr>
              <w:widowControl w:val="0"/>
              <w:jc w:val="center"/>
              <w:rPr>
                <w:rFonts w:ascii="GHEA Grapalat" w:hAnsi="GHEA Grapalat"/>
                <w:b/>
                <w:sz w:val="18"/>
                <w:szCs w:val="18"/>
              </w:rPr>
            </w:pPr>
            <w:r w:rsidRPr="005474D1">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C3421C" w:rsidRPr="005474D1" w:rsidRDefault="00C3421C" w:rsidP="00D46A54">
            <w:pPr>
              <w:widowControl w:val="0"/>
              <w:jc w:val="center"/>
              <w:rPr>
                <w:rFonts w:ascii="GHEA Grapalat" w:hAnsi="GHEA Grapalat"/>
                <w:b/>
                <w:sz w:val="18"/>
                <w:szCs w:val="18"/>
              </w:rPr>
            </w:pPr>
            <w:r w:rsidRPr="005474D1">
              <w:rPr>
                <w:rFonts w:ascii="GHEA Grapalat" w:hAnsi="GHEA Grapalat"/>
                <w:b/>
                <w:sz w:val="18"/>
                <w:szCs w:val="18"/>
              </w:rPr>
              <w:t xml:space="preserve">Требование о заполнении реквизита </w:t>
            </w:r>
          </w:p>
          <w:p w:rsidR="00C3421C" w:rsidRPr="005474D1" w:rsidRDefault="00C3421C" w:rsidP="00D46A54">
            <w:pPr>
              <w:widowControl w:val="0"/>
              <w:jc w:val="center"/>
              <w:rPr>
                <w:rFonts w:ascii="GHEA Grapalat" w:hAnsi="GHEA Grapalat"/>
                <w:b/>
                <w:sz w:val="18"/>
                <w:szCs w:val="18"/>
              </w:rPr>
            </w:pPr>
            <w:r w:rsidRPr="005474D1">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C3421C" w:rsidRPr="005474D1" w:rsidRDefault="00C3421C" w:rsidP="00D46A54">
            <w:pPr>
              <w:widowControl w:val="0"/>
              <w:jc w:val="center"/>
              <w:rPr>
                <w:rFonts w:ascii="GHEA Grapalat" w:hAnsi="GHEA Grapalat"/>
                <w:b/>
                <w:sz w:val="18"/>
                <w:szCs w:val="18"/>
              </w:rPr>
            </w:pPr>
            <w:r w:rsidRPr="005474D1">
              <w:rPr>
                <w:rFonts w:ascii="GHEA Grapalat" w:hAnsi="GHEA Grapalat"/>
                <w:b/>
                <w:sz w:val="18"/>
                <w:szCs w:val="18"/>
              </w:rPr>
              <w:t>Сторона,</w:t>
            </w:r>
          </w:p>
          <w:p w:rsidR="00C3421C" w:rsidRPr="005474D1" w:rsidRDefault="00C3421C" w:rsidP="00D46A54">
            <w:pPr>
              <w:widowControl w:val="0"/>
              <w:jc w:val="center"/>
              <w:rPr>
                <w:rFonts w:ascii="GHEA Grapalat" w:hAnsi="GHEA Grapalat"/>
                <w:b/>
                <w:sz w:val="18"/>
                <w:szCs w:val="18"/>
              </w:rPr>
            </w:pPr>
            <w:r w:rsidRPr="005474D1">
              <w:rPr>
                <w:rFonts w:ascii="GHEA Grapalat" w:hAnsi="GHEA Grapalat"/>
                <w:b/>
                <w:sz w:val="18"/>
                <w:szCs w:val="18"/>
              </w:rPr>
              <w:t xml:space="preserve">заполняющая реквизит </w:t>
            </w:r>
          </w:p>
          <w:p w:rsidR="00C3421C" w:rsidRPr="005474D1" w:rsidRDefault="00C3421C" w:rsidP="00D46A54">
            <w:pPr>
              <w:widowControl w:val="0"/>
              <w:jc w:val="center"/>
              <w:rPr>
                <w:rFonts w:ascii="GHEA Grapalat" w:hAnsi="GHEA Grapalat"/>
                <w:b/>
                <w:sz w:val="18"/>
                <w:szCs w:val="18"/>
              </w:rPr>
            </w:pPr>
            <w:r w:rsidRPr="005474D1">
              <w:rPr>
                <w:rFonts w:ascii="GHEA Grapalat" w:hAnsi="GHEA Grapalat"/>
                <w:b/>
                <w:sz w:val="18"/>
                <w:szCs w:val="18"/>
              </w:rPr>
              <w:t>бенефициар или плательщик</w:t>
            </w:r>
          </w:p>
          <w:p w:rsidR="00C3421C" w:rsidRPr="005474D1" w:rsidRDefault="00C3421C" w:rsidP="00D46A54">
            <w:pPr>
              <w:widowControl w:val="0"/>
              <w:jc w:val="center"/>
              <w:rPr>
                <w:rFonts w:ascii="GHEA Grapalat" w:hAnsi="GHEA Grapalat"/>
                <w:b/>
                <w:sz w:val="18"/>
                <w:szCs w:val="18"/>
              </w:rPr>
            </w:pPr>
            <w:r w:rsidRPr="005474D1">
              <w:rPr>
                <w:rFonts w:ascii="GHEA Grapalat" w:hAnsi="GHEA Grapalat"/>
                <w:b/>
                <w:sz w:val="18"/>
                <w:szCs w:val="18"/>
              </w:rPr>
              <w:t>(в связи с процессом закупки)</w:t>
            </w:r>
          </w:p>
        </w:tc>
      </w:tr>
      <w:tr w:rsidR="00B138F3" w:rsidRPr="005474D1" w:rsidTr="00683C7F">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474D1" w:rsidRDefault="00C3421C" w:rsidP="00D46A54">
            <w:pPr>
              <w:widowControl w:val="0"/>
              <w:jc w:val="center"/>
              <w:rPr>
                <w:rFonts w:ascii="GHEA Grapalat" w:hAnsi="GHEA Grapalat"/>
                <w:b/>
                <w:sz w:val="18"/>
                <w:szCs w:val="18"/>
              </w:rPr>
            </w:pPr>
            <w:r w:rsidRPr="005474D1">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C3421C" w:rsidRPr="005474D1" w:rsidRDefault="00C3421C" w:rsidP="00D46A54">
            <w:pPr>
              <w:widowControl w:val="0"/>
              <w:jc w:val="center"/>
              <w:rPr>
                <w:rFonts w:ascii="GHEA Grapalat" w:hAnsi="GHEA Grapalat"/>
                <w:b/>
                <w:sz w:val="18"/>
                <w:szCs w:val="18"/>
              </w:rPr>
            </w:pPr>
            <w:r w:rsidRPr="005474D1">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C3421C" w:rsidRPr="005474D1" w:rsidRDefault="00C3421C" w:rsidP="00D46A54">
            <w:pPr>
              <w:widowControl w:val="0"/>
              <w:jc w:val="center"/>
              <w:rPr>
                <w:rFonts w:ascii="GHEA Grapalat" w:hAnsi="GHEA Grapalat"/>
                <w:b/>
                <w:sz w:val="18"/>
                <w:szCs w:val="18"/>
              </w:rPr>
            </w:pPr>
            <w:r w:rsidRPr="005474D1">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C3421C" w:rsidRPr="005474D1" w:rsidRDefault="00C3421C" w:rsidP="00D46A54">
            <w:pPr>
              <w:widowControl w:val="0"/>
              <w:jc w:val="center"/>
              <w:rPr>
                <w:rFonts w:ascii="GHEA Grapalat" w:hAnsi="GHEA Grapalat"/>
                <w:b/>
                <w:sz w:val="18"/>
                <w:szCs w:val="18"/>
              </w:rPr>
            </w:pPr>
            <w:r w:rsidRPr="005474D1">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C3421C" w:rsidRPr="005474D1" w:rsidRDefault="00C3421C" w:rsidP="00D46A54">
            <w:pPr>
              <w:widowControl w:val="0"/>
              <w:jc w:val="center"/>
              <w:rPr>
                <w:rFonts w:ascii="GHEA Grapalat" w:hAnsi="GHEA Grapalat"/>
                <w:b/>
                <w:sz w:val="18"/>
                <w:szCs w:val="18"/>
              </w:rPr>
            </w:pPr>
            <w:r w:rsidRPr="005474D1">
              <w:rPr>
                <w:rFonts w:ascii="GHEA Grapalat" w:hAnsi="GHEA Grapalat"/>
                <w:b/>
                <w:sz w:val="18"/>
                <w:szCs w:val="18"/>
              </w:rPr>
              <w:t>5</w:t>
            </w:r>
          </w:p>
        </w:tc>
      </w:tr>
      <w:tr w:rsidR="00B138F3" w:rsidRPr="005474D1"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474D1" w:rsidRDefault="00C3421C" w:rsidP="00E15766">
            <w:pPr>
              <w:widowControl w:val="0"/>
              <w:jc w:val="center"/>
              <w:rPr>
                <w:rFonts w:ascii="GHEA Grapalat" w:hAnsi="GHEA Grapalat"/>
                <w:sz w:val="18"/>
                <w:szCs w:val="18"/>
              </w:rPr>
            </w:pPr>
            <w:r w:rsidRPr="005474D1">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5474D1" w:rsidRDefault="00C3421C" w:rsidP="00E15766">
            <w:pPr>
              <w:widowControl w:val="0"/>
              <w:jc w:val="center"/>
              <w:rPr>
                <w:rFonts w:ascii="GHEA Grapalat" w:hAnsi="GHEA Grapalat"/>
                <w:sz w:val="18"/>
                <w:szCs w:val="18"/>
              </w:rPr>
            </w:pPr>
            <w:r w:rsidRPr="005474D1">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5474D1" w:rsidRDefault="00C3421C" w:rsidP="00E15766">
            <w:pPr>
              <w:widowControl w:val="0"/>
              <w:jc w:val="center"/>
              <w:rPr>
                <w:rFonts w:ascii="GHEA Grapalat" w:hAnsi="GHEA Grapalat"/>
                <w:sz w:val="18"/>
                <w:szCs w:val="18"/>
              </w:rPr>
            </w:pPr>
            <w:r w:rsidRPr="005474D1">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5474D1" w:rsidRDefault="00C3421C" w:rsidP="00E15766">
            <w:pPr>
              <w:widowControl w:val="0"/>
              <w:jc w:val="center"/>
              <w:rPr>
                <w:rFonts w:ascii="GHEA Grapalat" w:hAnsi="GHEA Grapalat"/>
                <w:sz w:val="18"/>
                <w:szCs w:val="18"/>
              </w:rPr>
            </w:pPr>
            <w:r w:rsidRPr="005474D1">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5474D1" w:rsidRDefault="00C3421C" w:rsidP="00E15766">
            <w:pPr>
              <w:widowControl w:val="0"/>
              <w:jc w:val="center"/>
              <w:rPr>
                <w:rFonts w:ascii="GHEA Grapalat" w:hAnsi="GHEA Grapalat"/>
                <w:sz w:val="18"/>
                <w:szCs w:val="18"/>
              </w:rPr>
            </w:pPr>
            <w:r w:rsidRPr="005474D1">
              <w:rPr>
                <w:rFonts w:ascii="GHEA Grapalat" w:hAnsi="GHEA Grapalat"/>
                <w:sz w:val="18"/>
                <w:szCs w:val="18"/>
              </w:rPr>
              <w:t>на документе заранее заполнено "Платежное требование"</w:t>
            </w:r>
          </w:p>
        </w:tc>
      </w:tr>
      <w:tr w:rsidR="00B138F3" w:rsidRPr="005474D1"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474D1" w:rsidRDefault="00C3421C" w:rsidP="00E15766">
            <w:pPr>
              <w:widowControl w:val="0"/>
              <w:jc w:val="center"/>
              <w:rPr>
                <w:rFonts w:ascii="GHEA Grapalat" w:hAnsi="GHEA Grapalat"/>
                <w:sz w:val="18"/>
                <w:szCs w:val="18"/>
              </w:rPr>
            </w:pPr>
            <w:r w:rsidRPr="005474D1">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5474D1" w:rsidRDefault="00C3421C" w:rsidP="00E15766">
            <w:pPr>
              <w:widowControl w:val="0"/>
              <w:jc w:val="center"/>
              <w:rPr>
                <w:rFonts w:ascii="GHEA Grapalat" w:hAnsi="GHEA Grapalat"/>
                <w:sz w:val="18"/>
                <w:szCs w:val="18"/>
              </w:rPr>
            </w:pPr>
            <w:r w:rsidRPr="005474D1">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5474D1" w:rsidRDefault="00C3421C" w:rsidP="00E15766">
            <w:pPr>
              <w:widowControl w:val="0"/>
              <w:jc w:val="center"/>
              <w:rPr>
                <w:rFonts w:ascii="GHEA Grapalat" w:hAnsi="GHEA Grapalat"/>
                <w:sz w:val="18"/>
                <w:szCs w:val="18"/>
              </w:rPr>
            </w:pPr>
            <w:r w:rsidRPr="005474D1">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5474D1" w:rsidRDefault="00C3421C" w:rsidP="00E15766">
            <w:pPr>
              <w:widowControl w:val="0"/>
              <w:jc w:val="center"/>
              <w:rPr>
                <w:rFonts w:ascii="GHEA Grapalat" w:hAnsi="GHEA Grapalat"/>
                <w:sz w:val="18"/>
                <w:szCs w:val="18"/>
              </w:rPr>
            </w:pPr>
            <w:r w:rsidRPr="005474D1">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5474D1" w:rsidRDefault="00C3421C" w:rsidP="00E15766">
            <w:pPr>
              <w:widowControl w:val="0"/>
              <w:jc w:val="center"/>
              <w:rPr>
                <w:rFonts w:ascii="GHEA Grapalat" w:hAnsi="GHEA Grapalat"/>
                <w:sz w:val="18"/>
                <w:szCs w:val="18"/>
              </w:rPr>
            </w:pPr>
            <w:r w:rsidRPr="005474D1">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5474D1"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474D1" w:rsidRDefault="00C3421C" w:rsidP="00E15766">
            <w:pPr>
              <w:widowControl w:val="0"/>
              <w:jc w:val="center"/>
              <w:rPr>
                <w:rFonts w:ascii="GHEA Grapalat" w:hAnsi="GHEA Grapalat"/>
                <w:sz w:val="18"/>
                <w:szCs w:val="18"/>
              </w:rPr>
            </w:pPr>
            <w:r w:rsidRPr="005474D1">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5474D1" w:rsidRDefault="00C3421C" w:rsidP="00E15766">
            <w:pPr>
              <w:widowControl w:val="0"/>
              <w:jc w:val="center"/>
              <w:rPr>
                <w:rFonts w:ascii="GHEA Grapalat" w:hAnsi="GHEA Grapalat"/>
                <w:sz w:val="18"/>
                <w:szCs w:val="18"/>
              </w:rPr>
            </w:pPr>
            <w:r w:rsidRPr="005474D1">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5474D1" w:rsidRDefault="00C3421C" w:rsidP="00E15766">
            <w:pPr>
              <w:widowControl w:val="0"/>
              <w:jc w:val="center"/>
              <w:rPr>
                <w:rFonts w:ascii="GHEA Grapalat" w:hAnsi="GHEA Grapalat"/>
                <w:sz w:val="18"/>
                <w:szCs w:val="18"/>
              </w:rPr>
            </w:pPr>
            <w:r w:rsidRPr="005474D1">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5474D1" w:rsidRDefault="00C3421C" w:rsidP="00E15766">
            <w:pPr>
              <w:widowControl w:val="0"/>
              <w:jc w:val="center"/>
              <w:rPr>
                <w:rFonts w:ascii="GHEA Grapalat" w:hAnsi="GHEA Grapalat"/>
                <w:sz w:val="18"/>
                <w:szCs w:val="18"/>
              </w:rPr>
            </w:pPr>
            <w:r w:rsidRPr="005474D1">
              <w:rPr>
                <w:rFonts w:ascii="GHEA Grapalat" w:hAnsi="GHEA Grapalat"/>
                <w:sz w:val="18"/>
                <w:szCs w:val="18"/>
              </w:rPr>
              <w:t>обязательно</w:t>
            </w:r>
          </w:p>
          <w:p w:rsidR="00C3421C" w:rsidRPr="005474D1" w:rsidRDefault="00C3421C" w:rsidP="00E15766">
            <w:pPr>
              <w:widowControl w:val="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5474D1" w:rsidRDefault="00C3421C" w:rsidP="00E15766">
            <w:pPr>
              <w:widowControl w:val="0"/>
              <w:jc w:val="center"/>
              <w:rPr>
                <w:rFonts w:ascii="GHEA Grapalat" w:hAnsi="GHEA Grapalat"/>
                <w:sz w:val="18"/>
                <w:szCs w:val="18"/>
              </w:rPr>
            </w:pPr>
            <w:r w:rsidRPr="005474D1">
              <w:rPr>
                <w:rFonts w:ascii="GHEA Grapalat" w:hAnsi="GHEA Grapalat"/>
                <w:sz w:val="18"/>
                <w:szCs w:val="18"/>
              </w:rPr>
              <w:t>заполняется бенефициаром в день представления платежного требования в банк плательщика</w:t>
            </w:r>
          </w:p>
        </w:tc>
      </w:tr>
      <w:tr w:rsidR="00B138F3" w:rsidRPr="005474D1"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474D1" w:rsidRDefault="00C3421C" w:rsidP="00E15766">
            <w:pPr>
              <w:widowControl w:val="0"/>
              <w:jc w:val="center"/>
              <w:rPr>
                <w:rFonts w:ascii="GHEA Grapalat" w:hAnsi="GHEA Grapalat"/>
                <w:sz w:val="18"/>
                <w:szCs w:val="18"/>
              </w:rPr>
            </w:pPr>
            <w:r w:rsidRPr="005474D1">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5474D1" w:rsidRDefault="00C3421C" w:rsidP="00E15766">
            <w:pPr>
              <w:widowControl w:val="0"/>
              <w:jc w:val="center"/>
              <w:rPr>
                <w:rFonts w:ascii="GHEA Grapalat" w:hAnsi="GHEA Grapalat"/>
                <w:sz w:val="18"/>
                <w:szCs w:val="18"/>
              </w:rPr>
            </w:pPr>
            <w:r w:rsidRPr="005474D1">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5474D1" w:rsidRDefault="00C3421C" w:rsidP="00E15766">
            <w:pPr>
              <w:widowControl w:val="0"/>
              <w:jc w:val="center"/>
              <w:rPr>
                <w:rFonts w:ascii="GHEA Grapalat" w:hAnsi="GHEA Grapalat"/>
                <w:sz w:val="18"/>
                <w:szCs w:val="18"/>
              </w:rPr>
            </w:pPr>
            <w:r w:rsidRPr="005474D1">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5474D1" w:rsidRDefault="00C3421C" w:rsidP="00E15766">
            <w:pPr>
              <w:widowControl w:val="0"/>
              <w:jc w:val="center"/>
              <w:rPr>
                <w:rFonts w:ascii="GHEA Grapalat" w:hAnsi="GHEA Grapalat"/>
                <w:sz w:val="18"/>
                <w:szCs w:val="18"/>
              </w:rPr>
            </w:pPr>
            <w:r w:rsidRPr="005474D1">
              <w:rPr>
                <w:rFonts w:ascii="GHEA Grapalat" w:hAnsi="GHEA Grapalat"/>
                <w:sz w:val="18"/>
                <w:szCs w:val="18"/>
              </w:rPr>
              <w:t>обязательно</w:t>
            </w:r>
          </w:p>
          <w:p w:rsidR="00C3421C" w:rsidRPr="005474D1" w:rsidRDefault="00C3421C" w:rsidP="00E15766">
            <w:pPr>
              <w:widowControl w:val="0"/>
              <w:jc w:val="center"/>
              <w:rPr>
                <w:rFonts w:ascii="GHEA Grapalat" w:hAnsi="GHEA Grapalat"/>
                <w:sz w:val="18"/>
                <w:szCs w:val="18"/>
              </w:rPr>
            </w:pPr>
            <w:r w:rsidRPr="005474D1">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5474D1" w:rsidRDefault="00C3421C" w:rsidP="00E15766">
            <w:pPr>
              <w:widowControl w:val="0"/>
              <w:jc w:val="center"/>
              <w:rPr>
                <w:rFonts w:ascii="GHEA Grapalat" w:hAnsi="GHEA Grapalat"/>
                <w:sz w:val="18"/>
                <w:szCs w:val="18"/>
              </w:rPr>
            </w:pPr>
            <w:r w:rsidRPr="005474D1">
              <w:rPr>
                <w:rFonts w:ascii="GHEA Grapalat" w:hAnsi="GHEA Grapalat"/>
                <w:sz w:val="18"/>
                <w:szCs w:val="18"/>
              </w:rPr>
              <w:t>заполняется плательщиком</w:t>
            </w:r>
          </w:p>
        </w:tc>
      </w:tr>
      <w:tr w:rsidR="00B138F3" w:rsidRPr="005474D1"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474D1" w:rsidRDefault="00C3421C" w:rsidP="00E15766">
            <w:pPr>
              <w:widowControl w:val="0"/>
              <w:jc w:val="center"/>
              <w:rPr>
                <w:rFonts w:ascii="GHEA Grapalat" w:hAnsi="GHEA Grapalat"/>
                <w:sz w:val="18"/>
                <w:szCs w:val="18"/>
              </w:rPr>
            </w:pPr>
            <w:r w:rsidRPr="005474D1">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5474D1" w:rsidRDefault="00C3421C" w:rsidP="00E15766">
            <w:pPr>
              <w:widowControl w:val="0"/>
              <w:jc w:val="center"/>
              <w:rPr>
                <w:rFonts w:ascii="GHEA Grapalat" w:hAnsi="GHEA Grapalat"/>
                <w:sz w:val="18"/>
                <w:szCs w:val="18"/>
              </w:rPr>
            </w:pPr>
            <w:r w:rsidRPr="005474D1">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5474D1" w:rsidRDefault="00C3421C" w:rsidP="00E15766">
            <w:pPr>
              <w:widowControl w:val="0"/>
              <w:jc w:val="center"/>
              <w:rPr>
                <w:rFonts w:ascii="GHEA Grapalat" w:hAnsi="GHEA Grapalat"/>
                <w:sz w:val="18"/>
                <w:szCs w:val="18"/>
              </w:rPr>
            </w:pPr>
            <w:r w:rsidRPr="005474D1">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5474D1" w:rsidRDefault="00C3421C" w:rsidP="00E15766">
            <w:pPr>
              <w:widowControl w:val="0"/>
              <w:jc w:val="center"/>
              <w:rPr>
                <w:rFonts w:ascii="GHEA Grapalat" w:hAnsi="GHEA Grapalat"/>
                <w:sz w:val="18"/>
                <w:szCs w:val="18"/>
              </w:rPr>
            </w:pPr>
            <w:r w:rsidRPr="005474D1">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5474D1" w:rsidRDefault="00C3421C" w:rsidP="00E15766">
            <w:pPr>
              <w:widowControl w:val="0"/>
              <w:jc w:val="center"/>
              <w:rPr>
                <w:rFonts w:ascii="GHEA Grapalat" w:hAnsi="GHEA Grapalat"/>
                <w:sz w:val="18"/>
                <w:szCs w:val="18"/>
              </w:rPr>
            </w:pPr>
            <w:r w:rsidRPr="005474D1">
              <w:rPr>
                <w:rFonts w:ascii="GHEA Grapalat" w:hAnsi="GHEA Grapalat"/>
                <w:sz w:val="18"/>
                <w:szCs w:val="18"/>
              </w:rPr>
              <w:t>заполняется плательщиком</w:t>
            </w:r>
          </w:p>
        </w:tc>
      </w:tr>
      <w:tr w:rsidR="00B138F3" w:rsidRPr="005474D1"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474D1" w:rsidRDefault="00C3421C" w:rsidP="00E15766">
            <w:pPr>
              <w:widowControl w:val="0"/>
              <w:jc w:val="center"/>
              <w:rPr>
                <w:rFonts w:ascii="GHEA Grapalat" w:hAnsi="GHEA Grapalat"/>
                <w:sz w:val="18"/>
                <w:szCs w:val="18"/>
              </w:rPr>
            </w:pPr>
            <w:r w:rsidRPr="005474D1">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5474D1" w:rsidRDefault="00C3421C" w:rsidP="00E15766">
            <w:pPr>
              <w:widowControl w:val="0"/>
              <w:jc w:val="center"/>
              <w:rPr>
                <w:rFonts w:ascii="GHEA Grapalat" w:hAnsi="GHEA Grapalat"/>
                <w:sz w:val="18"/>
                <w:szCs w:val="18"/>
              </w:rPr>
            </w:pPr>
            <w:r w:rsidRPr="005474D1">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5474D1" w:rsidRDefault="00C3421C" w:rsidP="00E15766">
            <w:pPr>
              <w:widowControl w:val="0"/>
              <w:jc w:val="center"/>
              <w:rPr>
                <w:rFonts w:ascii="GHEA Grapalat" w:hAnsi="GHEA Grapalat"/>
                <w:sz w:val="18"/>
                <w:szCs w:val="18"/>
              </w:rPr>
            </w:pPr>
            <w:r w:rsidRPr="005474D1">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5474D1" w:rsidRDefault="00C3421C" w:rsidP="00E15766">
            <w:pPr>
              <w:widowControl w:val="0"/>
              <w:jc w:val="center"/>
              <w:rPr>
                <w:rFonts w:ascii="GHEA Grapalat" w:hAnsi="GHEA Grapalat"/>
                <w:sz w:val="18"/>
                <w:szCs w:val="18"/>
              </w:rPr>
            </w:pPr>
            <w:r w:rsidRPr="005474D1">
              <w:rPr>
                <w:rFonts w:ascii="GHEA Grapalat" w:hAnsi="GHEA Grapalat"/>
                <w:sz w:val="18"/>
                <w:szCs w:val="18"/>
              </w:rPr>
              <w:t>обязательно</w:t>
            </w:r>
          </w:p>
          <w:p w:rsidR="00C3421C" w:rsidRPr="005474D1" w:rsidRDefault="00C3421C" w:rsidP="00E15766">
            <w:pPr>
              <w:widowControl w:val="0"/>
              <w:jc w:val="center"/>
              <w:rPr>
                <w:rFonts w:ascii="GHEA Grapalat" w:hAnsi="GHEA Grapalat"/>
                <w:sz w:val="18"/>
                <w:szCs w:val="18"/>
              </w:rPr>
            </w:pPr>
            <w:r w:rsidRPr="005474D1">
              <w:rPr>
                <w:rFonts w:ascii="GHEA Grapalat" w:hAnsi="GHEA Grapalat"/>
                <w:sz w:val="18"/>
                <w:szCs w:val="18"/>
              </w:rPr>
              <w:t>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5474D1" w:rsidRDefault="00C3421C" w:rsidP="00E15766">
            <w:pPr>
              <w:widowControl w:val="0"/>
              <w:jc w:val="center"/>
              <w:rPr>
                <w:rFonts w:ascii="GHEA Grapalat" w:hAnsi="GHEA Grapalat"/>
                <w:sz w:val="18"/>
                <w:szCs w:val="18"/>
              </w:rPr>
            </w:pPr>
            <w:r w:rsidRPr="005474D1">
              <w:rPr>
                <w:rFonts w:ascii="GHEA Grapalat" w:hAnsi="GHEA Grapalat"/>
                <w:sz w:val="18"/>
                <w:szCs w:val="18"/>
              </w:rPr>
              <w:t>заполняется плательщиком</w:t>
            </w:r>
          </w:p>
        </w:tc>
      </w:tr>
      <w:tr w:rsidR="00B138F3" w:rsidRPr="005474D1"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474D1" w:rsidRDefault="00C3421C" w:rsidP="00E15766">
            <w:pPr>
              <w:widowControl w:val="0"/>
              <w:jc w:val="center"/>
              <w:rPr>
                <w:rFonts w:ascii="GHEA Grapalat" w:hAnsi="GHEA Grapalat"/>
                <w:sz w:val="18"/>
                <w:szCs w:val="18"/>
              </w:rPr>
            </w:pPr>
            <w:r w:rsidRPr="005474D1">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5474D1" w:rsidRDefault="00C3421C" w:rsidP="00E15766">
            <w:pPr>
              <w:widowControl w:val="0"/>
              <w:jc w:val="center"/>
              <w:rPr>
                <w:rFonts w:ascii="GHEA Grapalat" w:hAnsi="GHEA Grapalat"/>
                <w:sz w:val="18"/>
                <w:szCs w:val="18"/>
              </w:rPr>
            </w:pPr>
            <w:r w:rsidRPr="005474D1">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5474D1" w:rsidRDefault="00C3421C" w:rsidP="00E15766">
            <w:pPr>
              <w:widowControl w:val="0"/>
              <w:jc w:val="center"/>
              <w:rPr>
                <w:rFonts w:ascii="GHEA Grapalat" w:hAnsi="GHEA Grapalat"/>
                <w:sz w:val="18"/>
                <w:szCs w:val="18"/>
              </w:rPr>
            </w:pPr>
            <w:r w:rsidRPr="005474D1">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5474D1" w:rsidRDefault="00C3421C" w:rsidP="00E15766">
            <w:pPr>
              <w:widowControl w:val="0"/>
              <w:jc w:val="center"/>
              <w:rPr>
                <w:rFonts w:ascii="GHEA Grapalat" w:hAnsi="GHEA Grapalat"/>
                <w:sz w:val="18"/>
                <w:szCs w:val="18"/>
              </w:rPr>
            </w:pPr>
            <w:r w:rsidRPr="005474D1">
              <w:rPr>
                <w:rFonts w:ascii="GHEA Grapalat" w:hAnsi="GHEA Grapalat"/>
                <w:sz w:val="18"/>
                <w:szCs w:val="18"/>
              </w:rPr>
              <w:t>необязательно</w:t>
            </w:r>
          </w:p>
          <w:p w:rsidR="00C3421C" w:rsidRPr="005474D1" w:rsidRDefault="00C3421C" w:rsidP="00E15766">
            <w:pPr>
              <w:widowControl w:val="0"/>
              <w:jc w:val="center"/>
              <w:rPr>
                <w:rFonts w:ascii="GHEA Grapalat" w:hAnsi="GHEA Grapalat"/>
                <w:sz w:val="18"/>
                <w:szCs w:val="18"/>
              </w:rPr>
            </w:pPr>
            <w:r w:rsidRPr="005474D1">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5474D1" w:rsidRDefault="00C3421C" w:rsidP="00E15766">
            <w:pPr>
              <w:widowControl w:val="0"/>
              <w:jc w:val="center"/>
              <w:rPr>
                <w:rFonts w:ascii="GHEA Grapalat" w:hAnsi="GHEA Grapalat"/>
                <w:sz w:val="18"/>
                <w:szCs w:val="18"/>
              </w:rPr>
            </w:pPr>
            <w:r w:rsidRPr="005474D1">
              <w:rPr>
                <w:rFonts w:ascii="GHEA Grapalat" w:hAnsi="GHEA Grapalat"/>
                <w:sz w:val="18"/>
                <w:szCs w:val="18"/>
              </w:rPr>
              <w:t>заполняется плательщиком</w:t>
            </w:r>
          </w:p>
        </w:tc>
      </w:tr>
      <w:tr w:rsidR="00B138F3" w:rsidRPr="005474D1"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474D1" w:rsidRDefault="00C3421C" w:rsidP="00E15766">
            <w:pPr>
              <w:widowControl w:val="0"/>
              <w:jc w:val="center"/>
              <w:rPr>
                <w:rFonts w:ascii="GHEA Grapalat" w:hAnsi="GHEA Grapalat"/>
                <w:sz w:val="18"/>
                <w:szCs w:val="18"/>
              </w:rPr>
            </w:pPr>
            <w:r w:rsidRPr="005474D1">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5474D1" w:rsidRDefault="00C3421C" w:rsidP="00E15766">
            <w:pPr>
              <w:widowControl w:val="0"/>
              <w:jc w:val="center"/>
              <w:rPr>
                <w:rFonts w:ascii="GHEA Grapalat" w:hAnsi="GHEA Grapalat"/>
                <w:sz w:val="18"/>
                <w:szCs w:val="18"/>
              </w:rPr>
            </w:pPr>
            <w:r w:rsidRPr="005474D1">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5474D1" w:rsidRDefault="00C3421C" w:rsidP="00E15766">
            <w:pPr>
              <w:widowControl w:val="0"/>
              <w:jc w:val="center"/>
              <w:rPr>
                <w:rFonts w:ascii="GHEA Grapalat" w:hAnsi="GHEA Grapalat"/>
                <w:sz w:val="18"/>
                <w:szCs w:val="18"/>
              </w:rPr>
            </w:pPr>
            <w:r w:rsidRPr="005474D1">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5474D1" w:rsidRDefault="00C3421C" w:rsidP="00E15766">
            <w:pPr>
              <w:widowControl w:val="0"/>
              <w:jc w:val="center"/>
              <w:rPr>
                <w:rFonts w:ascii="GHEA Grapalat" w:hAnsi="GHEA Grapalat"/>
                <w:sz w:val="18"/>
                <w:szCs w:val="18"/>
              </w:rPr>
            </w:pPr>
            <w:r w:rsidRPr="005474D1">
              <w:rPr>
                <w:rFonts w:ascii="GHEA Grapalat" w:hAnsi="GHEA Grapalat"/>
                <w:sz w:val="18"/>
                <w:szCs w:val="18"/>
              </w:rPr>
              <w:t>необязательно</w:t>
            </w:r>
          </w:p>
          <w:p w:rsidR="00C3421C" w:rsidRPr="005474D1" w:rsidRDefault="00C3421C" w:rsidP="00E15766">
            <w:pPr>
              <w:widowControl w:val="0"/>
              <w:jc w:val="center"/>
              <w:rPr>
                <w:rFonts w:ascii="GHEA Grapalat" w:hAnsi="GHEA Grapalat"/>
                <w:sz w:val="18"/>
                <w:szCs w:val="18"/>
              </w:rPr>
            </w:pPr>
            <w:r w:rsidRPr="005474D1">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5474D1" w:rsidRDefault="00C3421C" w:rsidP="00E15766">
            <w:pPr>
              <w:widowControl w:val="0"/>
              <w:jc w:val="center"/>
              <w:rPr>
                <w:rFonts w:ascii="GHEA Grapalat" w:hAnsi="GHEA Grapalat"/>
                <w:sz w:val="18"/>
                <w:szCs w:val="18"/>
              </w:rPr>
            </w:pPr>
            <w:r w:rsidRPr="005474D1">
              <w:rPr>
                <w:rFonts w:ascii="GHEA Grapalat" w:hAnsi="GHEA Grapalat"/>
                <w:sz w:val="18"/>
                <w:szCs w:val="18"/>
              </w:rPr>
              <w:t>заполняется плательщиком</w:t>
            </w:r>
          </w:p>
        </w:tc>
      </w:tr>
      <w:tr w:rsidR="00B138F3" w:rsidRPr="005474D1"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474D1" w:rsidRDefault="00C3421C" w:rsidP="00E15766">
            <w:pPr>
              <w:widowControl w:val="0"/>
              <w:jc w:val="center"/>
              <w:rPr>
                <w:rFonts w:ascii="GHEA Grapalat" w:hAnsi="GHEA Grapalat"/>
                <w:sz w:val="18"/>
                <w:szCs w:val="18"/>
              </w:rPr>
            </w:pPr>
            <w:r w:rsidRPr="005474D1">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5474D1" w:rsidRDefault="00C3421C" w:rsidP="00E15766">
            <w:pPr>
              <w:widowControl w:val="0"/>
              <w:jc w:val="center"/>
              <w:rPr>
                <w:rFonts w:ascii="GHEA Grapalat" w:hAnsi="GHEA Grapalat"/>
                <w:sz w:val="18"/>
                <w:szCs w:val="18"/>
              </w:rPr>
            </w:pPr>
            <w:r w:rsidRPr="005474D1">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5474D1" w:rsidRDefault="00C3421C" w:rsidP="00E15766">
            <w:pPr>
              <w:widowControl w:val="0"/>
              <w:jc w:val="center"/>
              <w:rPr>
                <w:rFonts w:ascii="GHEA Grapalat" w:hAnsi="GHEA Grapalat"/>
                <w:sz w:val="18"/>
                <w:szCs w:val="18"/>
              </w:rPr>
            </w:pPr>
            <w:r w:rsidRPr="005474D1">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5474D1" w:rsidRDefault="00C3421C" w:rsidP="00E15766">
            <w:pPr>
              <w:widowControl w:val="0"/>
              <w:jc w:val="center"/>
              <w:rPr>
                <w:rFonts w:ascii="GHEA Grapalat" w:hAnsi="GHEA Grapalat"/>
                <w:sz w:val="18"/>
                <w:szCs w:val="18"/>
              </w:rPr>
            </w:pPr>
            <w:r w:rsidRPr="005474D1">
              <w:rPr>
                <w:rFonts w:ascii="GHEA Grapalat" w:hAnsi="GHEA Grapalat"/>
                <w:sz w:val="18"/>
                <w:szCs w:val="18"/>
              </w:rPr>
              <w:t>обязательно</w:t>
            </w:r>
          </w:p>
          <w:p w:rsidR="00C3421C" w:rsidRPr="005474D1" w:rsidRDefault="00C3421C" w:rsidP="00E15766">
            <w:pPr>
              <w:widowControl w:val="0"/>
              <w:jc w:val="center"/>
              <w:rPr>
                <w:rFonts w:ascii="GHEA Grapalat" w:hAnsi="GHEA Grapalat"/>
                <w:sz w:val="18"/>
                <w:szCs w:val="18"/>
              </w:rPr>
            </w:pPr>
            <w:r w:rsidRPr="005474D1">
              <w:rPr>
                <w:rFonts w:ascii="GHEA Grapalat" w:hAnsi="GHEA Grapalat"/>
                <w:sz w:val="18"/>
                <w:szCs w:val="18"/>
              </w:rPr>
              <w:t xml:space="preserve">заполняется наименование лица, являющегося бенефициаром (получателем платежа). При </w:t>
            </w:r>
            <w:r w:rsidRPr="005474D1">
              <w:rPr>
                <w:rFonts w:ascii="GHEA Grapalat" w:hAnsi="GHEA Grapalat"/>
                <w:sz w:val="18"/>
                <w:szCs w:val="18"/>
              </w:rPr>
              <w:lastRenderedPageBreak/>
              <w:t>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5474D1" w:rsidRDefault="00C3421C" w:rsidP="00E15766">
            <w:pPr>
              <w:widowControl w:val="0"/>
              <w:jc w:val="center"/>
              <w:rPr>
                <w:rFonts w:ascii="GHEA Grapalat" w:hAnsi="GHEA Grapalat"/>
                <w:sz w:val="18"/>
                <w:szCs w:val="18"/>
              </w:rPr>
            </w:pPr>
            <w:r w:rsidRPr="005474D1">
              <w:rPr>
                <w:rFonts w:ascii="GHEA Grapalat" w:hAnsi="GHEA Grapalat"/>
                <w:sz w:val="18"/>
                <w:szCs w:val="18"/>
              </w:rPr>
              <w:lastRenderedPageBreak/>
              <w:t>заранее заполняется бенефициаром — по приглашению</w:t>
            </w:r>
          </w:p>
        </w:tc>
      </w:tr>
      <w:tr w:rsidR="00B138F3" w:rsidRPr="005474D1"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474D1" w:rsidRDefault="00C3421C" w:rsidP="00E15766">
            <w:pPr>
              <w:widowControl w:val="0"/>
              <w:jc w:val="center"/>
              <w:rPr>
                <w:rFonts w:ascii="GHEA Grapalat" w:hAnsi="GHEA Grapalat"/>
                <w:sz w:val="18"/>
                <w:szCs w:val="18"/>
              </w:rPr>
            </w:pPr>
            <w:r w:rsidRPr="005474D1">
              <w:rPr>
                <w:rFonts w:ascii="GHEA Grapalat" w:hAnsi="GHEA Grapalat"/>
                <w:sz w:val="18"/>
                <w:szCs w:val="18"/>
              </w:rPr>
              <w:lastRenderedPageBreak/>
              <w:t>10.</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5474D1" w:rsidRDefault="00C3421C" w:rsidP="00E15766">
            <w:pPr>
              <w:widowControl w:val="0"/>
              <w:jc w:val="center"/>
              <w:rPr>
                <w:rFonts w:ascii="GHEA Grapalat" w:hAnsi="GHEA Grapalat"/>
                <w:sz w:val="18"/>
                <w:szCs w:val="18"/>
              </w:rPr>
            </w:pPr>
            <w:r w:rsidRPr="005474D1">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5474D1" w:rsidRDefault="00C3421C" w:rsidP="00E15766">
            <w:pPr>
              <w:widowControl w:val="0"/>
              <w:jc w:val="center"/>
              <w:rPr>
                <w:rFonts w:ascii="GHEA Grapalat" w:hAnsi="GHEA Grapalat"/>
                <w:sz w:val="18"/>
                <w:szCs w:val="18"/>
              </w:rPr>
            </w:pPr>
            <w:r w:rsidRPr="005474D1">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5474D1" w:rsidRDefault="00C3421C" w:rsidP="00E15766">
            <w:pPr>
              <w:widowControl w:val="0"/>
              <w:jc w:val="center"/>
              <w:rPr>
                <w:rFonts w:ascii="GHEA Grapalat" w:hAnsi="GHEA Grapalat"/>
                <w:sz w:val="18"/>
                <w:szCs w:val="18"/>
              </w:rPr>
            </w:pPr>
            <w:r w:rsidRPr="005474D1">
              <w:rPr>
                <w:rFonts w:ascii="GHEA Grapalat" w:hAnsi="GHEA Grapalat"/>
                <w:sz w:val="18"/>
                <w:szCs w:val="18"/>
              </w:rPr>
              <w:t>необязательно</w:t>
            </w:r>
          </w:p>
          <w:p w:rsidR="00C3421C" w:rsidRPr="005474D1" w:rsidRDefault="00C3421C" w:rsidP="00E15766">
            <w:pPr>
              <w:widowControl w:val="0"/>
              <w:jc w:val="center"/>
              <w:rPr>
                <w:rFonts w:ascii="GHEA Grapalat" w:hAnsi="GHEA Grapalat"/>
                <w:sz w:val="18"/>
                <w:szCs w:val="18"/>
              </w:rPr>
            </w:pPr>
            <w:r w:rsidRPr="005474D1">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5474D1" w:rsidRDefault="00C3421C" w:rsidP="00E15766">
            <w:pPr>
              <w:widowControl w:val="0"/>
              <w:jc w:val="center"/>
              <w:rPr>
                <w:rFonts w:ascii="GHEA Grapalat" w:hAnsi="GHEA Grapalat"/>
                <w:sz w:val="18"/>
                <w:szCs w:val="18"/>
              </w:rPr>
            </w:pPr>
            <w:r w:rsidRPr="005474D1">
              <w:rPr>
                <w:rFonts w:ascii="GHEA Grapalat" w:hAnsi="GHEA Grapalat"/>
                <w:sz w:val="18"/>
                <w:szCs w:val="18"/>
              </w:rPr>
              <w:t>(не заполняется)</w:t>
            </w:r>
          </w:p>
        </w:tc>
      </w:tr>
      <w:tr w:rsidR="00B138F3" w:rsidRPr="005474D1"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474D1" w:rsidRDefault="00C3421C" w:rsidP="00E15766">
            <w:pPr>
              <w:widowControl w:val="0"/>
              <w:jc w:val="center"/>
              <w:rPr>
                <w:rFonts w:ascii="GHEA Grapalat" w:hAnsi="GHEA Grapalat"/>
                <w:sz w:val="18"/>
                <w:szCs w:val="18"/>
              </w:rPr>
            </w:pPr>
            <w:r w:rsidRPr="005474D1">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5474D1" w:rsidRDefault="00C3421C" w:rsidP="00E15766">
            <w:pPr>
              <w:widowControl w:val="0"/>
              <w:jc w:val="center"/>
              <w:rPr>
                <w:rFonts w:ascii="GHEA Grapalat" w:hAnsi="GHEA Grapalat"/>
                <w:sz w:val="18"/>
                <w:szCs w:val="18"/>
              </w:rPr>
            </w:pPr>
            <w:r w:rsidRPr="005474D1">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5474D1" w:rsidRDefault="00C3421C" w:rsidP="00E15766">
            <w:pPr>
              <w:widowControl w:val="0"/>
              <w:jc w:val="center"/>
              <w:rPr>
                <w:rFonts w:ascii="GHEA Grapalat" w:hAnsi="GHEA Grapalat"/>
                <w:sz w:val="18"/>
                <w:szCs w:val="18"/>
              </w:rPr>
            </w:pPr>
            <w:r w:rsidRPr="005474D1">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5474D1" w:rsidRDefault="00C3421C" w:rsidP="00E15766">
            <w:pPr>
              <w:widowControl w:val="0"/>
              <w:jc w:val="center"/>
              <w:rPr>
                <w:rFonts w:ascii="GHEA Grapalat" w:hAnsi="GHEA Grapalat"/>
                <w:sz w:val="18"/>
                <w:szCs w:val="18"/>
              </w:rPr>
            </w:pPr>
            <w:r w:rsidRPr="005474D1">
              <w:rPr>
                <w:rFonts w:ascii="GHEA Grapalat" w:hAnsi="GHEA Grapalat"/>
                <w:sz w:val="18"/>
                <w:szCs w:val="18"/>
              </w:rPr>
              <w:t>необязательно</w:t>
            </w:r>
          </w:p>
          <w:p w:rsidR="00C3421C" w:rsidRPr="005474D1" w:rsidRDefault="00C3421C" w:rsidP="00E15766">
            <w:pPr>
              <w:widowControl w:val="0"/>
              <w:jc w:val="center"/>
              <w:rPr>
                <w:rFonts w:ascii="GHEA Grapalat" w:hAnsi="GHEA Grapalat"/>
                <w:sz w:val="18"/>
                <w:szCs w:val="18"/>
              </w:rPr>
            </w:pPr>
            <w:r w:rsidRPr="005474D1">
              <w:rPr>
                <w:rFonts w:ascii="GHEA Grapalat" w:hAnsi="GHEA Grapalat"/>
                <w:sz w:val="18"/>
                <w:szCs w:val="18"/>
              </w:rPr>
              <w:t>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5474D1" w:rsidRDefault="00C3421C" w:rsidP="00E15766">
            <w:pPr>
              <w:widowControl w:val="0"/>
              <w:jc w:val="center"/>
              <w:rPr>
                <w:rFonts w:ascii="GHEA Grapalat" w:hAnsi="GHEA Grapalat"/>
                <w:sz w:val="18"/>
                <w:szCs w:val="18"/>
              </w:rPr>
            </w:pPr>
            <w:r w:rsidRPr="005474D1">
              <w:rPr>
                <w:rFonts w:ascii="GHEA Grapalat" w:hAnsi="GHEA Grapalat"/>
                <w:sz w:val="18"/>
                <w:szCs w:val="18"/>
              </w:rPr>
              <w:t>заранее заполняется бенефициаром — по приглашению</w:t>
            </w:r>
          </w:p>
        </w:tc>
      </w:tr>
      <w:tr w:rsidR="00B138F3" w:rsidRPr="005474D1"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474D1" w:rsidRDefault="00C3421C" w:rsidP="00E15766">
            <w:pPr>
              <w:widowControl w:val="0"/>
              <w:jc w:val="center"/>
              <w:rPr>
                <w:rFonts w:ascii="GHEA Grapalat" w:hAnsi="GHEA Grapalat"/>
                <w:sz w:val="18"/>
                <w:szCs w:val="18"/>
              </w:rPr>
            </w:pPr>
            <w:r w:rsidRPr="005474D1">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5474D1" w:rsidRDefault="00C3421C" w:rsidP="00E15766">
            <w:pPr>
              <w:widowControl w:val="0"/>
              <w:jc w:val="center"/>
              <w:rPr>
                <w:rFonts w:ascii="GHEA Grapalat" w:hAnsi="GHEA Grapalat"/>
                <w:sz w:val="18"/>
                <w:szCs w:val="18"/>
              </w:rPr>
            </w:pPr>
            <w:r w:rsidRPr="005474D1">
              <w:rPr>
                <w:rFonts w:ascii="GHEA Grapalat" w:hAnsi="GHEA Grapalat"/>
                <w:sz w:val="18"/>
                <w:szCs w:val="18"/>
              </w:rPr>
              <w:t>наименование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5474D1" w:rsidRDefault="00C3421C" w:rsidP="00E15766">
            <w:pPr>
              <w:widowControl w:val="0"/>
              <w:jc w:val="center"/>
              <w:rPr>
                <w:rFonts w:ascii="GHEA Grapalat" w:hAnsi="GHEA Grapalat"/>
                <w:sz w:val="18"/>
                <w:szCs w:val="18"/>
              </w:rPr>
            </w:pPr>
            <w:r w:rsidRPr="005474D1">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5474D1" w:rsidRDefault="00C3421C" w:rsidP="00E15766">
            <w:pPr>
              <w:widowControl w:val="0"/>
              <w:jc w:val="center"/>
              <w:rPr>
                <w:rFonts w:ascii="GHEA Grapalat" w:hAnsi="GHEA Grapalat"/>
                <w:sz w:val="18"/>
                <w:szCs w:val="18"/>
              </w:rPr>
            </w:pPr>
            <w:r w:rsidRPr="005474D1">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5474D1" w:rsidRDefault="00C3421C" w:rsidP="00E15766">
            <w:pPr>
              <w:widowControl w:val="0"/>
              <w:jc w:val="center"/>
              <w:rPr>
                <w:rFonts w:ascii="GHEA Grapalat" w:hAnsi="GHEA Grapalat"/>
                <w:sz w:val="18"/>
                <w:szCs w:val="18"/>
              </w:rPr>
            </w:pPr>
            <w:r w:rsidRPr="005474D1">
              <w:rPr>
                <w:rFonts w:ascii="GHEA Grapalat" w:hAnsi="GHEA Grapalat"/>
                <w:sz w:val="18"/>
                <w:szCs w:val="18"/>
              </w:rPr>
              <w:t>заранее заполняется бенефициаром — по приглашению</w:t>
            </w:r>
          </w:p>
        </w:tc>
      </w:tr>
      <w:tr w:rsidR="00B138F3" w:rsidRPr="005474D1"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474D1" w:rsidRDefault="00C3421C" w:rsidP="00E15766">
            <w:pPr>
              <w:widowControl w:val="0"/>
              <w:jc w:val="center"/>
              <w:rPr>
                <w:rFonts w:ascii="GHEA Grapalat" w:hAnsi="GHEA Grapalat"/>
                <w:sz w:val="18"/>
                <w:szCs w:val="18"/>
              </w:rPr>
            </w:pPr>
            <w:r w:rsidRPr="005474D1">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5474D1" w:rsidRDefault="00C3421C" w:rsidP="00E15766">
            <w:pPr>
              <w:widowControl w:val="0"/>
              <w:jc w:val="center"/>
              <w:rPr>
                <w:rFonts w:ascii="GHEA Grapalat" w:hAnsi="GHEA Grapalat"/>
                <w:sz w:val="18"/>
                <w:szCs w:val="18"/>
              </w:rPr>
            </w:pPr>
            <w:r w:rsidRPr="005474D1">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5474D1" w:rsidRDefault="00C3421C" w:rsidP="00E15766">
            <w:pPr>
              <w:widowControl w:val="0"/>
              <w:jc w:val="center"/>
              <w:rPr>
                <w:rFonts w:ascii="GHEA Grapalat" w:hAnsi="GHEA Grapalat"/>
                <w:sz w:val="18"/>
                <w:szCs w:val="18"/>
              </w:rPr>
            </w:pPr>
            <w:r w:rsidRPr="005474D1">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5474D1" w:rsidRDefault="00C3421C" w:rsidP="00E15766">
            <w:pPr>
              <w:widowControl w:val="0"/>
              <w:jc w:val="center"/>
              <w:rPr>
                <w:rFonts w:ascii="GHEA Grapalat" w:hAnsi="GHEA Grapalat"/>
                <w:sz w:val="18"/>
                <w:szCs w:val="18"/>
              </w:rPr>
            </w:pPr>
            <w:r w:rsidRPr="005474D1">
              <w:rPr>
                <w:rFonts w:ascii="GHEA Grapalat" w:hAnsi="GHEA Grapalat"/>
                <w:sz w:val="18"/>
                <w:szCs w:val="18"/>
              </w:rPr>
              <w:t>обязательно</w:t>
            </w:r>
          </w:p>
          <w:p w:rsidR="00C3421C" w:rsidRPr="005474D1" w:rsidRDefault="00C3421C" w:rsidP="00E15766">
            <w:pPr>
              <w:widowControl w:val="0"/>
              <w:jc w:val="center"/>
              <w:rPr>
                <w:rFonts w:ascii="GHEA Grapalat" w:hAnsi="GHEA Grapalat"/>
                <w:sz w:val="18"/>
                <w:szCs w:val="18"/>
              </w:rPr>
            </w:pPr>
            <w:r w:rsidRPr="005474D1">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5474D1" w:rsidRDefault="00C3421C" w:rsidP="00E15766">
            <w:pPr>
              <w:widowControl w:val="0"/>
              <w:jc w:val="center"/>
              <w:rPr>
                <w:rFonts w:ascii="GHEA Grapalat" w:hAnsi="GHEA Grapalat"/>
                <w:sz w:val="18"/>
                <w:szCs w:val="18"/>
              </w:rPr>
            </w:pPr>
            <w:r w:rsidRPr="005474D1">
              <w:rPr>
                <w:rFonts w:ascii="GHEA Grapalat" w:hAnsi="GHEA Grapalat"/>
                <w:sz w:val="18"/>
                <w:szCs w:val="18"/>
              </w:rPr>
              <w:t>заранее заполняется бенефициаром — по приглашению</w:t>
            </w:r>
          </w:p>
        </w:tc>
      </w:tr>
      <w:tr w:rsidR="00B138F3" w:rsidRPr="005474D1"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474D1" w:rsidRDefault="00C3421C" w:rsidP="00E15766">
            <w:pPr>
              <w:widowControl w:val="0"/>
              <w:jc w:val="center"/>
              <w:rPr>
                <w:rFonts w:ascii="GHEA Grapalat" w:hAnsi="GHEA Grapalat"/>
                <w:sz w:val="18"/>
                <w:szCs w:val="18"/>
              </w:rPr>
            </w:pPr>
            <w:r w:rsidRPr="005474D1">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5474D1" w:rsidRDefault="00C3421C" w:rsidP="00E15766">
            <w:pPr>
              <w:widowControl w:val="0"/>
              <w:jc w:val="center"/>
              <w:rPr>
                <w:rFonts w:ascii="GHEA Grapalat" w:hAnsi="GHEA Grapalat"/>
                <w:sz w:val="18"/>
                <w:szCs w:val="18"/>
              </w:rPr>
            </w:pPr>
            <w:r w:rsidRPr="005474D1">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5474D1" w:rsidRDefault="00C3421C" w:rsidP="00E15766">
            <w:pPr>
              <w:widowControl w:val="0"/>
              <w:jc w:val="center"/>
              <w:rPr>
                <w:rFonts w:ascii="GHEA Grapalat" w:hAnsi="GHEA Grapalat"/>
                <w:sz w:val="18"/>
                <w:szCs w:val="18"/>
              </w:rPr>
            </w:pPr>
            <w:r w:rsidRPr="005474D1">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5474D1" w:rsidRDefault="00C3421C" w:rsidP="00E15766">
            <w:pPr>
              <w:widowControl w:val="0"/>
              <w:jc w:val="center"/>
              <w:rPr>
                <w:rFonts w:ascii="GHEA Grapalat" w:hAnsi="GHEA Grapalat"/>
                <w:sz w:val="18"/>
                <w:szCs w:val="18"/>
              </w:rPr>
            </w:pPr>
            <w:r w:rsidRPr="005474D1">
              <w:rPr>
                <w:rFonts w:ascii="GHEA Grapalat" w:hAnsi="GHEA Grapalat"/>
                <w:sz w:val="18"/>
                <w:szCs w:val="18"/>
              </w:rPr>
              <w:t>обязательно</w:t>
            </w:r>
          </w:p>
          <w:p w:rsidR="00C3421C" w:rsidRPr="005474D1" w:rsidRDefault="00C3421C" w:rsidP="00E15766">
            <w:pPr>
              <w:widowControl w:val="0"/>
              <w:jc w:val="center"/>
              <w:rPr>
                <w:rFonts w:ascii="GHEA Grapalat" w:hAnsi="GHEA Grapalat"/>
                <w:sz w:val="18"/>
                <w:szCs w:val="18"/>
              </w:rPr>
            </w:pPr>
            <w:r w:rsidRPr="005474D1">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5474D1" w:rsidRDefault="00C3421C" w:rsidP="00E15766">
            <w:pPr>
              <w:widowControl w:val="0"/>
              <w:jc w:val="center"/>
              <w:rPr>
                <w:rFonts w:ascii="GHEA Grapalat" w:hAnsi="GHEA Grapalat"/>
                <w:sz w:val="18"/>
                <w:szCs w:val="18"/>
              </w:rPr>
            </w:pPr>
            <w:r w:rsidRPr="005474D1">
              <w:rPr>
                <w:rFonts w:ascii="GHEA Grapalat" w:hAnsi="GHEA Grapalat"/>
                <w:sz w:val="18"/>
                <w:szCs w:val="18"/>
              </w:rPr>
              <w:t>заполняется плательщиком</w:t>
            </w:r>
          </w:p>
        </w:tc>
      </w:tr>
      <w:tr w:rsidR="00B138F3" w:rsidRPr="005474D1"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474D1" w:rsidRDefault="00C3421C" w:rsidP="00E15766">
            <w:pPr>
              <w:widowControl w:val="0"/>
              <w:jc w:val="center"/>
              <w:rPr>
                <w:rFonts w:ascii="GHEA Grapalat" w:hAnsi="GHEA Grapalat"/>
                <w:sz w:val="18"/>
                <w:szCs w:val="18"/>
              </w:rPr>
            </w:pPr>
            <w:r w:rsidRPr="005474D1">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5474D1" w:rsidRDefault="00C3421C" w:rsidP="00E15766">
            <w:pPr>
              <w:widowControl w:val="0"/>
              <w:jc w:val="center"/>
              <w:rPr>
                <w:rFonts w:ascii="GHEA Grapalat" w:hAnsi="GHEA Grapalat"/>
                <w:sz w:val="18"/>
                <w:szCs w:val="18"/>
              </w:rPr>
            </w:pPr>
            <w:r w:rsidRPr="005474D1">
              <w:rPr>
                <w:rFonts w:ascii="GHEA Grapalat" w:hAnsi="GHEA Grapalat"/>
                <w:sz w:val="18"/>
                <w:szCs w:val="18"/>
              </w:rPr>
              <w:t>акцептованная сумма (цифрами и прописью)</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5474D1" w:rsidRDefault="00C3421C" w:rsidP="00E15766">
            <w:pPr>
              <w:widowControl w:val="0"/>
              <w:jc w:val="center"/>
              <w:rPr>
                <w:rFonts w:ascii="GHEA Grapalat" w:hAnsi="GHEA Grapalat"/>
                <w:sz w:val="18"/>
                <w:szCs w:val="18"/>
              </w:rPr>
            </w:pPr>
            <w:r w:rsidRPr="005474D1">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5474D1" w:rsidRDefault="00C3421C" w:rsidP="00E15766">
            <w:pPr>
              <w:widowControl w:val="0"/>
              <w:jc w:val="center"/>
              <w:rPr>
                <w:rFonts w:ascii="GHEA Grapalat" w:hAnsi="GHEA Grapalat"/>
                <w:sz w:val="18"/>
                <w:szCs w:val="18"/>
              </w:rPr>
            </w:pPr>
            <w:r w:rsidRPr="005474D1">
              <w:rPr>
                <w:rFonts w:ascii="GHEA Grapalat" w:hAnsi="GHEA Grapalat"/>
                <w:sz w:val="18"/>
                <w:szCs w:val="18"/>
              </w:rPr>
              <w:t>необязательно</w:t>
            </w:r>
          </w:p>
          <w:p w:rsidR="00C3421C" w:rsidRPr="005474D1" w:rsidRDefault="00C3421C" w:rsidP="00E15766">
            <w:pPr>
              <w:widowControl w:val="0"/>
              <w:jc w:val="center"/>
              <w:rPr>
                <w:rFonts w:ascii="GHEA Grapalat" w:hAnsi="GHEA Grapalat"/>
                <w:sz w:val="18"/>
                <w:szCs w:val="18"/>
              </w:rPr>
            </w:pPr>
            <w:r w:rsidRPr="005474D1">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5474D1" w:rsidRDefault="00C3421C" w:rsidP="00E15766">
            <w:pPr>
              <w:widowControl w:val="0"/>
              <w:jc w:val="center"/>
              <w:rPr>
                <w:rFonts w:ascii="GHEA Grapalat" w:hAnsi="GHEA Grapalat"/>
                <w:sz w:val="18"/>
                <w:szCs w:val="18"/>
              </w:rPr>
            </w:pPr>
            <w:r w:rsidRPr="005474D1">
              <w:rPr>
                <w:rFonts w:ascii="GHEA Grapalat" w:hAnsi="GHEA Grapalat"/>
                <w:sz w:val="18"/>
                <w:szCs w:val="18"/>
              </w:rPr>
              <w:t>(не заполняется и не применяется)</w:t>
            </w:r>
          </w:p>
        </w:tc>
      </w:tr>
      <w:tr w:rsidR="00B138F3" w:rsidRPr="005474D1"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474D1" w:rsidRDefault="00C3421C" w:rsidP="00E15766">
            <w:pPr>
              <w:widowControl w:val="0"/>
              <w:jc w:val="center"/>
              <w:rPr>
                <w:rFonts w:ascii="GHEA Grapalat" w:hAnsi="GHEA Grapalat"/>
                <w:sz w:val="18"/>
                <w:szCs w:val="18"/>
              </w:rPr>
            </w:pPr>
            <w:r w:rsidRPr="005474D1">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5474D1" w:rsidRDefault="00C3421C" w:rsidP="00E15766">
            <w:pPr>
              <w:widowControl w:val="0"/>
              <w:jc w:val="center"/>
              <w:rPr>
                <w:rFonts w:ascii="GHEA Grapalat" w:hAnsi="GHEA Grapalat"/>
                <w:sz w:val="18"/>
                <w:szCs w:val="18"/>
              </w:rPr>
            </w:pPr>
            <w:r w:rsidRPr="005474D1">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5474D1" w:rsidRDefault="00C3421C" w:rsidP="00E15766">
            <w:pPr>
              <w:widowControl w:val="0"/>
              <w:jc w:val="center"/>
              <w:rPr>
                <w:rFonts w:ascii="GHEA Grapalat" w:hAnsi="GHEA Grapalat"/>
                <w:sz w:val="18"/>
                <w:szCs w:val="18"/>
              </w:rPr>
            </w:pPr>
            <w:r w:rsidRPr="005474D1">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5474D1" w:rsidRDefault="00C3421C" w:rsidP="00E15766">
            <w:pPr>
              <w:widowControl w:val="0"/>
              <w:jc w:val="center"/>
              <w:rPr>
                <w:rFonts w:ascii="GHEA Grapalat" w:hAnsi="GHEA Grapalat"/>
                <w:sz w:val="18"/>
                <w:szCs w:val="18"/>
              </w:rPr>
            </w:pPr>
            <w:r w:rsidRPr="005474D1">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5474D1" w:rsidRDefault="00C3421C" w:rsidP="00E15766">
            <w:pPr>
              <w:widowControl w:val="0"/>
              <w:jc w:val="center"/>
              <w:rPr>
                <w:rFonts w:ascii="GHEA Grapalat" w:hAnsi="GHEA Grapalat"/>
                <w:sz w:val="18"/>
                <w:szCs w:val="18"/>
              </w:rPr>
            </w:pPr>
            <w:r w:rsidRPr="005474D1">
              <w:rPr>
                <w:rFonts w:ascii="GHEA Grapalat" w:hAnsi="GHEA Grapalat"/>
                <w:sz w:val="18"/>
                <w:szCs w:val="18"/>
              </w:rPr>
              <w:t>заполняется плательщиком</w:t>
            </w:r>
          </w:p>
        </w:tc>
      </w:tr>
      <w:tr w:rsidR="00B138F3" w:rsidRPr="005474D1"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474D1" w:rsidRDefault="00C3421C" w:rsidP="00E15766">
            <w:pPr>
              <w:widowControl w:val="0"/>
              <w:jc w:val="center"/>
              <w:rPr>
                <w:rFonts w:ascii="GHEA Grapalat" w:hAnsi="GHEA Grapalat"/>
                <w:sz w:val="18"/>
                <w:szCs w:val="18"/>
              </w:rPr>
            </w:pPr>
            <w:r w:rsidRPr="005474D1">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5474D1" w:rsidRDefault="00C3421C" w:rsidP="00E15766">
            <w:pPr>
              <w:widowControl w:val="0"/>
              <w:jc w:val="center"/>
              <w:rPr>
                <w:rFonts w:ascii="GHEA Grapalat" w:hAnsi="GHEA Grapalat"/>
                <w:sz w:val="18"/>
                <w:szCs w:val="18"/>
              </w:rPr>
            </w:pPr>
            <w:r w:rsidRPr="005474D1">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5474D1" w:rsidRDefault="00C3421C" w:rsidP="00E15766">
            <w:pPr>
              <w:widowControl w:val="0"/>
              <w:jc w:val="center"/>
              <w:rPr>
                <w:rFonts w:ascii="GHEA Grapalat" w:hAnsi="GHEA Grapalat"/>
                <w:sz w:val="18"/>
                <w:szCs w:val="18"/>
              </w:rPr>
            </w:pPr>
            <w:r w:rsidRPr="005474D1">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5474D1" w:rsidRDefault="00C3421C" w:rsidP="00E15766">
            <w:pPr>
              <w:widowControl w:val="0"/>
              <w:jc w:val="center"/>
              <w:rPr>
                <w:rFonts w:ascii="GHEA Grapalat" w:hAnsi="GHEA Grapalat"/>
                <w:sz w:val="18"/>
                <w:szCs w:val="18"/>
              </w:rPr>
            </w:pPr>
            <w:r w:rsidRPr="005474D1">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5474D1" w:rsidRDefault="00C3421C" w:rsidP="00E15766">
            <w:pPr>
              <w:widowControl w:val="0"/>
              <w:jc w:val="center"/>
              <w:rPr>
                <w:rFonts w:ascii="GHEA Grapalat" w:hAnsi="GHEA Grapalat"/>
                <w:sz w:val="18"/>
                <w:szCs w:val="18"/>
              </w:rPr>
            </w:pPr>
            <w:r w:rsidRPr="005474D1">
              <w:rPr>
                <w:rFonts w:ascii="GHEA Grapalat" w:hAnsi="GHEA Grapalat"/>
                <w:sz w:val="18"/>
                <w:szCs w:val="18"/>
              </w:rPr>
              <w:t>заранее заполняется бенефициаром — по приглашению</w:t>
            </w:r>
          </w:p>
        </w:tc>
      </w:tr>
      <w:tr w:rsidR="00B138F3" w:rsidRPr="005474D1"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474D1" w:rsidRDefault="00C3421C" w:rsidP="00E15766">
            <w:pPr>
              <w:widowControl w:val="0"/>
              <w:jc w:val="center"/>
              <w:rPr>
                <w:rFonts w:ascii="GHEA Grapalat" w:hAnsi="GHEA Grapalat"/>
                <w:sz w:val="18"/>
                <w:szCs w:val="18"/>
              </w:rPr>
            </w:pPr>
            <w:r w:rsidRPr="005474D1">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5474D1" w:rsidRDefault="00C3421C" w:rsidP="00E15766">
            <w:pPr>
              <w:widowControl w:val="0"/>
              <w:jc w:val="center"/>
              <w:rPr>
                <w:rFonts w:ascii="GHEA Grapalat" w:hAnsi="GHEA Grapalat"/>
                <w:sz w:val="18"/>
                <w:szCs w:val="18"/>
              </w:rPr>
            </w:pPr>
            <w:r w:rsidRPr="005474D1">
              <w:rPr>
                <w:rFonts w:ascii="GHEA Grapalat" w:hAnsi="GHEA Grapalat"/>
                <w:sz w:val="18"/>
                <w:szCs w:val="18"/>
              </w:rPr>
              <w:t>основания для совершения платежа:</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5474D1" w:rsidRDefault="00C3421C" w:rsidP="00E15766">
            <w:pPr>
              <w:widowControl w:val="0"/>
              <w:jc w:val="center"/>
              <w:rPr>
                <w:rFonts w:ascii="GHEA Grapalat" w:hAnsi="GHEA Grapalat"/>
                <w:sz w:val="18"/>
                <w:szCs w:val="18"/>
              </w:rPr>
            </w:pPr>
            <w:r w:rsidRPr="005474D1">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5474D1" w:rsidRDefault="00C3421C" w:rsidP="00E15766">
            <w:pPr>
              <w:widowControl w:val="0"/>
              <w:jc w:val="center"/>
              <w:rPr>
                <w:rFonts w:ascii="GHEA Grapalat" w:hAnsi="GHEA Grapalat"/>
                <w:sz w:val="18"/>
                <w:szCs w:val="18"/>
              </w:rPr>
            </w:pPr>
            <w:r w:rsidRPr="005474D1">
              <w:rPr>
                <w:rFonts w:ascii="GHEA Grapalat" w:hAnsi="GHEA Grapalat"/>
                <w:sz w:val="18"/>
                <w:szCs w:val="18"/>
              </w:rPr>
              <w:t>обязательно</w:t>
            </w:r>
          </w:p>
          <w:p w:rsidR="00C3421C" w:rsidRPr="005474D1" w:rsidRDefault="00C3421C" w:rsidP="00E15766">
            <w:pPr>
              <w:widowControl w:val="0"/>
              <w:jc w:val="center"/>
              <w:rPr>
                <w:rFonts w:ascii="GHEA Grapalat" w:hAnsi="GHEA Grapalat"/>
                <w:sz w:val="18"/>
                <w:szCs w:val="18"/>
              </w:rPr>
            </w:pPr>
            <w:r w:rsidRPr="005474D1">
              <w:rPr>
                <w:rFonts w:ascii="GHEA Grapalat" w:hAnsi="GHEA Grapalat"/>
                <w:sz w:val="18"/>
                <w:szCs w:val="18"/>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5474D1" w:rsidRDefault="00C3421C" w:rsidP="00E15766">
            <w:pPr>
              <w:widowControl w:val="0"/>
              <w:jc w:val="center"/>
              <w:rPr>
                <w:rFonts w:ascii="GHEA Grapalat" w:hAnsi="GHEA Grapalat"/>
                <w:sz w:val="18"/>
                <w:szCs w:val="18"/>
              </w:rPr>
            </w:pPr>
            <w:r w:rsidRPr="005474D1">
              <w:rPr>
                <w:rFonts w:ascii="GHEA Grapalat" w:hAnsi="GHEA Grapalat"/>
                <w:sz w:val="18"/>
                <w:szCs w:val="18"/>
              </w:rPr>
              <w:t>заполняется бенефициаром</w:t>
            </w:r>
          </w:p>
        </w:tc>
      </w:tr>
      <w:tr w:rsidR="00B138F3" w:rsidRPr="005474D1"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474D1" w:rsidDel="0010680B" w:rsidRDefault="00C3421C" w:rsidP="00E15766">
            <w:pPr>
              <w:widowControl w:val="0"/>
              <w:jc w:val="center"/>
              <w:rPr>
                <w:rFonts w:ascii="GHEA Grapalat" w:hAnsi="GHEA Grapalat"/>
                <w:sz w:val="18"/>
                <w:szCs w:val="18"/>
              </w:rPr>
            </w:pPr>
            <w:r w:rsidRPr="005474D1">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5474D1" w:rsidRDefault="00C3421C" w:rsidP="00E15766">
            <w:pPr>
              <w:widowControl w:val="0"/>
              <w:jc w:val="center"/>
              <w:rPr>
                <w:rFonts w:ascii="GHEA Grapalat" w:hAnsi="GHEA Grapalat"/>
                <w:sz w:val="18"/>
                <w:szCs w:val="18"/>
              </w:rPr>
            </w:pPr>
            <w:r w:rsidRPr="005474D1">
              <w:rPr>
                <w:rFonts w:ascii="GHEA Grapalat" w:hAnsi="GHEA Grapalat"/>
                <w:sz w:val="18"/>
                <w:szCs w:val="18"/>
              </w:rPr>
              <w:t>условия оплаты:</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5474D1" w:rsidRDefault="00C3421C" w:rsidP="00E15766">
            <w:pPr>
              <w:widowControl w:val="0"/>
              <w:jc w:val="center"/>
              <w:rPr>
                <w:rFonts w:ascii="GHEA Grapalat" w:hAnsi="GHEA Grapalat"/>
                <w:sz w:val="18"/>
                <w:szCs w:val="18"/>
              </w:rPr>
            </w:pPr>
            <w:r w:rsidRPr="005474D1">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5474D1" w:rsidRDefault="00C3421C" w:rsidP="00E15766">
            <w:pPr>
              <w:widowControl w:val="0"/>
              <w:jc w:val="center"/>
              <w:rPr>
                <w:rFonts w:ascii="GHEA Grapalat" w:hAnsi="GHEA Grapalat" w:cs="Sylfaen"/>
                <w:sz w:val="18"/>
                <w:szCs w:val="18"/>
              </w:rPr>
            </w:pPr>
            <w:r w:rsidRPr="005474D1">
              <w:rPr>
                <w:rFonts w:ascii="GHEA Grapalat" w:hAnsi="GHEA Grapalat"/>
                <w:sz w:val="18"/>
                <w:szCs w:val="18"/>
              </w:rPr>
              <w:t>обязательно</w:t>
            </w:r>
          </w:p>
          <w:p w:rsidR="00C3421C" w:rsidRPr="005474D1" w:rsidRDefault="00C3421C" w:rsidP="00E15766">
            <w:pPr>
              <w:widowControl w:val="0"/>
              <w:jc w:val="center"/>
              <w:rPr>
                <w:rFonts w:ascii="GHEA Grapalat" w:hAnsi="GHEA Grapalat" w:cs="Sylfaen"/>
                <w:sz w:val="18"/>
                <w:szCs w:val="18"/>
              </w:rPr>
            </w:pPr>
            <w:r w:rsidRPr="005474D1">
              <w:rPr>
                <w:rFonts w:ascii="GHEA Grapalat" w:hAnsi="GHEA Grapalat"/>
                <w:sz w:val="18"/>
                <w:szCs w:val="18"/>
              </w:rPr>
              <w:t>заполняются слова "акцептованный платеж",</w:t>
            </w:r>
          </w:p>
          <w:p w:rsidR="00C3421C" w:rsidRPr="005474D1" w:rsidRDefault="00C3421C" w:rsidP="00E15766">
            <w:pPr>
              <w:widowControl w:val="0"/>
              <w:jc w:val="center"/>
              <w:rPr>
                <w:rFonts w:ascii="GHEA Grapalat" w:hAnsi="GHEA Grapalat"/>
                <w:sz w:val="18"/>
                <w:szCs w:val="18"/>
              </w:rPr>
            </w:pPr>
            <w:r w:rsidRPr="005474D1">
              <w:rPr>
                <w:rFonts w:ascii="GHEA Grapalat" w:hAnsi="GHEA Grapalat"/>
                <w:sz w:val="18"/>
                <w:szCs w:val="18"/>
              </w:rPr>
              <w:t>что означает, что подписав Требование, плательщик заранее дает свое согласие на взыскание с его счета указанной суммы</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5474D1" w:rsidRDefault="00C3421C" w:rsidP="00E15766">
            <w:pPr>
              <w:widowControl w:val="0"/>
              <w:jc w:val="center"/>
              <w:rPr>
                <w:rFonts w:ascii="GHEA Grapalat" w:hAnsi="GHEA Grapalat"/>
                <w:sz w:val="18"/>
                <w:szCs w:val="18"/>
              </w:rPr>
            </w:pPr>
            <w:r w:rsidRPr="005474D1">
              <w:rPr>
                <w:rFonts w:ascii="GHEA Grapalat" w:hAnsi="GHEA Grapalat"/>
                <w:sz w:val="18"/>
                <w:szCs w:val="18"/>
              </w:rPr>
              <w:t>заранее заполняется бенефициаром</w:t>
            </w:r>
          </w:p>
        </w:tc>
      </w:tr>
      <w:tr w:rsidR="00B138F3" w:rsidRPr="005474D1"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474D1" w:rsidRDefault="00C3421C" w:rsidP="00E15766">
            <w:pPr>
              <w:widowControl w:val="0"/>
              <w:jc w:val="center"/>
              <w:rPr>
                <w:rFonts w:ascii="GHEA Grapalat" w:hAnsi="GHEA Grapalat"/>
                <w:sz w:val="18"/>
                <w:szCs w:val="18"/>
              </w:rPr>
            </w:pPr>
            <w:r w:rsidRPr="005474D1">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5474D1" w:rsidRDefault="00C3421C" w:rsidP="00E15766">
            <w:pPr>
              <w:widowControl w:val="0"/>
              <w:jc w:val="center"/>
              <w:rPr>
                <w:rFonts w:ascii="GHEA Grapalat" w:hAnsi="GHEA Grapalat"/>
                <w:sz w:val="18"/>
                <w:szCs w:val="18"/>
              </w:rPr>
            </w:pPr>
            <w:r w:rsidRPr="005474D1">
              <w:rPr>
                <w:rFonts w:ascii="GHEA Grapalat" w:hAnsi="GHEA Grapalat"/>
                <w:sz w:val="18"/>
                <w:szCs w:val="18"/>
              </w:rPr>
              <w:t xml:space="preserve">количество </w:t>
            </w:r>
            <w:r w:rsidRPr="005474D1">
              <w:rPr>
                <w:rFonts w:ascii="GHEA Grapalat" w:hAnsi="GHEA Grapalat"/>
                <w:sz w:val="18"/>
                <w:szCs w:val="18"/>
              </w:rPr>
              <w:lastRenderedPageBreak/>
              <w:t>прилагаемых страниц</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5474D1" w:rsidRDefault="00C3421C" w:rsidP="00E15766">
            <w:pPr>
              <w:widowControl w:val="0"/>
              <w:jc w:val="center"/>
              <w:rPr>
                <w:rFonts w:ascii="GHEA Grapalat" w:hAnsi="GHEA Grapalat"/>
                <w:sz w:val="18"/>
                <w:szCs w:val="18"/>
              </w:rPr>
            </w:pPr>
            <w:r w:rsidRPr="005474D1">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5474D1" w:rsidRDefault="00C3421C" w:rsidP="00E15766">
            <w:pPr>
              <w:widowControl w:val="0"/>
              <w:jc w:val="center"/>
              <w:rPr>
                <w:rFonts w:ascii="GHEA Grapalat" w:hAnsi="GHEA Grapalat"/>
                <w:sz w:val="18"/>
                <w:szCs w:val="18"/>
              </w:rPr>
            </w:pPr>
            <w:r w:rsidRPr="005474D1">
              <w:rPr>
                <w:rFonts w:ascii="GHEA Grapalat" w:hAnsi="GHEA Grapalat"/>
                <w:sz w:val="18"/>
                <w:szCs w:val="18"/>
              </w:rPr>
              <w:t>необязательно</w:t>
            </w:r>
          </w:p>
          <w:p w:rsidR="00C3421C" w:rsidRPr="005474D1" w:rsidRDefault="00C3421C" w:rsidP="00E15766">
            <w:pPr>
              <w:widowControl w:val="0"/>
              <w:jc w:val="center"/>
              <w:rPr>
                <w:rFonts w:ascii="GHEA Grapalat" w:hAnsi="GHEA Grapalat"/>
                <w:sz w:val="18"/>
                <w:szCs w:val="18"/>
              </w:rPr>
            </w:pPr>
            <w:r w:rsidRPr="005474D1">
              <w:rPr>
                <w:rFonts w:ascii="GHEA Grapalat" w:hAnsi="GHEA Grapalat"/>
                <w:sz w:val="18"/>
                <w:szCs w:val="18"/>
              </w:rPr>
              <w:lastRenderedPageBreak/>
              <w:t>заполняется количество страниц прилагаемых к Требованию документов, которые должны быть предоставлены плательщику (банку плательщика)</w:t>
            </w:r>
          </w:p>
          <w:p w:rsidR="00C3421C" w:rsidRPr="005474D1" w:rsidRDefault="00C3421C" w:rsidP="00E15766">
            <w:pPr>
              <w:widowControl w:val="0"/>
              <w:jc w:val="center"/>
              <w:rPr>
                <w:rFonts w:ascii="GHEA Grapalat" w:hAnsi="GHEA Grapalat"/>
                <w:sz w:val="18"/>
                <w:szCs w:val="18"/>
              </w:rPr>
            </w:pPr>
            <w:r w:rsidRPr="005474D1">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5474D1" w:rsidRDefault="00C3421C" w:rsidP="00E15766">
            <w:pPr>
              <w:widowControl w:val="0"/>
              <w:jc w:val="center"/>
              <w:rPr>
                <w:rFonts w:ascii="GHEA Grapalat" w:hAnsi="GHEA Grapalat"/>
                <w:sz w:val="18"/>
                <w:szCs w:val="18"/>
              </w:rPr>
            </w:pPr>
            <w:r w:rsidRPr="005474D1">
              <w:rPr>
                <w:rFonts w:ascii="GHEA Grapalat" w:hAnsi="GHEA Grapalat"/>
                <w:sz w:val="18"/>
                <w:szCs w:val="18"/>
              </w:rPr>
              <w:lastRenderedPageBreak/>
              <w:t>заполняется бенефициаром</w:t>
            </w:r>
          </w:p>
        </w:tc>
      </w:tr>
      <w:tr w:rsidR="00B138F3" w:rsidRPr="005474D1"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474D1" w:rsidRDefault="00C3421C" w:rsidP="00E15766">
            <w:pPr>
              <w:widowControl w:val="0"/>
              <w:jc w:val="center"/>
              <w:rPr>
                <w:rFonts w:ascii="GHEA Grapalat" w:hAnsi="GHEA Grapalat"/>
                <w:sz w:val="18"/>
                <w:szCs w:val="18"/>
              </w:rPr>
            </w:pPr>
            <w:r w:rsidRPr="005474D1">
              <w:rPr>
                <w:rFonts w:ascii="GHEA Grapalat" w:hAnsi="GHEA Grapalat"/>
                <w:sz w:val="18"/>
                <w:szCs w:val="18"/>
              </w:rPr>
              <w:lastRenderedPageBreak/>
              <w:t>21.а.</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5474D1" w:rsidRDefault="00C3421C" w:rsidP="00E15766">
            <w:pPr>
              <w:widowControl w:val="0"/>
              <w:jc w:val="center"/>
              <w:rPr>
                <w:rFonts w:ascii="GHEA Grapalat" w:hAnsi="GHEA Grapalat"/>
                <w:sz w:val="18"/>
                <w:szCs w:val="18"/>
              </w:rPr>
            </w:pPr>
            <w:r w:rsidRPr="005474D1">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5474D1" w:rsidRDefault="00C3421C" w:rsidP="00E15766">
            <w:pPr>
              <w:widowControl w:val="0"/>
              <w:jc w:val="center"/>
              <w:rPr>
                <w:rFonts w:ascii="GHEA Grapalat" w:hAnsi="GHEA Grapalat"/>
                <w:sz w:val="18"/>
                <w:szCs w:val="18"/>
              </w:rPr>
            </w:pPr>
            <w:r w:rsidRPr="005474D1">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5474D1" w:rsidRDefault="00C3421C" w:rsidP="00E15766">
            <w:pPr>
              <w:widowControl w:val="0"/>
              <w:jc w:val="center"/>
              <w:rPr>
                <w:rFonts w:ascii="GHEA Grapalat" w:hAnsi="GHEA Grapalat"/>
                <w:sz w:val="18"/>
                <w:szCs w:val="18"/>
              </w:rPr>
            </w:pPr>
            <w:r w:rsidRPr="005474D1">
              <w:rPr>
                <w:rFonts w:ascii="GHEA Grapalat" w:hAnsi="GHEA Grapalat"/>
                <w:sz w:val="18"/>
                <w:szCs w:val="18"/>
              </w:rPr>
              <w:t>обязательно</w:t>
            </w:r>
          </w:p>
          <w:p w:rsidR="00C3421C" w:rsidRPr="005474D1" w:rsidRDefault="00C3421C" w:rsidP="00E15766">
            <w:pPr>
              <w:widowControl w:val="0"/>
              <w:jc w:val="center"/>
              <w:rPr>
                <w:rFonts w:ascii="GHEA Grapalat" w:hAnsi="GHEA Grapalat"/>
                <w:sz w:val="18"/>
                <w:szCs w:val="18"/>
              </w:rPr>
            </w:pPr>
            <w:r w:rsidRPr="005474D1">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5474D1" w:rsidRDefault="00C3421C" w:rsidP="00E15766">
            <w:pPr>
              <w:widowControl w:val="0"/>
              <w:jc w:val="center"/>
              <w:rPr>
                <w:rFonts w:ascii="GHEA Grapalat" w:hAnsi="GHEA Grapalat"/>
                <w:sz w:val="18"/>
                <w:szCs w:val="18"/>
              </w:rPr>
            </w:pPr>
            <w:r w:rsidRPr="005474D1">
              <w:rPr>
                <w:rFonts w:ascii="GHEA Grapalat" w:hAnsi="GHEA Grapalat"/>
                <w:sz w:val="18"/>
                <w:szCs w:val="18"/>
              </w:rPr>
              <w:t>подписывается плательщиком или</w:t>
            </w:r>
          </w:p>
          <w:p w:rsidR="00C3421C" w:rsidRPr="005474D1" w:rsidRDefault="00C3421C" w:rsidP="00E15766">
            <w:pPr>
              <w:widowControl w:val="0"/>
              <w:jc w:val="center"/>
              <w:rPr>
                <w:rFonts w:ascii="GHEA Grapalat" w:hAnsi="GHEA Grapalat"/>
                <w:sz w:val="18"/>
                <w:szCs w:val="18"/>
              </w:rPr>
            </w:pPr>
            <w:r w:rsidRPr="005474D1">
              <w:rPr>
                <w:rFonts w:ascii="GHEA Grapalat" w:hAnsi="GHEA Grapalat"/>
                <w:sz w:val="18"/>
                <w:szCs w:val="18"/>
              </w:rPr>
              <w:t>проставляется электронная подпись плательщика</w:t>
            </w:r>
          </w:p>
        </w:tc>
      </w:tr>
      <w:tr w:rsidR="00B138F3" w:rsidRPr="005474D1"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474D1" w:rsidRDefault="00C3421C" w:rsidP="00E15766">
            <w:pPr>
              <w:widowControl w:val="0"/>
              <w:jc w:val="center"/>
              <w:rPr>
                <w:rFonts w:ascii="GHEA Grapalat" w:hAnsi="GHEA Grapalat"/>
                <w:sz w:val="18"/>
                <w:szCs w:val="18"/>
              </w:rPr>
            </w:pPr>
            <w:r w:rsidRPr="005474D1">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5474D1" w:rsidRDefault="00C3421C" w:rsidP="00E15766">
            <w:pPr>
              <w:widowControl w:val="0"/>
              <w:jc w:val="center"/>
              <w:rPr>
                <w:rFonts w:ascii="GHEA Grapalat" w:hAnsi="GHEA Grapalat"/>
                <w:sz w:val="18"/>
                <w:szCs w:val="18"/>
              </w:rPr>
            </w:pPr>
            <w:r w:rsidRPr="005474D1">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5474D1" w:rsidRDefault="00C3421C" w:rsidP="00E15766">
            <w:pPr>
              <w:widowControl w:val="0"/>
              <w:jc w:val="center"/>
              <w:rPr>
                <w:rFonts w:ascii="GHEA Grapalat" w:hAnsi="GHEA Grapalat"/>
                <w:sz w:val="18"/>
                <w:szCs w:val="18"/>
              </w:rPr>
            </w:pPr>
            <w:r w:rsidRPr="005474D1">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5474D1" w:rsidRDefault="00C3421C" w:rsidP="00E15766">
            <w:pPr>
              <w:widowControl w:val="0"/>
              <w:jc w:val="center"/>
              <w:rPr>
                <w:rFonts w:ascii="GHEA Grapalat" w:hAnsi="GHEA Grapalat"/>
                <w:sz w:val="18"/>
                <w:szCs w:val="18"/>
              </w:rPr>
            </w:pPr>
            <w:r w:rsidRPr="005474D1">
              <w:rPr>
                <w:rFonts w:ascii="GHEA Grapalat" w:hAnsi="GHEA Grapalat"/>
                <w:sz w:val="18"/>
                <w:szCs w:val="18"/>
              </w:rPr>
              <w:t>обязательно:</w:t>
            </w:r>
          </w:p>
          <w:p w:rsidR="00C3421C" w:rsidRPr="005474D1" w:rsidRDefault="00C3421C" w:rsidP="00E15766">
            <w:pPr>
              <w:widowControl w:val="0"/>
              <w:jc w:val="center"/>
              <w:rPr>
                <w:rFonts w:ascii="GHEA Grapalat" w:hAnsi="GHEA Grapalat"/>
                <w:sz w:val="18"/>
                <w:szCs w:val="18"/>
              </w:rPr>
            </w:pPr>
            <w:r w:rsidRPr="005474D1">
              <w:rPr>
                <w:rFonts w:ascii="GHEA Grapalat" w:hAnsi="GHEA Grapalat"/>
                <w:sz w:val="18"/>
                <w:szCs w:val="18"/>
              </w:rPr>
              <w:t>при наличии печати, когда плательщик представляет Требование в бумажной форме</w:t>
            </w:r>
          </w:p>
          <w:p w:rsidR="00C3421C" w:rsidRPr="005474D1" w:rsidRDefault="00C3421C" w:rsidP="00E15766">
            <w:pPr>
              <w:widowControl w:val="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5474D1" w:rsidRDefault="00C3421C" w:rsidP="00E15766">
            <w:pPr>
              <w:widowControl w:val="0"/>
              <w:jc w:val="center"/>
              <w:rPr>
                <w:rFonts w:ascii="GHEA Grapalat" w:hAnsi="GHEA Grapalat"/>
                <w:sz w:val="18"/>
                <w:szCs w:val="18"/>
              </w:rPr>
            </w:pPr>
            <w:r w:rsidRPr="005474D1">
              <w:rPr>
                <w:rFonts w:ascii="GHEA Grapalat" w:hAnsi="GHEA Grapalat"/>
                <w:sz w:val="18"/>
                <w:szCs w:val="18"/>
              </w:rPr>
              <w:t>скрепляется печатью плательщика</w:t>
            </w:r>
          </w:p>
          <w:p w:rsidR="00C3421C" w:rsidRPr="005474D1" w:rsidRDefault="00C3421C" w:rsidP="00E15766">
            <w:pPr>
              <w:widowControl w:val="0"/>
              <w:jc w:val="center"/>
              <w:rPr>
                <w:rFonts w:ascii="GHEA Grapalat" w:hAnsi="GHEA Grapalat"/>
                <w:sz w:val="18"/>
                <w:szCs w:val="18"/>
              </w:rPr>
            </w:pPr>
            <w:r w:rsidRPr="005474D1">
              <w:rPr>
                <w:rFonts w:ascii="GHEA Grapalat" w:hAnsi="GHEA Grapalat"/>
                <w:sz w:val="18"/>
                <w:szCs w:val="18"/>
              </w:rPr>
              <w:t>при представлении в бумажной форме</w:t>
            </w:r>
          </w:p>
        </w:tc>
      </w:tr>
      <w:tr w:rsidR="00B138F3" w:rsidRPr="005474D1"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474D1" w:rsidRDefault="00C3421C" w:rsidP="00E15766">
            <w:pPr>
              <w:widowControl w:val="0"/>
              <w:jc w:val="center"/>
              <w:rPr>
                <w:rFonts w:ascii="GHEA Grapalat" w:hAnsi="GHEA Grapalat"/>
                <w:sz w:val="18"/>
                <w:szCs w:val="18"/>
              </w:rPr>
            </w:pPr>
            <w:r w:rsidRPr="005474D1">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5474D1" w:rsidRDefault="00C3421C" w:rsidP="00E15766">
            <w:pPr>
              <w:widowControl w:val="0"/>
              <w:jc w:val="center"/>
              <w:rPr>
                <w:rFonts w:ascii="GHEA Grapalat" w:hAnsi="GHEA Grapalat"/>
                <w:sz w:val="18"/>
                <w:szCs w:val="18"/>
              </w:rPr>
            </w:pPr>
            <w:r w:rsidRPr="005474D1">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5474D1" w:rsidRDefault="00C3421C" w:rsidP="00E15766">
            <w:pPr>
              <w:widowControl w:val="0"/>
              <w:jc w:val="center"/>
              <w:rPr>
                <w:rFonts w:ascii="GHEA Grapalat" w:hAnsi="GHEA Grapalat"/>
                <w:sz w:val="18"/>
                <w:szCs w:val="18"/>
              </w:rPr>
            </w:pPr>
            <w:r w:rsidRPr="005474D1">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5474D1" w:rsidRDefault="00C3421C" w:rsidP="00E15766">
            <w:pPr>
              <w:widowControl w:val="0"/>
              <w:jc w:val="center"/>
              <w:rPr>
                <w:rFonts w:ascii="GHEA Grapalat" w:hAnsi="GHEA Grapalat"/>
                <w:sz w:val="18"/>
                <w:szCs w:val="18"/>
              </w:rPr>
            </w:pPr>
            <w:r w:rsidRPr="005474D1">
              <w:rPr>
                <w:rFonts w:ascii="GHEA Grapalat" w:hAnsi="GHEA Grapalat"/>
                <w:sz w:val="18"/>
                <w:szCs w:val="18"/>
              </w:rPr>
              <w:t>обязательно:</w:t>
            </w:r>
          </w:p>
          <w:p w:rsidR="00C3421C" w:rsidRPr="005474D1" w:rsidRDefault="00C3421C" w:rsidP="00E15766">
            <w:pPr>
              <w:widowControl w:val="0"/>
              <w:jc w:val="center"/>
              <w:rPr>
                <w:rFonts w:ascii="GHEA Grapalat" w:hAnsi="GHEA Grapalat"/>
                <w:sz w:val="18"/>
                <w:szCs w:val="18"/>
              </w:rPr>
            </w:pPr>
            <w:r w:rsidRPr="005474D1">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5474D1" w:rsidRDefault="00C3421C" w:rsidP="00E15766">
            <w:pPr>
              <w:widowControl w:val="0"/>
              <w:jc w:val="center"/>
              <w:rPr>
                <w:rFonts w:ascii="GHEA Grapalat" w:hAnsi="GHEA Grapalat"/>
                <w:sz w:val="18"/>
                <w:szCs w:val="18"/>
              </w:rPr>
            </w:pPr>
            <w:r w:rsidRPr="005474D1">
              <w:rPr>
                <w:rFonts w:ascii="GHEA Grapalat" w:hAnsi="GHEA Grapalat"/>
                <w:sz w:val="18"/>
                <w:szCs w:val="18"/>
              </w:rPr>
              <w:t>подписывается бенефициаром</w:t>
            </w:r>
          </w:p>
        </w:tc>
      </w:tr>
      <w:tr w:rsidR="00B138F3" w:rsidRPr="005474D1"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474D1" w:rsidRDefault="00C3421C" w:rsidP="00E15766">
            <w:pPr>
              <w:widowControl w:val="0"/>
              <w:jc w:val="center"/>
              <w:rPr>
                <w:rFonts w:ascii="GHEA Grapalat" w:hAnsi="GHEA Grapalat"/>
                <w:sz w:val="18"/>
                <w:szCs w:val="18"/>
              </w:rPr>
            </w:pPr>
            <w:r w:rsidRPr="005474D1">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5474D1" w:rsidRDefault="00C3421C" w:rsidP="00E15766">
            <w:pPr>
              <w:widowControl w:val="0"/>
              <w:jc w:val="center"/>
              <w:rPr>
                <w:rFonts w:ascii="GHEA Grapalat" w:hAnsi="GHEA Grapalat"/>
                <w:sz w:val="18"/>
                <w:szCs w:val="18"/>
              </w:rPr>
            </w:pPr>
            <w:r w:rsidRPr="005474D1">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5474D1" w:rsidRDefault="00C3421C" w:rsidP="00E15766">
            <w:pPr>
              <w:widowControl w:val="0"/>
              <w:jc w:val="center"/>
              <w:rPr>
                <w:rFonts w:ascii="GHEA Grapalat" w:hAnsi="GHEA Grapalat"/>
                <w:sz w:val="18"/>
                <w:szCs w:val="18"/>
              </w:rPr>
            </w:pPr>
            <w:r w:rsidRPr="005474D1">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5474D1" w:rsidRDefault="00C3421C" w:rsidP="00E15766">
            <w:pPr>
              <w:widowControl w:val="0"/>
              <w:jc w:val="center"/>
              <w:rPr>
                <w:rFonts w:ascii="GHEA Grapalat" w:hAnsi="GHEA Grapalat"/>
                <w:sz w:val="18"/>
                <w:szCs w:val="18"/>
              </w:rPr>
            </w:pPr>
            <w:r w:rsidRPr="005474D1">
              <w:rPr>
                <w:rFonts w:ascii="GHEA Grapalat" w:hAnsi="GHEA Grapalat"/>
                <w:sz w:val="18"/>
                <w:szCs w:val="18"/>
              </w:rPr>
              <w:t>обязательно:</w:t>
            </w:r>
          </w:p>
          <w:p w:rsidR="00C3421C" w:rsidRPr="005474D1" w:rsidRDefault="00C3421C" w:rsidP="00E15766">
            <w:pPr>
              <w:widowControl w:val="0"/>
              <w:jc w:val="center"/>
              <w:rPr>
                <w:rFonts w:ascii="GHEA Grapalat" w:hAnsi="GHEA Grapalat"/>
                <w:sz w:val="18"/>
                <w:szCs w:val="18"/>
              </w:rPr>
            </w:pPr>
            <w:r w:rsidRPr="005474D1">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5474D1" w:rsidRDefault="00C3421C" w:rsidP="00E15766">
            <w:pPr>
              <w:widowControl w:val="0"/>
              <w:jc w:val="center"/>
              <w:rPr>
                <w:rFonts w:ascii="GHEA Grapalat" w:hAnsi="GHEA Grapalat"/>
                <w:sz w:val="18"/>
                <w:szCs w:val="18"/>
              </w:rPr>
            </w:pPr>
            <w:r w:rsidRPr="005474D1">
              <w:rPr>
                <w:rFonts w:ascii="GHEA Grapalat" w:hAnsi="GHEA Grapalat"/>
                <w:sz w:val="18"/>
                <w:szCs w:val="18"/>
              </w:rPr>
              <w:t>скрепляется печатью бенефициара</w:t>
            </w:r>
          </w:p>
          <w:p w:rsidR="00C3421C" w:rsidRPr="005474D1" w:rsidRDefault="00C3421C" w:rsidP="00E15766">
            <w:pPr>
              <w:widowControl w:val="0"/>
              <w:jc w:val="center"/>
              <w:rPr>
                <w:rFonts w:ascii="GHEA Grapalat" w:hAnsi="GHEA Grapalat"/>
                <w:sz w:val="18"/>
                <w:szCs w:val="18"/>
              </w:rPr>
            </w:pPr>
            <w:r w:rsidRPr="005474D1">
              <w:rPr>
                <w:rFonts w:ascii="GHEA Grapalat" w:hAnsi="GHEA Grapalat"/>
                <w:sz w:val="18"/>
                <w:szCs w:val="18"/>
              </w:rPr>
              <w:t>при представлении в банк в бумажной форме</w:t>
            </w:r>
          </w:p>
        </w:tc>
      </w:tr>
      <w:tr w:rsidR="00B138F3" w:rsidRPr="005474D1"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474D1" w:rsidRDefault="00C3421C" w:rsidP="00E15766">
            <w:pPr>
              <w:widowControl w:val="0"/>
              <w:jc w:val="center"/>
              <w:rPr>
                <w:rFonts w:ascii="GHEA Grapalat" w:hAnsi="GHEA Grapalat"/>
                <w:sz w:val="18"/>
                <w:szCs w:val="18"/>
              </w:rPr>
            </w:pPr>
            <w:r w:rsidRPr="005474D1">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5474D1" w:rsidRDefault="00C3421C" w:rsidP="00E15766">
            <w:pPr>
              <w:widowControl w:val="0"/>
              <w:jc w:val="center"/>
              <w:rPr>
                <w:rFonts w:ascii="GHEA Grapalat" w:hAnsi="GHEA Grapalat"/>
                <w:sz w:val="18"/>
                <w:szCs w:val="18"/>
              </w:rPr>
            </w:pPr>
            <w:r w:rsidRPr="005474D1">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5474D1" w:rsidRDefault="00C3421C" w:rsidP="00E15766">
            <w:pPr>
              <w:widowControl w:val="0"/>
              <w:jc w:val="center"/>
              <w:rPr>
                <w:rFonts w:ascii="GHEA Grapalat" w:hAnsi="GHEA Grapalat"/>
                <w:sz w:val="18"/>
                <w:szCs w:val="18"/>
              </w:rPr>
            </w:pPr>
            <w:r w:rsidRPr="005474D1">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5474D1" w:rsidRDefault="00C3421C" w:rsidP="00E15766">
            <w:pPr>
              <w:widowControl w:val="0"/>
              <w:jc w:val="center"/>
              <w:rPr>
                <w:rFonts w:ascii="GHEA Grapalat" w:hAnsi="GHEA Grapalat"/>
                <w:sz w:val="18"/>
                <w:szCs w:val="18"/>
              </w:rPr>
            </w:pPr>
            <w:r w:rsidRPr="005474D1">
              <w:rPr>
                <w:rFonts w:ascii="GHEA Grapalat" w:hAnsi="GHEA Grapalat"/>
                <w:sz w:val="18"/>
                <w:szCs w:val="18"/>
              </w:rPr>
              <w:t>обязательно</w:t>
            </w:r>
          </w:p>
          <w:p w:rsidR="00C3421C" w:rsidRPr="005474D1" w:rsidRDefault="00C3421C" w:rsidP="00E15766">
            <w:pPr>
              <w:widowControl w:val="0"/>
              <w:jc w:val="center"/>
              <w:rPr>
                <w:rFonts w:ascii="GHEA Grapalat" w:hAnsi="GHEA Grapalat"/>
                <w:sz w:val="18"/>
                <w:szCs w:val="18"/>
              </w:rPr>
            </w:pPr>
            <w:r w:rsidRPr="005474D1">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5474D1" w:rsidRDefault="00C3421C" w:rsidP="00E15766">
            <w:pPr>
              <w:widowControl w:val="0"/>
              <w:jc w:val="center"/>
              <w:rPr>
                <w:rFonts w:ascii="GHEA Grapalat" w:hAnsi="GHEA Grapalat"/>
                <w:sz w:val="18"/>
                <w:szCs w:val="18"/>
              </w:rPr>
            </w:pPr>
          </w:p>
        </w:tc>
      </w:tr>
      <w:tr w:rsidR="00B138F3" w:rsidRPr="005474D1"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474D1" w:rsidRDefault="00C3421C" w:rsidP="00E15766">
            <w:pPr>
              <w:widowControl w:val="0"/>
              <w:jc w:val="center"/>
              <w:rPr>
                <w:rFonts w:ascii="GHEA Grapalat" w:hAnsi="GHEA Grapalat"/>
                <w:sz w:val="18"/>
                <w:szCs w:val="18"/>
              </w:rPr>
            </w:pPr>
            <w:r w:rsidRPr="005474D1">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5474D1" w:rsidRDefault="00C3421C" w:rsidP="00E15766">
            <w:pPr>
              <w:widowControl w:val="0"/>
              <w:jc w:val="center"/>
              <w:rPr>
                <w:rFonts w:ascii="GHEA Grapalat" w:hAnsi="GHEA Grapalat"/>
                <w:sz w:val="18"/>
                <w:szCs w:val="18"/>
              </w:rPr>
            </w:pPr>
            <w:r w:rsidRPr="005474D1">
              <w:rPr>
                <w:rFonts w:ascii="GHEA Grapalat" w:hAnsi="GHEA Grapalat"/>
                <w:sz w:val="18"/>
                <w:szCs w:val="18"/>
              </w:rPr>
              <w:t>штамп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5474D1" w:rsidRDefault="00C3421C" w:rsidP="00E15766">
            <w:pPr>
              <w:widowControl w:val="0"/>
              <w:jc w:val="center"/>
              <w:rPr>
                <w:rFonts w:ascii="GHEA Grapalat" w:hAnsi="GHEA Grapalat"/>
                <w:sz w:val="18"/>
                <w:szCs w:val="18"/>
              </w:rPr>
            </w:pPr>
            <w:r w:rsidRPr="005474D1">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5474D1" w:rsidRDefault="00C3421C" w:rsidP="00E15766">
            <w:pPr>
              <w:widowControl w:val="0"/>
              <w:jc w:val="center"/>
              <w:rPr>
                <w:rFonts w:ascii="GHEA Grapalat" w:hAnsi="GHEA Grapalat"/>
                <w:sz w:val="18"/>
                <w:szCs w:val="18"/>
              </w:rPr>
            </w:pPr>
            <w:r w:rsidRPr="005474D1">
              <w:rPr>
                <w:rFonts w:ascii="GHEA Grapalat" w:hAnsi="GHEA Grapalat"/>
                <w:sz w:val="18"/>
                <w:szCs w:val="18"/>
              </w:rPr>
              <w:t>обязательно</w:t>
            </w:r>
          </w:p>
          <w:p w:rsidR="00C3421C" w:rsidRPr="005474D1" w:rsidRDefault="00C3421C" w:rsidP="00E15766">
            <w:pPr>
              <w:widowControl w:val="0"/>
              <w:jc w:val="center"/>
              <w:rPr>
                <w:rFonts w:ascii="GHEA Grapalat" w:hAnsi="GHEA Grapalat"/>
                <w:sz w:val="18"/>
                <w:szCs w:val="18"/>
              </w:rPr>
            </w:pPr>
            <w:r w:rsidRPr="005474D1">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5474D1" w:rsidRDefault="00C3421C" w:rsidP="00E15766">
            <w:pPr>
              <w:widowControl w:val="0"/>
              <w:jc w:val="center"/>
              <w:rPr>
                <w:rFonts w:ascii="GHEA Grapalat" w:hAnsi="GHEA Grapalat"/>
                <w:sz w:val="18"/>
                <w:szCs w:val="18"/>
              </w:rPr>
            </w:pPr>
          </w:p>
        </w:tc>
      </w:tr>
      <w:tr w:rsidR="00B138F3" w:rsidRPr="005474D1"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474D1" w:rsidRDefault="00C3421C" w:rsidP="00E15766">
            <w:pPr>
              <w:widowControl w:val="0"/>
              <w:jc w:val="center"/>
              <w:rPr>
                <w:rFonts w:ascii="GHEA Grapalat" w:hAnsi="GHEA Grapalat"/>
                <w:sz w:val="18"/>
                <w:szCs w:val="18"/>
              </w:rPr>
            </w:pPr>
            <w:r w:rsidRPr="005474D1">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5474D1" w:rsidRDefault="00C3421C" w:rsidP="00E15766">
            <w:pPr>
              <w:widowControl w:val="0"/>
              <w:jc w:val="center"/>
              <w:rPr>
                <w:rFonts w:ascii="GHEA Grapalat" w:hAnsi="GHEA Grapalat"/>
                <w:sz w:val="18"/>
                <w:szCs w:val="18"/>
              </w:rPr>
            </w:pPr>
            <w:r w:rsidRPr="005474D1">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5474D1" w:rsidRDefault="00C3421C" w:rsidP="00E15766">
            <w:pPr>
              <w:widowControl w:val="0"/>
              <w:jc w:val="center"/>
              <w:rPr>
                <w:rFonts w:ascii="GHEA Grapalat" w:hAnsi="GHEA Grapalat"/>
                <w:sz w:val="18"/>
                <w:szCs w:val="18"/>
              </w:rPr>
            </w:pPr>
            <w:r w:rsidRPr="005474D1">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5474D1" w:rsidRDefault="00C3421C" w:rsidP="00E15766">
            <w:pPr>
              <w:widowControl w:val="0"/>
              <w:jc w:val="center"/>
              <w:rPr>
                <w:rFonts w:ascii="GHEA Grapalat" w:hAnsi="GHEA Grapalat"/>
                <w:sz w:val="18"/>
                <w:szCs w:val="18"/>
              </w:rPr>
            </w:pPr>
            <w:r w:rsidRPr="005474D1">
              <w:rPr>
                <w:rFonts w:ascii="GHEA Grapalat" w:hAnsi="GHEA Grapalat"/>
                <w:sz w:val="18"/>
                <w:szCs w:val="18"/>
              </w:rPr>
              <w:t>обязательно</w:t>
            </w:r>
          </w:p>
          <w:p w:rsidR="00C3421C" w:rsidRPr="005474D1" w:rsidRDefault="00C3421C" w:rsidP="00E15766">
            <w:pPr>
              <w:widowControl w:val="0"/>
              <w:jc w:val="center"/>
              <w:rPr>
                <w:rFonts w:ascii="GHEA Grapalat" w:hAnsi="GHEA Grapalat"/>
                <w:sz w:val="18"/>
                <w:szCs w:val="18"/>
              </w:rPr>
            </w:pPr>
            <w:r w:rsidRPr="005474D1">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5474D1" w:rsidRDefault="00C3421C" w:rsidP="00E15766">
            <w:pPr>
              <w:widowControl w:val="0"/>
              <w:jc w:val="center"/>
              <w:rPr>
                <w:rFonts w:ascii="GHEA Grapalat" w:hAnsi="GHEA Grapalat"/>
                <w:sz w:val="18"/>
                <w:szCs w:val="18"/>
              </w:rPr>
            </w:pPr>
          </w:p>
        </w:tc>
      </w:tr>
      <w:tr w:rsidR="00B138F3" w:rsidRPr="005474D1"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474D1" w:rsidRDefault="00C3421C" w:rsidP="00E15766">
            <w:pPr>
              <w:widowControl w:val="0"/>
              <w:jc w:val="center"/>
              <w:rPr>
                <w:rFonts w:ascii="GHEA Grapalat" w:hAnsi="GHEA Grapalat"/>
                <w:sz w:val="18"/>
                <w:szCs w:val="18"/>
              </w:rPr>
            </w:pPr>
            <w:r w:rsidRPr="005474D1">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5474D1" w:rsidRDefault="00C3421C" w:rsidP="00E15766">
            <w:pPr>
              <w:widowControl w:val="0"/>
              <w:jc w:val="center"/>
              <w:rPr>
                <w:rFonts w:ascii="GHEA Grapalat" w:hAnsi="GHEA Grapalat"/>
                <w:sz w:val="18"/>
                <w:szCs w:val="18"/>
              </w:rPr>
            </w:pPr>
            <w:r w:rsidRPr="005474D1">
              <w:rPr>
                <w:rFonts w:ascii="GHEA Grapalat" w:hAnsi="GHEA Grapalat"/>
                <w:sz w:val="18"/>
                <w:szCs w:val="18"/>
              </w:rPr>
              <w:t xml:space="preserve">подпись сотрудника финансовой организации </w:t>
            </w:r>
            <w:r w:rsidRPr="005474D1">
              <w:rPr>
                <w:rFonts w:ascii="GHEA Grapalat" w:hAnsi="GHEA Grapalat"/>
                <w:sz w:val="18"/>
                <w:szCs w:val="18"/>
              </w:rPr>
              <w:lastRenderedPageBreak/>
              <w:t>(филиала),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5474D1" w:rsidRDefault="00C3421C" w:rsidP="00E15766">
            <w:pPr>
              <w:widowControl w:val="0"/>
              <w:jc w:val="center"/>
              <w:rPr>
                <w:rFonts w:ascii="GHEA Grapalat" w:hAnsi="GHEA Grapalat"/>
                <w:sz w:val="18"/>
                <w:szCs w:val="18"/>
              </w:rPr>
            </w:pPr>
            <w:r w:rsidRPr="005474D1">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5474D1" w:rsidRDefault="00C3421C" w:rsidP="00E15766">
            <w:pPr>
              <w:widowControl w:val="0"/>
              <w:jc w:val="center"/>
              <w:rPr>
                <w:rFonts w:ascii="GHEA Grapalat" w:hAnsi="GHEA Grapalat"/>
                <w:sz w:val="18"/>
                <w:szCs w:val="18"/>
              </w:rPr>
            </w:pPr>
            <w:r w:rsidRPr="005474D1">
              <w:rPr>
                <w:rFonts w:ascii="GHEA Grapalat" w:hAnsi="GHEA Grapalat"/>
                <w:sz w:val="18"/>
                <w:szCs w:val="18"/>
              </w:rPr>
              <w:t>необязательно</w:t>
            </w:r>
          </w:p>
          <w:p w:rsidR="00C3421C" w:rsidRPr="005474D1" w:rsidRDefault="00C3421C" w:rsidP="00E15766">
            <w:pPr>
              <w:widowControl w:val="0"/>
              <w:jc w:val="center"/>
              <w:rPr>
                <w:rFonts w:ascii="GHEA Grapalat" w:hAnsi="GHEA Grapalat"/>
                <w:sz w:val="18"/>
                <w:szCs w:val="18"/>
              </w:rPr>
            </w:pPr>
            <w:r w:rsidRPr="005474D1">
              <w:rPr>
                <w:rFonts w:ascii="GHEA Grapalat" w:hAnsi="GHEA Grapalat"/>
                <w:sz w:val="18"/>
                <w:szCs w:val="18"/>
              </w:rPr>
              <w:t xml:space="preserve">заполняется при представлении Платежного требования в </w:t>
            </w:r>
            <w:r w:rsidRPr="005474D1">
              <w:rPr>
                <w:rFonts w:ascii="GHEA Grapalat" w:hAnsi="GHEA Grapalat"/>
                <w:sz w:val="18"/>
                <w:szCs w:val="18"/>
              </w:rPr>
              <w:lastRenderedPageBreak/>
              <w:t>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5474D1" w:rsidRDefault="00C3421C" w:rsidP="00E15766">
            <w:pPr>
              <w:widowControl w:val="0"/>
              <w:jc w:val="center"/>
              <w:rPr>
                <w:rFonts w:ascii="GHEA Grapalat" w:hAnsi="GHEA Grapalat"/>
                <w:sz w:val="18"/>
                <w:szCs w:val="18"/>
              </w:rPr>
            </w:pPr>
          </w:p>
        </w:tc>
      </w:tr>
      <w:tr w:rsidR="00B138F3" w:rsidRPr="005474D1"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474D1" w:rsidRDefault="00C3421C" w:rsidP="00E15766">
            <w:pPr>
              <w:widowControl w:val="0"/>
              <w:jc w:val="center"/>
              <w:rPr>
                <w:rFonts w:ascii="GHEA Grapalat" w:hAnsi="GHEA Grapalat"/>
                <w:sz w:val="18"/>
                <w:szCs w:val="18"/>
              </w:rPr>
            </w:pPr>
            <w:r w:rsidRPr="005474D1">
              <w:rPr>
                <w:rFonts w:ascii="GHEA Grapalat" w:hAnsi="GHEA Grapalat"/>
                <w:sz w:val="18"/>
                <w:szCs w:val="18"/>
              </w:rPr>
              <w:lastRenderedPageBreak/>
              <w:t>24.б.</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5474D1" w:rsidRDefault="00C3421C" w:rsidP="00E15766">
            <w:pPr>
              <w:widowControl w:val="0"/>
              <w:jc w:val="center"/>
              <w:rPr>
                <w:rFonts w:ascii="GHEA Grapalat" w:hAnsi="GHEA Grapalat"/>
                <w:sz w:val="18"/>
                <w:szCs w:val="18"/>
              </w:rPr>
            </w:pPr>
            <w:r w:rsidRPr="005474D1">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5474D1" w:rsidRDefault="00C3421C" w:rsidP="00E15766">
            <w:pPr>
              <w:widowControl w:val="0"/>
              <w:jc w:val="center"/>
              <w:rPr>
                <w:rFonts w:ascii="GHEA Grapalat" w:hAnsi="GHEA Grapalat"/>
                <w:sz w:val="18"/>
                <w:szCs w:val="18"/>
              </w:rPr>
            </w:pPr>
            <w:r w:rsidRPr="005474D1">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5474D1" w:rsidRDefault="00C3421C" w:rsidP="00E15766">
            <w:pPr>
              <w:widowControl w:val="0"/>
              <w:jc w:val="center"/>
              <w:rPr>
                <w:rFonts w:ascii="GHEA Grapalat" w:hAnsi="GHEA Grapalat"/>
                <w:sz w:val="18"/>
                <w:szCs w:val="18"/>
              </w:rPr>
            </w:pPr>
            <w:r w:rsidRPr="005474D1">
              <w:rPr>
                <w:rFonts w:ascii="GHEA Grapalat" w:hAnsi="GHEA Grapalat"/>
                <w:sz w:val="18"/>
                <w:szCs w:val="18"/>
              </w:rPr>
              <w:t>необязательно</w:t>
            </w:r>
          </w:p>
          <w:p w:rsidR="00C3421C" w:rsidRPr="005474D1" w:rsidRDefault="00C3421C" w:rsidP="00E15766">
            <w:pPr>
              <w:widowControl w:val="0"/>
              <w:jc w:val="center"/>
              <w:rPr>
                <w:rFonts w:ascii="GHEA Grapalat" w:hAnsi="GHEA Grapalat"/>
                <w:sz w:val="18"/>
                <w:szCs w:val="18"/>
              </w:rPr>
            </w:pPr>
            <w:r w:rsidRPr="005474D1">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5474D1" w:rsidRDefault="00C3421C" w:rsidP="00E15766">
            <w:pPr>
              <w:widowControl w:val="0"/>
              <w:jc w:val="center"/>
              <w:rPr>
                <w:rFonts w:ascii="GHEA Grapalat" w:hAnsi="GHEA Grapalat"/>
                <w:sz w:val="18"/>
                <w:szCs w:val="18"/>
              </w:rPr>
            </w:pPr>
          </w:p>
        </w:tc>
      </w:tr>
      <w:tr w:rsidR="00FF3DE9" w:rsidRPr="005474D1"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474D1" w:rsidRDefault="00C3421C" w:rsidP="00E15766">
            <w:pPr>
              <w:widowControl w:val="0"/>
              <w:jc w:val="center"/>
              <w:rPr>
                <w:rFonts w:ascii="GHEA Grapalat" w:hAnsi="GHEA Grapalat"/>
                <w:sz w:val="18"/>
                <w:szCs w:val="18"/>
              </w:rPr>
            </w:pPr>
            <w:r w:rsidRPr="005474D1">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5474D1" w:rsidRDefault="00C3421C" w:rsidP="00E15766">
            <w:pPr>
              <w:widowControl w:val="0"/>
              <w:jc w:val="center"/>
              <w:rPr>
                <w:rFonts w:ascii="GHEA Grapalat" w:hAnsi="GHEA Grapalat"/>
                <w:sz w:val="18"/>
                <w:szCs w:val="18"/>
              </w:rPr>
            </w:pPr>
            <w:r w:rsidRPr="005474D1">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5474D1" w:rsidRDefault="00C3421C" w:rsidP="00E15766">
            <w:pPr>
              <w:widowControl w:val="0"/>
              <w:jc w:val="center"/>
              <w:rPr>
                <w:rFonts w:ascii="GHEA Grapalat" w:hAnsi="GHEA Grapalat"/>
                <w:sz w:val="18"/>
                <w:szCs w:val="18"/>
              </w:rPr>
            </w:pPr>
            <w:r w:rsidRPr="005474D1">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5474D1" w:rsidRDefault="00C3421C" w:rsidP="00E15766">
            <w:pPr>
              <w:widowControl w:val="0"/>
              <w:jc w:val="center"/>
              <w:rPr>
                <w:rFonts w:ascii="GHEA Grapalat" w:hAnsi="GHEA Grapalat"/>
                <w:sz w:val="18"/>
                <w:szCs w:val="18"/>
              </w:rPr>
            </w:pPr>
            <w:r w:rsidRPr="005474D1">
              <w:rPr>
                <w:rFonts w:ascii="GHEA Grapalat" w:hAnsi="GHEA Grapalat"/>
                <w:sz w:val="18"/>
                <w:szCs w:val="18"/>
              </w:rPr>
              <w:t>необязательно</w:t>
            </w:r>
          </w:p>
          <w:p w:rsidR="00C3421C" w:rsidRPr="005474D1" w:rsidRDefault="00C3421C" w:rsidP="00E15766">
            <w:pPr>
              <w:widowControl w:val="0"/>
              <w:jc w:val="center"/>
              <w:rPr>
                <w:rFonts w:ascii="GHEA Grapalat" w:hAnsi="GHEA Grapalat"/>
                <w:sz w:val="18"/>
                <w:szCs w:val="18"/>
              </w:rPr>
            </w:pPr>
            <w:r w:rsidRPr="005474D1">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5474D1" w:rsidRDefault="00C3421C" w:rsidP="00E15766">
            <w:pPr>
              <w:widowControl w:val="0"/>
              <w:jc w:val="center"/>
              <w:rPr>
                <w:rFonts w:ascii="GHEA Grapalat" w:hAnsi="GHEA Grapalat"/>
                <w:sz w:val="18"/>
                <w:szCs w:val="18"/>
              </w:rPr>
            </w:pPr>
          </w:p>
        </w:tc>
      </w:tr>
    </w:tbl>
    <w:p w:rsidR="001005B0" w:rsidRPr="005474D1" w:rsidRDefault="001005B0" w:rsidP="00B46D58">
      <w:pPr>
        <w:widowControl w:val="0"/>
        <w:spacing w:after="160"/>
        <w:ind w:left="567" w:right="565"/>
        <w:jc w:val="center"/>
        <w:rPr>
          <w:rFonts w:ascii="GHEA Grapalat" w:hAnsi="GHEA Grapalat"/>
          <w:b/>
        </w:rPr>
      </w:pPr>
    </w:p>
    <w:p w:rsidR="001005B0" w:rsidRPr="005474D1" w:rsidRDefault="001005B0" w:rsidP="00B46D58">
      <w:pPr>
        <w:widowControl w:val="0"/>
        <w:spacing w:after="160"/>
        <w:ind w:left="567" w:right="565"/>
        <w:jc w:val="center"/>
        <w:rPr>
          <w:rFonts w:ascii="GHEA Grapalat" w:hAnsi="GHEA Grapalat"/>
          <w:b/>
        </w:rPr>
      </w:pPr>
    </w:p>
    <w:p w:rsidR="001005B0" w:rsidRPr="005474D1" w:rsidRDefault="001005B0" w:rsidP="00B46D58">
      <w:pPr>
        <w:widowControl w:val="0"/>
        <w:spacing w:after="160"/>
        <w:ind w:left="567" w:right="565"/>
        <w:jc w:val="center"/>
        <w:rPr>
          <w:rFonts w:ascii="GHEA Grapalat" w:hAnsi="GHEA Grapalat"/>
          <w:b/>
        </w:rPr>
      </w:pPr>
    </w:p>
    <w:p w:rsidR="001005B0" w:rsidRPr="005474D1" w:rsidRDefault="001005B0" w:rsidP="00CE7392">
      <w:pPr>
        <w:widowControl w:val="0"/>
        <w:spacing w:after="160"/>
        <w:ind w:right="565"/>
        <w:rPr>
          <w:rFonts w:ascii="GHEA Grapalat" w:hAnsi="GHEA Grapalat"/>
          <w:b/>
        </w:rPr>
      </w:pPr>
    </w:p>
    <w:p w:rsidR="001005B0" w:rsidRPr="005474D1" w:rsidRDefault="001005B0" w:rsidP="00B46D58">
      <w:pPr>
        <w:widowControl w:val="0"/>
        <w:spacing w:after="160"/>
        <w:ind w:left="567" w:right="565"/>
        <w:jc w:val="center"/>
        <w:rPr>
          <w:rFonts w:ascii="GHEA Grapalat" w:hAnsi="GHEA Grapalat"/>
          <w:b/>
        </w:rPr>
      </w:pPr>
    </w:p>
    <w:p w:rsidR="001005B0" w:rsidRPr="005474D1" w:rsidRDefault="001005B0" w:rsidP="00B46D58">
      <w:pPr>
        <w:widowControl w:val="0"/>
        <w:spacing w:after="160"/>
        <w:ind w:left="567" w:right="565"/>
        <w:jc w:val="center"/>
        <w:rPr>
          <w:rFonts w:ascii="GHEA Grapalat" w:hAnsi="GHEA Grapalat"/>
          <w:b/>
        </w:rPr>
      </w:pPr>
    </w:p>
    <w:p w:rsidR="00D46A54" w:rsidRPr="005474D1" w:rsidRDefault="00D46A54" w:rsidP="00D46A54">
      <w:pPr>
        <w:widowControl w:val="0"/>
        <w:jc w:val="right"/>
        <w:rPr>
          <w:rFonts w:ascii="GHEA Grapalat" w:hAnsi="GHEA Grapalat"/>
          <w:i/>
          <w:sz w:val="22"/>
          <w:szCs w:val="22"/>
        </w:rPr>
      </w:pPr>
    </w:p>
    <w:p w:rsidR="00565FC8" w:rsidRPr="005474D1" w:rsidRDefault="00565FC8" w:rsidP="00D746CA">
      <w:pPr>
        <w:widowControl w:val="0"/>
        <w:spacing w:after="160"/>
        <w:jc w:val="right"/>
        <w:rPr>
          <w:rFonts w:ascii="GHEA Grapalat" w:hAnsi="GHEA Grapalat"/>
          <w:i/>
          <w:sz w:val="22"/>
          <w:szCs w:val="22"/>
        </w:rPr>
      </w:pPr>
    </w:p>
    <w:p w:rsidR="00565FC8" w:rsidRPr="005474D1" w:rsidRDefault="00565FC8" w:rsidP="00D746CA">
      <w:pPr>
        <w:widowControl w:val="0"/>
        <w:spacing w:after="160"/>
        <w:jc w:val="right"/>
        <w:rPr>
          <w:rFonts w:ascii="GHEA Grapalat" w:hAnsi="GHEA Grapalat"/>
          <w:i/>
          <w:sz w:val="22"/>
          <w:szCs w:val="22"/>
        </w:rPr>
      </w:pPr>
    </w:p>
    <w:p w:rsidR="00565FC8" w:rsidRPr="005474D1" w:rsidRDefault="00565FC8" w:rsidP="00D746CA">
      <w:pPr>
        <w:widowControl w:val="0"/>
        <w:spacing w:after="160"/>
        <w:jc w:val="right"/>
        <w:rPr>
          <w:rFonts w:ascii="GHEA Grapalat" w:hAnsi="GHEA Grapalat"/>
          <w:i/>
          <w:sz w:val="22"/>
          <w:szCs w:val="22"/>
        </w:rPr>
      </w:pPr>
    </w:p>
    <w:p w:rsidR="00565FC8" w:rsidRPr="005474D1" w:rsidRDefault="00565FC8" w:rsidP="00D746CA">
      <w:pPr>
        <w:widowControl w:val="0"/>
        <w:spacing w:after="160"/>
        <w:jc w:val="right"/>
        <w:rPr>
          <w:rFonts w:ascii="GHEA Grapalat" w:hAnsi="GHEA Grapalat"/>
          <w:i/>
          <w:sz w:val="22"/>
          <w:szCs w:val="22"/>
        </w:rPr>
      </w:pPr>
    </w:p>
    <w:p w:rsidR="00565FC8" w:rsidRPr="005474D1" w:rsidRDefault="00565FC8" w:rsidP="00D746CA">
      <w:pPr>
        <w:widowControl w:val="0"/>
        <w:spacing w:after="160"/>
        <w:jc w:val="right"/>
        <w:rPr>
          <w:rFonts w:ascii="GHEA Grapalat" w:hAnsi="GHEA Grapalat"/>
          <w:i/>
          <w:sz w:val="22"/>
          <w:szCs w:val="22"/>
        </w:rPr>
      </w:pPr>
    </w:p>
    <w:p w:rsidR="00565FC8" w:rsidRPr="005474D1" w:rsidRDefault="00565FC8" w:rsidP="00D746CA">
      <w:pPr>
        <w:widowControl w:val="0"/>
        <w:spacing w:after="160"/>
        <w:jc w:val="right"/>
        <w:rPr>
          <w:rFonts w:ascii="GHEA Grapalat" w:hAnsi="GHEA Grapalat"/>
          <w:i/>
          <w:sz w:val="22"/>
          <w:szCs w:val="22"/>
        </w:rPr>
      </w:pPr>
    </w:p>
    <w:p w:rsidR="00CE7392" w:rsidRPr="005474D1" w:rsidRDefault="00CE7392" w:rsidP="00D746CA">
      <w:pPr>
        <w:widowControl w:val="0"/>
        <w:spacing w:after="160"/>
        <w:jc w:val="right"/>
        <w:rPr>
          <w:rFonts w:ascii="GHEA Grapalat" w:hAnsi="GHEA Grapalat"/>
          <w:i/>
          <w:sz w:val="22"/>
          <w:szCs w:val="22"/>
        </w:rPr>
      </w:pPr>
    </w:p>
    <w:p w:rsidR="00CE7392" w:rsidRPr="005474D1" w:rsidRDefault="00CE7392" w:rsidP="00D746CA">
      <w:pPr>
        <w:widowControl w:val="0"/>
        <w:spacing w:after="160"/>
        <w:jc w:val="right"/>
        <w:rPr>
          <w:rFonts w:ascii="GHEA Grapalat" w:hAnsi="GHEA Grapalat"/>
          <w:i/>
          <w:sz w:val="22"/>
          <w:szCs w:val="22"/>
        </w:rPr>
      </w:pPr>
    </w:p>
    <w:p w:rsidR="00CE7392" w:rsidRPr="005474D1" w:rsidRDefault="00CE7392" w:rsidP="00D746CA">
      <w:pPr>
        <w:widowControl w:val="0"/>
        <w:spacing w:after="160"/>
        <w:jc w:val="right"/>
        <w:rPr>
          <w:rFonts w:ascii="GHEA Grapalat" w:hAnsi="GHEA Grapalat"/>
          <w:i/>
          <w:sz w:val="22"/>
          <w:szCs w:val="22"/>
        </w:rPr>
      </w:pPr>
    </w:p>
    <w:p w:rsidR="00697F7B" w:rsidRPr="005474D1" w:rsidRDefault="00697F7B" w:rsidP="008A7430">
      <w:pPr>
        <w:widowControl w:val="0"/>
        <w:jc w:val="right"/>
        <w:rPr>
          <w:rFonts w:ascii="GHEA Grapalat" w:hAnsi="GHEA Grapalat"/>
          <w:i/>
          <w:sz w:val="20"/>
          <w:szCs w:val="20"/>
        </w:rPr>
      </w:pPr>
    </w:p>
    <w:p w:rsidR="00697F7B" w:rsidRPr="005474D1" w:rsidRDefault="00697F7B" w:rsidP="008A7430">
      <w:pPr>
        <w:widowControl w:val="0"/>
        <w:jc w:val="right"/>
        <w:rPr>
          <w:rFonts w:ascii="GHEA Grapalat" w:hAnsi="GHEA Grapalat"/>
          <w:i/>
          <w:sz w:val="20"/>
          <w:szCs w:val="20"/>
        </w:rPr>
      </w:pPr>
    </w:p>
    <w:p w:rsidR="00697F7B" w:rsidRPr="005474D1" w:rsidRDefault="00697F7B" w:rsidP="008A7430">
      <w:pPr>
        <w:widowControl w:val="0"/>
        <w:jc w:val="right"/>
        <w:rPr>
          <w:rFonts w:ascii="GHEA Grapalat" w:hAnsi="GHEA Grapalat"/>
          <w:i/>
          <w:sz w:val="20"/>
          <w:szCs w:val="20"/>
        </w:rPr>
      </w:pPr>
    </w:p>
    <w:p w:rsidR="00D746CA" w:rsidRPr="005474D1" w:rsidRDefault="00D746CA" w:rsidP="008A7430">
      <w:pPr>
        <w:widowControl w:val="0"/>
        <w:jc w:val="right"/>
        <w:rPr>
          <w:rFonts w:ascii="GHEA Grapalat" w:hAnsi="GHEA Grapalat" w:cs="GHEA Grapalat"/>
          <w:i/>
          <w:sz w:val="20"/>
          <w:szCs w:val="20"/>
        </w:rPr>
      </w:pPr>
      <w:r w:rsidRPr="005474D1">
        <w:rPr>
          <w:rFonts w:ascii="GHEA Grapalat" w:hAnsi="GHEA Grapalat"/>
          <w:i/>
          <w:sz w:val="20"/>
          <w:szCs w:val="20"/>
        </w:rPr>
        <w:lastRenderedPageBreak/>
        <w:t>Приложение № 5.1</w:t>
      </w:r>
    </w:p>
    <w:p w:rsidR="00D746CA" w:rsidRPr="005474D1" w:rsidRDefault="00D746CA" w:rsidP="008A7430">
      <w:pPr>
        <w:widowControl w:val="0"/>
        <w:ind w:firstLine="567"/>
        <w:jc w:val="right"/>
        <w:rPr>
          <w:rFonts w:ascii="GHEA Grapalat" w:hAnsi="GHEA Grapalat"/>
          <w:sz w:val="20"/>
          <w:szCs w:val="20"/>
        </w:rPr>
      </w:pPr>
      <w:r w:rsidRPr="005474D1">
        <w:rPr>
          <w:rFonts w:ascii="GHEA Grapalat" w:hAnsi="GHEA Grapalat"/>
          <w:i/>
          <w:sz w:val="20"/>
          <w:szCs w:val="20"/>
        </w:rPr>
        <w:t xml:space="preserve">к Приглашению </w:t>
      </w:r>
      <w:r w:rsidR="00E15766" w:rsidRPr="005474D1">
        <w:rPr>
          <w:rFonts w:ascii="GHEA Grapalat" w:hAnsi="GHEA Grapalat"/>
          <w:i/>
          <w:sz w:val="20"/>
          <w:szCs w:val="20"/>
        </w:rPr>
        <w:t xml:space="preserve"> </w:t>
      </w:r>
      <w:r w:rsidRPr="005474D1">
        <w:rPr>
          <w:rFonts w:ascii="GHEA Grapalat" w:hAnsi="GHEA Grapalat"/>
          <w:i/>
          <w:sz w:val="20"/>
          <w:szCs w:val="20"/>
        </w:rPr>
        <w:t xml:space="preserve">запросе катировок </w:t>
      </w:r>
      <w:r w:rsidRPr="005474D1">
        <w:rPr>
          <w:rFonts w:ascii="GHEA Grapalat" w:hAnsi="GHEA Grapalat" w:cs="GHEA Grapalat"/>
          <w:i/>
          <w:sz w:val="20"/>
          <w:szCs w:val="20"/>
        </w:rPr>
        <w:br/>
      </w:r>
      <w:r w:rsidRPr="005474D1">
        <w:rPr>
          <w:rFonts w:ascii="GHEA Grapalat" w:hAnsi="GHEA Grapalat"/>
          <w:i/>
          <w:sz w:val="20"/>
          <w:szCs w:val="20"/>
        </w:rPr>
        <w:t xml:space="preserve">под кодом </w:t>
      </w:r>
      <w:r w:rsidRPr="005474D1">
        <w:rPr>
          <w:rFonts w:ascii="GHEA Grapalat" w:hAnsi="GHEA Grapalat"/>
          <w:b/>
          <w:sz w:val="20"/>
          <w:szCs w:val="20"/>
          <w:lang w:eastAsia="en-US" w:bidi="ar-SA"/>
        </w:rPr>
        <w:t>А</w:t>
      </w:r>
      <w:r w:rsidRPr="005474D1">
        <w:rPr>
          <w:rFonts w:ascii="GHEA Grapalat" w:hAnsi="GHEA Grapalat"/>
          <w:b/>
          <w:sz w:val="20"/>
          <w:szCs w:val="20"/>
          <w:lang w:val="en-US" w:eastAsia="en-US" w:bidi="ar-SA"/>
        </w:rPr>
        <w:t>M</w:t>
      </w:r>
      <w:r w:rsidR="00424BB0" w:rsidRPr="005474D1">
        <w:rPr>
          <w:rFonts w:ascii="GHEA Grapalat" w:hAnsi="GHEA Grapalat"/>
          <w:b/>
          <w:sz w:val="20"/>
          <w:szCs w:val="20"/>
          <w:lang w:val="en-US" w:eastAsia="en-US" w:bidi="ar-SA"/>
        </w:rPr>
        <w:t>M</w:t>
      </w:r>
      <w:r w:rsidRPr="005474D1">
        <w:rPr>
          <w:rFonts w:ascii="GHEA Grapalat" w:hAnsi="GHEA Grapalat"/>
          <w:b/>
          <w:sz w:val="20"/>
          <w:szCs w:val="20"/>
          <w:lang w:val="en-US" w:eastAsia="en-US" w:bidi="ar-SA"/>
        </w:rPr>
        <w:t>HMD</w:t>
      </w:r>
      <w:r w:rsidRPr="005474D1">
        <w:rPr>
          <w:rFonts w:ascii="GHEA Grapalat" w:hAnsi="GHEA Grapalat"/>
          <w:b/>
          <w:sz w:val="20"/>
          <w:szCs w:val="20"/>
          <w:lang w:eastAsia="en-US" w:bidi="ar-SA"/>
        </w:rPr>
        <w:t>-</w:t>
      </w:r>
      <w:r w:rsidRPr="005474D1">
        <w:rPr>
          <w:rFonts w:ascii="GHEA Grapalat" w:hAnsi="GHEA Grapalat"/>
          <w:b/>
          <w:sz w:val="20"/>
          <w:szCs w:val="20"/>
          <w:lang w:val="en-AU" w:eastAsia="en-US" w:bidi="ar-SA"/>
        </w:rPr>
        <w:t>GHAPDZB</w:t>
      </w:r>
      <w:r w:rsidRPr="005474D1">
        <w:rPr>
          <w:rFonts w:ascii="GHEA Grapalat" w:hAnsi="GHEA Grapalat"/>
          <w:b/>
          <w:sz w:val="20"/>
          <w:szCs w:val="20"/>
          <w:lang w:eastAsia="en-US" w:bidi="ar-SA"/>
        </w:rPr>
        <w:t>-19/02</w:t>
      </w:r>
    </w:p>
    <w:p w:rsidR="00AF4211" w:rsidRPr="005474D1" w:rsidRDefault="00AF4211" w:rsidP="00D46A54">
      <w:pPr>
        <w:widowControl w:val="0"/>
        <w:jc w:val="center"/>
        <w:rPr>
          <w:rFonts w:ascii="GHEA Grapalat" w:hAnsi="GHEA Grapalat"/>
          <w:b/>
          <w:sz w:val="22"/>
          <w:szCs w:val="22"/>
        </w:rPr>
      </w:pPr>
    </w:p>
    <w:p w:rsidR="000A214C" w:rsidRPr="005474D1" w:rsidRDefault="000A214C" w:rsidP="008A7430">
      <w:pPr>
        <w:widowControl w:val="0"/>
        <w:jc w:val="center"/>
        <w:rPr>
          <w:rFonts w:ascii="GHEA Grapalat" w:hAnsi="GHEA Grapalat" w:cs="GHEA Grapalat"/>
          <w:b/>
          <w:sz w:val="20"/>
          <w:szCs w:val="20"/>
        </w:rPr>
      </w:pPr>
      <w:r w:rsidRPr="005474D1">
        <w:rPr>
          <w:rFonts w:ascii="GHEA Grapalat" w:hAnsi="GHEA Grapalat"/>
          <w:b/>
          <w:sz w:val="20"/>
          <w:szCs w:val="20"/>
        </w:rPr>
        <w:t xml:space="preserve">СОГЛАШЕНИЕ О НЕУСТОЙКЕ </w:t>
      </w:r>
    </w:p>
    <w:p w:rsidR="000A214C" w:rsidRPr="005474D1" w:rsidRDefault="000A214C" w:rsidP="008A7430">
      <w:pPr>
        <w:widowControl w:val="0"/>
        <w:jc w:val="center"/>
        <w:rPr>
          <w:rFonts w:ascii="GHEA Grapalat" w:hAnsi="GHEA Grapalat" w:cs="GHEA Grapalat"/>
          <w:b/>
          <w:sz w:val="20"/>
          <w:szCs w:val="20"/>
        </w:rPr>
      </w:pPr>
      <w:r w:rsidRPr="005474D1">
        <w:rPr>
          <w:rFonts w:ascii="GHEA Grapalat" w:hAnsi="GHEA Grapalat"/>
          <w:b/>
          <w:sz w:val="20"/>
          <w:szCs w:val="20"/>
        </w:rPr>
        <w:t>(обеспечение договора)</w:t>
      </w:r>
    </w:p>
    <w:tbl>
      <w:tblPr>
        <w:tblStyle w:val="TableGrid"/>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00"/>
      </w:tblGrid>
      <w:tr w:rsidR="00D746CA" w:rsidRPr="005474D1" w:rsidTr="00D746CA">
        <w:trPr>
          <w:jc w:val="right"/>
        </w:trPr>
        <w:tc>
          <w:tcPr>
            <w:tcW w:w="4500" w:type="dxa"/>
          </w:tcPr>
          <w:p w:rsidR="00D746CA" w:rsidRPr="005474D1" w:rsidRDefault="00D746CA" w:rsidP="00683C7F">
            <w:pPr>
              <w:widowControl w:val="0"/>
              <w:spacing w:after="160"/>
              <w:jc w:val="right"/>
              <w:rPr>
                <w:rFonts w:ascii="GHEA Grapalat" w:hAnsi="GHEA Grapalat" w:cs="GHEA Grapalat"/>
                <w:b/>
              </w:rPr>
            </w:pPr>
            <w:r w:rsidRPr="005474D1">
              <w:rPr>
                <w:rFonts w:ascii="GHEA Grapalat" w:hAnsi="GHEA Grapalat"/>
              </w:rPr>
              <w:t>"</w:t>
            </w:r>
            <w:r w:rsidRPr="005474D1">
              <w:rPr>
                <w:rFonts w:ascii="GHEA Grapalat" w:hAnsi="GHEA Grapalat"/>
                <w:lang w:val="en-US"/>
              </w:rPr>
              <w:tab/>
            </w:r>
            <w:r w:rsidRPr="005474D1">
              <w:rPr>
                <w:rFonts w:ascii="GHEA Grapalat" w:hAnsi="GHEA Grapalat"/>
              </w:rPr>
              <w:t xml:space="preserve">" </w:t>
            </w:r>
            <w:r w:rsidRPr="005474D1">
              <w:rPr>
                <w:rFonts w:ascii="GHEA Grapalat" w:hAnsi="GHEA Grapalat"/>
                <w:lang w:val="en-US"/>
              </w:rPr>
              <w:tab/>
            </w:r>
            <w:r w:rsidRPr="005474D1">
              <w:rPr>
                <w:rFonts w:ascii="GHEA Grapalat" w:hAnsi="GHEA Grapalat"/>
              </w:rPr>
              <w:t>20</w:t>
            </w:r>
            <w:r w:rsidRPr="005474D1">
              <w:rPr>
                <w:rFonts w:ascii="GHEA Grapalat" w:hAnsi="GHEA Grapalat"/>
                <w:lang w:val="en-US"/>
              </w:rPr>
              <w:tab/>
            </w:r>
            <w:r w:rsidRPr="005474D1">
              <w:rPr>
                <w:rFonts w:ascii="GHEA Grapalat" w:hAnsi="GHEA Grapalat"/>
              </w:rPr>
              <w:t>г.</w:t>
            </w:r>
            <w:r w:rsidRPr="005474D1">
              <w:rPr>
                <w:rStyle w:val="FootnoteReference"/>
                <w:rFonts w:ascii="GHEA Grapalat" w:hAnsi="GHEA Grapalat"/>
              </w:rPr>
              <w:footnoteReference w:customMarkFollows="1" w:id="11"/>
              <w:t>**</w:t>
            </w:r>
          </w:p>
        </w:tc>
      </w:tr>
    </w:tbl>
    <w:p w:rsidR="000A214C" w:rsidRPr="005474D1" w:rsidRDefault="000A214C" w:rsidP="00D746CA">
      <w:pPr>
        <w:widowControl w:val="0"/>
        <w:rPr>
          <w:rFonts w:ascii="GHEA Grapalat" w:hAnsi="GHEA Grapalat" w:cs="GHEA Grapalat"/>
          <w:b/>
        </w:rPr>
      </w:pPr>
    </w:p>
    <w:p w:rsidR="000A214C" w:rsidRPr="005474D1" w:rsidRDefault="000A214C" w:rsidP="00D746CA">
      <w:pPr>
        <w:widowControl w:val="0"/>
        <w:jc w:val="both"/>
        <w:rPr>
          <w:rFonts w:ascii="GHEA Grapalat" w:hAnsi="GHEA Grapalat" w:cs="GHEA Grapalat"/>
          <w:sz w:val="20"/>
          <w:szCs w:val="20"/>
          <w:u w:val="single"/>
          <w:vertAlign w:val="subscript"/>
        </w:rPr>
      </w:pPr>
      <w:r w:rsidRPr="005474D1">
        <w:rPr>
          <w:rFonts w:ascii="GHEA Grapalat" w:hAnsi="GHEA Grapalat"/>
          <w:sz w:val="20"/>
          <w:szCs w:val="20"/>
        </w:rPr>
        <w:t>_______________________________________________, в лице директора Компании,</w:t>
      </w:r>
    </w:p>
    <w:p w:rsidR="000A214C" w:rsidRPr="005474D1" w:rsidRDefault="000A214C" w:rsidP="00D746CA">
      <w:pPr>
        <w:widowControl w:val="0"/>
        <w:ind w:left="1843"/>
        <w:jc w:val="both"/>
        <w:rPr>
          <w:rFonts w:ascii="GHEA Grapalat" w:hAnsi="GHEA Grapalat"/>
          <w:sz w:val="20"/>
          <w:szCs w:val="20"/>
          <w:vertAlign w:val="superscript"/>
        </w:rPr>
      </w:pPr>
      <w:r w:rsidRPr="005474D1">
        <w:rPr>
          <w:rFonts w:ascii="GHEA Grapalat" w:hAnsi="GHEA Grapalat"/>
          <w:sz w:val="20"/>
          <w:szCs w:val="20"/>
          <w:vertAlign w:val="superscript"/>
        </w:rPr>
        <w:t>наименование Компании</w:t>
      </w:r>
    </w:p>
    <w:p w:rsidR="00CE7392" w:rsidRPr="005474D1" w:rsidRDefault="00CE7392" w:rsidP="00D746CA">
      <w:pPr>
        <w:widowControl w:val="0"/>
        <w:ind w:left="1843"/>
        <w:jc w:val="both"/>
        <w:rPr>
          <w:rFonts w:ascii="GHEA Grapalat" w:hAnsi="GHEA Grapalat"/>
          <w:sz w:val="20"/>
          <w:szCs w:val="20"/>
          <w:vertAlign w:val="superscript"/>
          <w:lang w:val="en-US"/>
        </w:rPr>
      </w:pPr>
    </w:p>
    <w:p w:rsidR="000A214C" w:rsidRPr="005474D1" w:rsidRDefault="000A214C" w:rsidP="00D746CA">
      <w:pPr>
        <w:widowControl w:val="0"/>
        <w:jc w:val="both"/>
        <w:rPr>
          <w:rFonts w:ascii="GHEA Grapalat" w:hAnsi="GHEA Grapalat"/>
          <w:sz w:val="20"/>
          <w:szCs w:val="20"/>
          <w:lang w:val="en-US"/>
        </w:rPr>
      </w:pPr>
      <w:r w:rsidRPr="005474D1">
        <w:rPr>
          <w:rFonts w:ascii="GHEA Grapalat" w:hAnsi="GHEA Grapalat"/>
          <w:sz w:val="20"/>
          <w:szCs w:val="20"/>
          <w:lang w:val="en-US"/>
        </w:rPr>
        <w:t>_________________________________________________________________________</w:t>
      </w:r>
    </w:p>
    <w:p w:rsidR="000A214C" w:rsidRPr="005474D1" w:rsidRDefault="000A214C" w:rsidP="00D746CA">
      <w:pPr>
        <w:widowControl w:val="0"/>
        <w:jc w:val="center"/>
        <w:rPr>
          <w:rFonts w:ascii="GHEA Grapalat" w:hAnsi="GHEA Grapalat"/>
          <w:sz w:val="20"/>
          <w:szCs w:val="20"/>
          <w:vertAlign w:val="superscript"/>
        </w:rPr>
      </w:pPr>
      <w:r w:rsidRPr="005474D1">
        <w:rPr>
          <w:rFonts w:ascii="GHEA Grapalat" w:hAnsi="GHEA Grapalat"/>
          <w:sz w:val="20"/>
          <w:szCs w:val="20"/>
          <w:vertAlign w:val="superscript"/>
        </w:rPr>
        <w:t>имя, фамилия, паспортные данные директора компании</w:t>
      </w:r>
    </w:p>
    <w:p w:rsidR="000A214C" w:rsidRPr="005474D1" w:rsidRDefault="000A214C" w:rsidP="00D746CA">
      <w:pPr>
        <w:widowControl w:val="0"/>
        <w:jc w:val="both"/>
        <w:rPr>
          <w:rFonts w:ascii="GHEA Grapalat" w:hAnsi="GHEA Grapalat" w:cs="GHEA Grapalat"/>
          <w:sz w:val="20"/>
          <w:szCs w:val="20"/>
        </w:rPr>
      </w:pPr>
      <w:r w:rsidRPr="005474D1">
        <w:rPr>
          <w:rFonts w:ascii="GHEA Grapalat" w:hAnsi="GHEA Grapalat"/>
          <w:sz w:val="20"/>
          <w:szCs w:val="20"/>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565FC8" w:rsidRPr="005474D1" w:rsidRDefault="00565FC8" w:rsidP="00D746CA">
      <w:pPr>
        <w:widowControl w:val="0"/>
        <w:jc w:val="center"/>
        <w:rPr>
          <w:rFonts w:ascii="GHEA Grapalat" w:hAnsi="GHEA Grapalat"/>
          <w:b/>
          <w:sz w:val="20"/>
          <w:szCs w:val="20"/>
        </w:rPr>
      </w:pPr>
    </w:p>
    <w:p w:rsidR="000A214C" w:rsidRPr="005474D1" w:rsidRDefault="000A214C" w:rsidP="00D746CA">
      <w:pPr>
        <w:widowControl w:val="0"/>
        <w:jc w:val="center"/>
        <w:rPr>
          <w:rFonts w:ascii="GHEA Grapalat" w:hAnsi="GHEA Grapalat" w:cs="GHEA Grapalat"/>
          <w:b/>
          <w:bCs/>
          <w:sz w:val="20"/>
          <w:szCs w:val="20"/>
        </w:rPr>
      </w:pPr>
      <w:r w:rsidRPr="005474D1">
        <w:rPr>
          <w:rFonts w:ascii="GHEA Grapalat" w:hAnsi="GHEA Grapalat"/>
          <w:b/>
          <w:sz w:val="20"/>
          <w:szCs w:val="20"/>
        </w:rPr>
        <w:t>1. Предмет соглашения</w:t>
      </w:r>
    </w:p>
    <w:p w:rsidR="00565FC8" w:rsidRPr="005474D1" w:rsidRDefault="00565FC8" w:rsidP="00D746CA">
      <w:pPr>
        <w:widowControl w:val="0"/>
        <w:tabs>
          <w:tab w:val="left" w:pos="567"/>
        </w:tabs>
        <w:jc w:val="both"/>
        <w:rPr>
          <w:rFonts w:ascii="GHEA Grapalat" w:hAnsi="GHEA Grapalat"/>
          <w:sz w:val="20"/>
          <w:szCs w:val="20"/>
          <w:lang w:val="en-US"/>
        </w:rPr>
      </w:pPr>
    </w:p>
    <w:p w:rsidR="000A214C" w:rsidRPr="005474D1" w:rsidRDefault="000A214C" w:rsidP="00D746CA">
      <w:pPr>
        <w:widowControl w:val="0"/>
        <w:tabs>
          <w:tab w:val="left" w:pos="567"/>
        </w:tabs>
        <w:jc w:val="both"/>
        <w:rPr>
          <w:rFonts w:ascii="GHEA Grapalat" w:hAnsi="GHEA Grapalat" w:cs="GHEA Grapalat"/>
          <w:spacing w:val="-6"/>
          <w:sz w:val="20"/>
          <w:szCs w:val="20"/>
        </w:rPr>
      </w:pPr>
      <w:r w:rsidRPr="005474D1">
        <w:rPr>
          <w:rFonts w:ascii="GHEA Grapalat" w:hAnsi="GHEA Grapalat"/>
          <w:sz w:val="20"/>
          <w:szCs w:val="20"/>
        </w:rPr>
        <w:t>1</w:t>
      </w:r>
      <w:r w:rsidRPr="005474D1">
        <w:rPr>
          <w:rFonts w:ascii="GHEA Grapalat" w:hAnsi="GHEA Grapalat"/>
          <w:spacing w:val="-6"/>
          <w:sz w:val="20"/>
          <w:szCs w:val="20"/>
        </w:rPr>
        <w:t>.1.</w:t>
      </w:r>
      <w:r w:rsidRPr="005474D1">
        <w:rPr>
          <w:rFonts w:ascii="GHEA Grapalat" w:hAnsi="GHEA Grapalat"/>
          <w:spacing w:val="-6"/>
          <w:sz w:val="20"/>
          <w:szCs w:val="20"/>
        </w:rPr>
        <w:tab/>
        <w:t xml:space="preserve">Компания участвует в организованной ___________________ *(далее — Заказчик) </w:t>
      </w:r>
    </w:p>
    <w:p w:rsidR="000A214C" w:rsidRPr="005474D1" w:rsidRDefault="000A214C" w:rsidP="00D746CA">
      <w:pPr>
        <w:widowControl w:val="0"/>
        <w:tabs>
          <w:tab w:val="left" w:pos="284"/>
        </w:tabs>
        <w:ind w:left="5245"/>
        <w:jc w:val="both"/>
        <w:rPr>
          <w:rFonts w:ascii="GHEA Grapalat" w:hAnsi="GHEA Grapalat" w:cs="GHEA Grapalat"/>
          <w:sz w:val="20"/>
          <w:szCs w:val="20"/>
        </w:rPr>
      </w:pPr>
      <w:r w:rsidRPr="005474D1">
        <w:rPr>
          <w:rFonts w:ascii="GHEA Grapalat" w:hAnsi="GHEA Grapalat"/>
          <w:sz w:val="20"/>
          <w:szCs w:val="20"/>
          <w:vertAlign w:val="superscript"/>
        </w:rPr>
        <w:t>наименование заказчика</w:t>
      </w:r>
    </w:p>
    <w:p w:rsidR="000A214C" w:rsidRPr="005474D1" w:rsidRDefault="000A214C" w:rsidP="00D746CA">
      <w:pPr>
        <w:widowControl w:val="0"/>
        <w:jc w:val="both"/>
        <w:rPr>
          <w:rFonts w:ascii="GHEA Grapalat" w:hAnsi="GHEA Grapalat" w:cs="GHEA Grapalat"/>
          <w:sz w:val="20"/>
          <w:szCs w:val="20"/>
        </w:rPr>
      </w:pPr>
      <w:r w:rsidRPr="005474D1">
        <w:rPr>
          <w:rFonts w:ascii="GHEA Grapalat" w:hAnsi="GHEA Grapalat"/>
          <w:sz w:val="20"/>
          <w:szCs w:val="20"/>
        </w:rPr>
        <w:t>процедуре закупок под кодом ____________________________________________ *.</w:t>
      </w:r>
    </w:p>
    <w:p w:rsidR="000A214C" w:rsidRPr="005474D1" w:rsidRDefault="000A214C" w:rsidP="00D746CA">
      <w:pPr>
        <w:widowControl w:val="0"/>
        <w:ind w:left="5245"/>
        <w:jc w:val="both"/>
        <w:rPr>
          <w:rFonts w:ascii="GHEA Grapalat" w:hAnsi="GHEA Grapalat" w:cs="GHEA Grapalat"/>
          <w:sz w:val="20"/>
          <w:szCs w:val="20"/>
        </w:rPr>
      </w:pPr>
      <w:r w:rsidRPr="005474D1">
        <w:rPr>
          <w:rFonts w:ascii="GHEA Grapalat" w:hAnsi="GHEA Grapalat"/>
          <w:sz w:val="20"/>
          <w:szCs w:val="20"/>
          <w:vertAlign w:val="superscript"/>
        </w:rPr>
        <w:t>код процедуры</w:t>
      </w:r>
    </w:p>
    <w:p w:rsidR="000A214C" w:rsidRPr="005474D1" w:rsidRDefault="000A214C" w:rsidP="00565FC8">
      <w:pPr>
        <w:rPr>
          <w:rFonts w:ascii="GHEA Grapalat" w:hAnsi="GHEA Grapalat"/>
          <w:sz w:val="20"/>
          <w:szCs w:val="20"/>
        </w:rPr>
      </w:pPr>
      <w:r w:rsidRPr="005474D1">
        <w:rPr>
          <w:rFonts w:ascii="GHEA Grapalat" w:hAnsi="GHEA Grapalat"/>
          <w:sz w:val="20"/>
          <w:szCs w:val="20"/>
        </w:rPr>
        <w:t>1.2.</w:t>
      </w:r>
      <w:r w:rsidRPr="005474D1">
        <w:rPr>
          <w:rFonts w:ascii="GHEA Grapalat" w:hAnsi="GHEA Grapalat"/>
          <w:sz w:val="20"/>
          <w:szCs w:val="20"/>
        </w:rPr>
        <w:tab/>
        <w:t>В качестве обеспечения исполнения договора, заключаемого в</w:t>
      </w:r>
      <w:r w:rsidRPr="005474D1">
        <w:rPr>
          <w:rFonts w:ascii="Courier New" w:hAnsi="Courier New" w:cs="Courier New"/>
          <w:sz w:val="20"/>
          <w:szCs w:val="20"/>
          <w:lang w:val="en-US"/>
        </w:rPr>
        <w:t> </w:t>
      </w:r>
      <w:r w:rsidRPr="005474D1">
        <w:rPr>
          <w:rFonts w:ascii="GHEA Grapalat" w:hAnsi="GHEA Grapalat"/>
          <w:sz w:val="20"/>
          <w:szCs w:val="20"/>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0A214C" w:rsidRPr="005474D1" w:rsidRDefault="000A214C" w:rsidP="00D746CA">
      <w:pPr>
        <w:widowControl w:val="0"/>
        <w:tabs>
          <w:tab w:val="left" w:pos="1134"/>
        </w:tabs>
        <w:ind w:firstLine="567"/>
        <w:jc w:val="both"/>
        <w:rPr>
          <w:rFonts w:ascii="GHEA Grapalat" w:hAnsi="GHEA Grapalat" w:cs="GHEA Grapalat"/>
          <w:sz w:val="20"/>
          <w:szCs w:val="20"/>
        </w:rPr>
      </w:pPr>
      <w:r w:rsidRPr="005474D1">
        <w:rPr>
          <w:rFonts w:ascii="GHEA Grapalat" w:hAnsi="GHEA Grapalat"/>
          <w:sz w:val="20"/>
          <w:szCs w:val="20"/>
        </w:rPr>
        <w:t>1.3.</w:t>
      </w:r>
      <w:r w:rsidRPr="005474D1">
        <w:rPr>
          <w:rFonts w:ascii="GHEA Grapalat" w:hAnsi="GHEA Grapalat"/>
          <w:sz w:val="20"/>
          <w:szCs w:val="20"/>
        </w:rPr>
        <w:tab/>
        <w:t>Подписав платежное требование (далее — Требование), прилагаемое к</w:t>
      </w:r>
      <w:r w:rsidRPr="005474D1">
        <w:rPr>
          <w:rFonts w:ascii="Courier New" w:hAnsi="Courier New" w:cs="Courier New"/>
          <w:sz w:val="20"/>
          <w:szCs w:val="20"/>
          <w:lang w:val="en-US"/>
        </w:rPr>
        <w:t> </w:t>
      </w:r>
      <w:r w:rsidRPr="005474D1">
        <w:rPr>
          <w:rFonts w:ascii="GHEA Grapalat" w:hAnsi="GHEA Grapalat"/>
          <w:sz w:val="20"/>
          <w:szCs w:val="20"/>
        </w:rPr>
        <w:t xml:space="preserve">настоящему Соглашению о неустойке, Компания безотзывно соглашается, что: </w:t>
      </w:r>
    </w:p>
    <w:p w:rsidR="000A214C" w:rsidRPr="005474D1" w:rsidRDefault="000A214C" w:rsidP="00D746CA">
      <w:pPr>
        <w:widowControl w:val="0"/>
        <w:tabs>
          <w:tab w:val="left" w:pos="1134"/>
        </w:tabs>
        <w:ind w:firstLine="567"/>
        <w:jc w:val="both"/>
        <w:rPr>
          <w:rFonts w:ascii="GHEA Grapalat" w:hAnsi="GHEA Grapalat" w:cs="GHEA Grapalat"/>
          <w:sz w:val="20"/>
          <w:szCs w:val="20"/>
        </w:rPr>
      </w:pPr>
      <w:r w:rsidRPr="005474D1">
        <w:rPr>
          <w:rFonts w:ascii="GHEA Grapalat" w:hAnsi="GHEA Grapalat"/>
          <w:sz w:val="20"/>
          <w:szCs w:val="20"/>
        </w:rPr>
        <w:t>а)</w:t>
      </w:r>
      <w:r w:rsidRPr="005474D1">
        <w:rPr>
          <w:rFonts w:ascii="GHEA Grapalat" w:hAnsi="GHEA Grapalat"/>
          <w:sz w:val="20"/>
          <w:szCs w:val="20"/>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0A214C" w:rsidRPr="005474D1" w:rsidRDefault="000A214C" w:rsidP="00D746CA">
      <w:pPr>
        <w:widowControl w:val="0"/>
        <w:tabs>
          <w:tab w:val="left" w:pos="1134"/>
        </w:tabs>
        <w:ind w:firstLine="567"/>
        <w:jc w:val="both"/>
        <w:rPr>
          <w:rFonts w:ascii="GHEA Grapalat" w:hAnsi="GHEA Grapalat" w:cs="GHEA Grapalat"/>
          <w:sz w:val="20"/>
          <w:szCs w:val="20"/>
        </w:rPr>
      </w:pPr>
      <w:r w:rsidRPr="005474D1">
        <w:rPr>
          <w:rFonts w:ascii="GHEA Grapalat" w:hAnsi="GHEA Grapalat"/>
          <w:sz w:val="20"/>
          <w:szCs w:val="20"/>
        </w:rPr>
        <w:t>б)</w:t>
      </w:r>
      <w:r w:rsidRPr="005474D1">
        <w:rPr>
          <w:rFonts w:ascii="GHEA Grapalat" w:hAnsi="GHEA Grapalat"/>
          <w:sz w:val="20"/>
          <w:szCs w:val="20"/>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0A214C" w:rsidRPr="005474D1" w:rsidRDefault="000A214C" w:rsidP="00D746CA">
      <w:pPr>
        <w:widowControl w:val="0"/>
        <w:tabs>
          <w:tab w:val="left" w:pos="1134"/>
        </w:tabs>
        <w:ind w:firstLine="567"/>
        <w:jc w:val="both"/>
        <w:rPr>
          <w:rFonts w:ascii="GHEA Grapalat" w:hAnsi="GHEA Grapalat" w:cs="GHEA Grapalat"/>
          <w:sz w:val="20"/>
          <w:szCs w:val="20"/>
        </w:rPr>
      </w:pPr>
      <w:r w:rsidRPr="005474D1">
        <w:rPr>
          <w:rFonts w:ascii="GHEA Grapalat" w:hAnsi="GHEA Grapalat"/>
          <w:sz w:val="20"/>
          <w:szCs w:val="20"/>
        </w:rPr>
        <w:t>в)</w:t>
      </w:r>
      <w:r w:rsidRPr="005474D1">
        <w:rPr>
          <w:rFonts w:ascii="GHEA Grapalat" w:hAnsi="GHEA Grapalat"/>
          <w:sz w:val="20"/>
          <w:szCs w:val="20"/>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0A214C" w:rsidRPr="005474D1" w:rsidRDefault="000A214C" w:rsidP="00D746CA">
      <w:pPr>
        <w:widowControl w:val="0"/>
        <w:tabs>
          <w:tab w:val="left" w:pos="1134"/>
        </w:tabs>
        <w:ind w:firstLine="567"/>
        <w:jc w:val="both"/>
        <w:rPr>
          <w:rFonts w:ascii="GHEA Grapalat" w:hAnsi="GHEA Grapalat" w:cs="GHEA Grapalat"/>
          <w:sz w:val="20"/>
          <w:szCs w:val="20"/>
        </w:rPr>
      </w:pPr>
      <w:r w:rsidRPr="005474D1">
        <w:rPr>
          <w:rFonts w:ascii="GHEA Grapalat" w:hAnsi="GHEA Grapalat"/>
          <w:sz w:val="20"/>
          <w:szCs w:val="20"/>
        </w:rPr>
        <w:t>г)</w:t>
      </w:r>
      <w:r w:rsidRPr="005474D1">
        <w:rPr>
          <w:rFonts w:ascii="GHEA Grapalat" w:hAnsi="GHEA Grapalat"/>
          <w:sz w:val="20"/>
          <w:szCs w:val="20"/>
        </w:rPr>
        <w:tab/>
        <w:t>Компания подтверждает, что акцептовала Требование в полном размере суммы неустойки.</w:t>
      </w:r>
    </w:p>
    <w:p w:rsidR="000A214C" w:rsidRPr="005474D1" w:rsidRDefault="000A214C" w:rsidP="00D746CA">
      <w:pPr>
        <w:widowControl w:val="0"/>
        <w:tabs>
          <w:tab w:val="left" w:pos="1134"/>
        </w:tabs>
        <w:ind w:firstLine="567"/>
        <w:jc w:val="both"/>
        <w:rPr>
          <w:rFonts w:ascii="GHEA Grapalat" w:hAnsi="GHEA Grapalat" w:cs="GHEA Grapalat"/>
          <w:sz w:val="20"/>
          <w:szCs w:val="20"/>
        </w:rPr>
      </w:pPr>
      <w:r w:rsidRPr="005474D1">
        <w:rPr>
          <w:rFonts w:ascii="GHEA Grapalat" w:hAnsi="GHEA Grapalat"/>
          <w:sz w:val="20"/>
          <w:szCs w:val="20"/>
        </w:rPr>
        <w:t>д)</w:t>
      </w:r>
      <w:r w:rsidRPr="005474D1">
        <w:rPr>
          <w:rFonts w:ascii="GHEA Grapalat" w:hAnsi="GHEA Grapalat"/>
          <w:sz w:val="20"/>
          <w:szCs w:val="20"/>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0A214C" w:rsidRPr="005474D1" w:rsidRDefault="000A214C" w:rsidP="00D746CA">
      <w:pPr>
        <w:widowControl w:val="0"/>
        <w:tabs>
          <w:tab w:val="left" w:pos="1134"/>
        </w:tabs>
        <w:ind w:firstLine="567"/>
        <w:jc w:val="both"/>
        <w:rPr>
          <w:rFonts w:ascii="GHEA Grapalat" w:hAnsi="GHEA Grapalat" w:cs="GHEA Grapalat"/>
          <w:sz w:val="20"/>
          <w:szCs w:val="20"/>
        </w:rPr>
      </w:pPr>
      <w:r w:rsidRPr="005474D1">
        <w:rPr>
          <w:rFonts w:ascii="GHEA Grapalat" w:hAnsi="GHEA Grapalat"/>
          <w:sz w:val="20"/>
          <w:szCs w:val="20"/>
        </w:rPr>
        <w:t>1.5.</w:t>
      </w:r>
      <w:r w:rsidRPr="005474D1">
        <w:rPr>
          <w:rFonts w:ascii="GHEA Grapalat" w:hAnsi="GHEA Grapalat"/>
          <w:sz w:val="20"/>
          <w:szCs w:val="20"/>
        </w:rPr>
        <w:tab/>
        <w:t>В случае неисполнения или ненадлежащего исполнения Компанией заключенного в результате процедуры закупок договора, Заказчик представляет в</w:t>
      </w:r>
      <w:r w:rsidRPr="005474D1">
        <w:rPr>
          <w:rFonts w:ascii="Courier New" w:hAnsi="Courier New" w:cs="Courier New"/>
          <w:sz w:val="20"/>
          <w:szCs w:val="20"/>
          <w:lang w:val="en-US"/>
        </w:rPr>
        <w:t> </w:t>
      </w:r>
      <w:r w:rsidRPr="005474D1">
        <w:rPr>
          <w:rFonts w:ascii="GHEA Grapalat" w:hAnsi="GHEA Grapalat"/>
          <w:sz w:val="20"/>
          <w:szCs w:val="20"/>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0A214C" w:rsidRPr="005474D1" w:rsidRDefault="000A214C" w:rsidP="00D746CA">
      <w:pPr>
        <w:widowControl w:val="0"/>
        <w:tabs>
          <w:tab w:val="left" w:pos="1134"/>
        </w:tabs>
        <w:ind w:firstLine="567"/>
        <w:jc w:val="both"/>
        <w:rPr>
          <w:rFonts w:ascii="GHEA Grapalat" w:hAnsi="GHEA Grapalat" w:cs="GHEA Grapalat"/>
          <w:sz w:val="20"/>
          <w:szCs w:val="20"/>
        </w:rPr>
      </w:pPr>
      <w:r w:rsidRPr="005474D1">
        <w:rPr>
          <w:rFonts w:ascii="GHEA Grapalat" w:hAnsi="GHEA Grapalat"/>
          <w:sz w:val="20"/>
          <w:szCs w:val="20"/>
        </w:rPr>
        <w:t>1.6.</w:t>
      </w:r>
      <w:r w:rsidRPr="005474D1">
        <w:rPr>
          <w:rFonts w:ascii="GHEA Grapalat" w:hAnsi="GHEA Grapalat"/>
          <w:sz w:val="20"/>
          <w:szCs w:val="20"/>
        </w:rPr>
        <w:tab/>
        <w:t>Заказчик может представить в Банк-плательщик иные дополнительные документы.</w:t>
      </w:r>
    </w:p>
    <w:p w:rsidR="000A214C" w:rsidRPr="005474D1" w:rsidRDefault="000A214C" w:rsidP="00565FC8">
      <w:pPr>
        <w:widowControl w:val="0"/>
        <w:tabs>
          <w:tab w:val="left" w:pos="1134"/>
        </w:tabs>
        <w:ind w:firstLine="567"/>
        <w:jc w:val="both"/>
        <w:rPr>
          <w:rFonts w:ascii="GHEA Grapalat" w:hAnsi="GHEA Grapalat"/>
          <w:sz w:val="20"/>
          <w:szCs w:val="20"/>
        </w:rPr>
      </w:pPr>
      <w:r w:rsidRPr="005474D1">
        <w:rPr>
          <w:rFonts w:ascii="GHEA Grapalat" w:hAnsi="GHEA Grapalat"/>
          <w:sz w:val="20"/>
          <w:szCs w:val="20"/>
        </w:rPr>
        <w:t>1.7. Банк не несет какой-либо ответственности за риски (понесенные</w:t>
      </w:r>
      <w:r w:rsidRPr="005474D1">
        <w:rPr>
          <w:rFonts w:ascii="Courier New" w:hAnsi="Courier New" w:cs="Courier New"/>
          <w:sz w:val="20"/>
          <w:szCs w:val="20"/>
          <w:lang w:val="en-US"/>
        </w:rPr>
        <w:t> </w:t>
      </w:r>
      <w:r w:rsidRPr="005474D1">
        <w:rPr>
          <w:rFonts w:ascii="GHEA Grapalat" w:hAnsi="GHEA Grapalat"/>
          <w:sz w:val="20"/>
          <w:szCs w:val="20"/>
        </w:rPr>
        <w:t>Компанией убытки) и негативные последствия, возникшие для Компании в результате уп</w:t>
      </w:r>
      <w:r w:rsidR="00565FC8" w:rsidRPr="005474D1">
        <w:rPr>
          <w:rFonts w:ascii="GHEA Grapalat" w:hAnsi="GHEA Grapalat"/>
          <w:sz w:val="20"/>
          <w:szCs w:val="20"/>
        </w:rPr>
        <w:t>латы Банком-плательщиком суммы</w:t>
      </w:r>
      <w:r w:rsidRPr="005474D1">
        <w:rPr>
          <w:rFonts w:ascii="GHEA Grapalat" w:hAnsi="GHEA Grapalat"/>
          <w:sz w:val="20"/>
          <w:szCs w:val="20"/>
        </w:rPr>
        <w:t>указанной в</w:t>
      </w:r>
      <w:r w:rsidRPr="005474D1">
        <w:rPr>
          <w:rFonts w:ascii="Courier New" w:hAnsi="Courier New" w:cs="Courier New"/>
          <w:sz w:val="20"/>
          <w:szCs w:val="20"/>
          <w:lang w:val="en-US"/>
        </w:rPr>
        <w:t> </w:t>
      </w:r>
      <w:r w:rsidRPr="005474D1">
        <w:rPr>
          <w:rFonts w:ascii="GHEA Grapalat" w:hAnsi="GHEA Grapalat"/>
          <w:sz w:val="20"/>
          <w:szCs w:val="20"/>
        </w:rPr>
        <w:t>Требовании. Банк не обязан проверять факты нарушения Компанией условий договора.</w:t>
      </w:r>
    </w:p>
    <w:p w:rsidR="000A214C" w:rsidRPr="005474D1" w:rsidRDefault="000A214C" w:rsidP="00D746CA">
      <w:pPr>
        <w:widowControl w:val="0"/>
        <w:tabs>
          <w:tab w:val="left" w:pos="1134"/>
        </w:tabs>
        <w:ind w:firstLine="567"/>
        <w:jc w:val="both"/>
        <w:rPr>
          <w:rFonts w:ascii="GHEA Grapalat" w:hAnsi="GHEA Grapalat" w:cs="GHEA Grapalat"/>
          <w:sz w:val="20"/>
          <w:szCs w:val="20"/>
        </w:rPr>
      </w:pPr>
      <w:r w:rsidRPr="005474D1">
        <w:rPr>
          <w:rFonts w:ascii="GHEA Grapalat" w:hAnsi="GHEA Grapalat"/>
          <w:sz w:val="20"/>
          <w:szCs w:val="20"/>
        </w:rPr>
        <w:t>1.8.</w:t>
      </w:r>
      <w:r w:rsidRPr="005474D1">
        <w:rPr>
          <w:rFonts w:ascii="GHEA Grapalat" w:hAnsi="GHEA Grapalat"/>
          <w:sz w:val="20"/>
          <w:szCs w:val="20"/>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0A214C" w:rsidRPr="005474D1" w:rsidRDefault="000A214C" w:rsidP="00D746CA">
      <w:pPr>
        <w:widowControl w:val="0"/>
        <w:tabs>
          <w:tab w:val="left" w:pos="1134"/>
        </w:tabs>
        <w:ind w:firstLine="567"/>
        <w:jc w:val="both"/>
        <w:rPr>
          <w:rFonts w:ascii="GHEA Grapalat" w:hAnsi="GHEA Grapalat" w:cs="GHEA Grapalat"/>
          <w:sz w:val="20"/>
          <w:szCs w:val="20"/>
        </w:rPr>
      </w:pPr>
      <w:r w:rsidRPr="005474D1">
        <w:rPr>
          <w:rFonts w:ascii="GHEA Grapalat" w:hAnsi="GHEA Grapalat"/>
          <w:sz w:val="20"/>
          <w:szCs w:val="20"/>
        </w:rPr>
        <w:t>1.9.</w:t>
      </w:r>
      <w:r w:rsidRPr="005474D1">
        <w:rPr>
          <w:rFonts w:ascii="GHEA Grapalat" w:hAnsi="GHEA Grapalat"/>
          <w:sz w:val="20"/>
          <w:szCs w:val="20"/>
        </w:rPr>
        <w:tab/>
        <w:t>В случае если в течение десяти рабочих дней после представления в</w:t>
      </w:r>
      <w:r w:rsidRPr="005474D1">
        <w:rPr>
          <w:rFonts w:ascii="Courier New" w:hAnsi="Courier New" w:cs="Courier New"/>
          <w:sz w:val="20"/>
          <w:szCs w:val="20"/>
          <w:lang w:val="en-US"/>
        </w:rPr>
        <w:t> </w:t>
      </w:r>
      <w:r w:rsidRPr="005474D1">
        <w:rPr>
          <w:rFonts w:ascii="GHEA Grapalat" w:hAnsi="GHEA Grapalat"/>
          <w:sz w:val="20"/>
          <w:szCs w:val="20"/>
        </w:rPr>
        <w:t>Банк настоящего Соглашения и прилагаемого Требования по независящим от</w:t>
      </w:r>
      <w:r w:rsidRPr="005474D1">
        <w:rPr>
          <w:rFonts w:ascii="Courier New" w:hAnsi="Courier New" w:cs="Courier New"/>
          <w:sz w:val="20"/>
          <w:szCs w:val="20"/>
          <w:lang w:val="en-US"/>
        </w:rPr>
        <w:t> </w:t>
      </w:r>
      <w:r w:rsidRPr="005474D1">
        <w:rPr>
          <w:rFonts w:ascii="GHEA Grapalat" w:hAnsi="GHEA Grapalat"/>
          <w:sz w:val="20"/>
          <w:szCs w:val="20"/>
        </w:rPr>
        <w:t xml:space="preserve">Банка причинам Заказчику не выплачивается сумма, Заказчик </w:t>
      </w:r>
      <w:r w:rsidRPr="005474D1">
        <w:rPr>
          <w:rFonts w:ascii="GHEA Grapalat" w:hAnsi="GHEA Grapalat"/>
          <w:sz w:val="20"/>
          <w:szCs w:val="20"/>
        </w:rPr>
        <w:lastRenderedPageBreak/>
        <w:t>передает в ЗАО "АКРА Кредит Репортинг" (Кредитное бюро) сведения о Компании в связи с</w:t>
      </w:r>
      <w:r w:rsidRPr="005474D1">
        <w:rPr>
          <w:rFonts w:ascii="Courier New" w:hAnsi="Courier New" w:cs="Courier New"/>
          <w:sz w:val="20"/>
          <w:szCs w:val="20"/>
          <w:lang w:val="en-US"/>
        </w:rPr>
        <w:t> </w:t>
      </w:r>
      <w:r w:rsidRPr="005474D1">
        <w:rPr>
          <w:rFonts w:ascii="GHEA Grapalat" w:hAnsi="GHEA Grapalat"/>
          <w:sz w:val="20"/>
          <w:szCs w:val="20"/>
        </w:rPr>
        <w:t>неуплатой.</w:t>
      </w:r>
    </w:p>
    <w:p w:rsidR="000A214C" w:rsidRPr="005474D1" w:rsidRDefault="000A214C" w:rsidP="00D746CA">
      <w:pPr>
        <w:widowControl w:val="0"/>
        <w:jc w:val="center"/>
        <w:rPr>
          <w:rFonts w:ascii="GHEA Grapalat" w:hAnsi="GHEA Grapalat" w:cs="GHEA Grapalat"/>
          <w:b/>
          <w:bCs/>
          <w:sz w:val="20"/>
          <w:szCs w:val="20"/>
        </w:rPr>
      </w:pPr>
      <w:r w:rsidRPr="005474D1">
        <w:rPr>
          <w:rFonts w:ascii="GHEA Grapalat" w:hAnsi="GHEA Grapalat"/>
          <w:b/>
          <w:sz w:val="20"/>
          <w:szCs w:val="20"/>
        </w:rPr>
        <w:t>2. Иные условия</w:t>
      </w:r>
    </w:p>
    <w:p w:rsidR="000A214C" w:rsidRPr="005474D1" w:rsidRDefault="000A214C" w:rsidP="00D746CA">
      <w:pPr>
        <w:widowControl w:val="0"/>
        <w:tabs>
          <w:tab w:val="left" w:pos="1134"/>
        </w:tabs>
        <w:ind w:firstLine="567"/>
        <w:jc w:val="both"/>
        <w:rPr>
          <w:rFonts w:ascii="GHEA Grapalat" w:hAnsi="GHEA Grapalat"/>
          <w:sz w:val="20"/>
          <w:szCs w:val="20"/>
        </w:rPr>
      </w:pPr>
      <w:r w:rsidRPr="005474D1">
        <w:rPr>
          <w:rFonts w:ascii="GHEA Grapalat" w:hAnsi="GHEA Grapalat"/>
          <w:sz w:val="20"/>
          <w:szCs w:val="20"/>
        </w:rPr>
        <w:t>2.1.</w:t>
      </w:r>
      <w:r w:rsidRPr="005474D1">
        <w:rPr>
          <w:rFonts w:ascii="GHEA Grapalat" w:hAnsi="GHEA Grapalat"/>
          <w:sz w:val="20"/>
          <w:szCs w:val="20"/>
        </w:rPr>
        <w:tab/>
        <w:t>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0A214C" w:rsidRPr="005474D1" w:rsidRDefault="000A214C" w:rsidP="00D746CA">
      <w:pPr>
        <w:widowControl w:val="0"/>
        <w:tabs>
          <w:tab w:val="left" w:pos="1134"/>
        </w:tabs>
        <w:ind w:firstLine="567"/>
        <w:jc w:val="both"/>
        <w:rPr>
          <w:rFonts w:ascii="GHEA Grapalat" w:hAnsi="GHEA Grapalat" w:cs="GHEA Grapalat"/>
          <w:sz w:val="20"/>
          <w:szCs w:val="20"/>
        </w:rPr>
      </w:pPr>
      <w:r w:rsidRPr="005474D1">
        <w:rPr>
          <w:rFonts w:ascii="GHEA Grapalat" w:hAnsi="GHEA Grapalat"/>
          <w:sz w:val="20"/>
          <w:szCs w:val="20"/>
        </w:rPr>
        <w:t>2.2.</w:t>
      </w:r>
      <w:r w:rsidRPr="005474D1">
        <w:rPr>
          <w:rFonts w:ascii="GHEA Grapalat" w:hAnsi="GHEA Grapalat"/>
          <w:sz w:val="20"/>
          <w:szCs w:val="20"/>
        </w:rPr>
        <w:tab/>
        <w:t xml:space="preserve">Представив настоящее Соглашение и прилагаемое Требование в Банк-плательщик: </w:t>
      </w:r>
    </w:p>
    <w:p w:rsidR="000A214C" w:rsidRPr="005474D1" w:rsidRDefault="000A214C" w:rsidP="00D746CA">
      <w:pPr>
        <w:widowControl w:val="0"/>
        <w:tabs>
          <w:tab w:val="left" w:pos="1134"/>
        </w:tabs>
        <w:ind w:firstLine="567"/>
        <w:jc w:val="both"/>
        <w:rPr>
          <w:rFonts w:ascii="GHEA Grapalat" w:hAnsi="GHEA Grapalat" w:cs="GHEA Grapalat"/>
          <w:sz w:val="20"/>
          <w:szCs w:val="20"/>
        </w:rPr>
      </w:pPr>
      <w:r w:rsidRPr="005474D1">
        <w:rPr>
          <w:rFonts w:ascii="GHEA Grapalat" w:hAnsi="GHEA Grapalat"/>
          <w:sz w:val="20"/>
          <w:szCs w:val="20"/>
        </w:rPr>
        <w:t>2.2.1.</w:t>
      </w:r>
      <w:r w:rsidRPr="005474D1">
        <w:rPr>
          <w:rFonts w:ascii="GHEA Grapalat" w:hAnsi="GHEA Grapalat"/>
          <w:sz w:val="20"/>
          <w:szCs w:val="20"/>
        </w:rPr>
        <w:tab/>
        <w:t>Заказчик подтверждает, что Компания допустила нарушение договорных обязательств, а</w:t>
      </w:r>
    </w:p>
    <w:p w:rsidR="000A214C" w:rsidRPr="005474D1" w:rsidDel="00A13215" w:rsidRDefault="000A214C" w:rsidP="00D746CA">
      <w:pPr>
        <w:widowControl w:val="0"/>
        <w:tabs>
          <w:tab w:val="left" w:pos="1134"/>
        </w:tabs>
        <w:ind w:firstLine="567"/>
        <w:jc w:val="both"/>
        <w:rPr>
          <w:rFonts w:ascii="GHEA Grapalat" w:hAnsi="GHEA Grapalat" w:cs="GHEA Grapalat"/>
          <w:sz w:val="20"/>
          <w:szCs w:val="20"/>
        </w:rPr>
      </w:pPr>
      <w:r w:rsidRPr="005474D1">
        <w:rPr>
          <w:rFonts w:ascii="GHEA Grapalat" w:hAnsi="GHEA Grapalat"/>
          <w:sz w:val="20"/>
          <w:szCs w:val="20"/>
        </w:rPr>
        <w:t>2.2.2.</w:t>
      </w:r>
      <w:r w:rsidRPr="005474D1">
        <w:rPr>
          <w:rFonts w:ascii="GHEA Grapalat" w:hAnsi="GHEA Grapalat"/>
          <w:sz w:val="20"/>
          <w:szCs w:val="20"/>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0A214C" w:rsidRPr="005474D1" w:rsidRDefault="000A214C" w:rsidP="00D746CA">
      <w:pPr>
        <w:widowControl w:val="0"/>
        <w:tabs>
          <w:tab w:val="left" w:pos="1134"/>
        </w:tabs>
        <w:ind w:firstLine="567"/>
        <w:jc w:val="both"/>
        <w:rPr>
          <w:rFonts w:ascii="GHEA Grapalat" w:hAnsi="GHEA Grapalat"/>
          <w:sz w:val="20"/>
          <w:szCs w:val="20"/>
        </w:rPr>
      </w:pPr>
      <w:r w:rsidRPr="005474D1">
        <w:rPr>
          <w:rFonts w:ascii="GHEA Grapalat" w:hAnsi="GHEA Grapalat"/>
          <w:sz w:val="20"/>
          <w:szCs w:val="20"/>
        </w:rPr>
        <w:t>2.3.</w:t>
      </w:r>
      <w:r w:rsidRPr="005474D1">
        <w:rPr>
          <w:rFonts w:ascii="GHEA Grapalat" w:hAnsi="GHEA Grapalat"/>
          <w:sz w:val="20"/>
          <w:szCs w:val="20"/>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A7430" w:rsidRPr="005474D1" w:rsidRDefault="008A7430" w:rsidP="000A214C">
      <w:pPr>
        <w:widowControl w:val="0"/>
        <w:spacing w:after="160"/>
        <w:ind w:firstLine="567"/>
        <w:jc w:val="center"/>
        <w:rPr>
          <w:rFonts w:ascii="GHEA Grapalat" w:hAnsi="GHEA Grapalat"/>
          <w:b/>
          <w:sz w:val="22"/>
          <w:szCs w:val="22"/>
        </w:rPr>
      </w:pPr>
    </w:p>
    <w:p w:rsidR="000A214C" w:rsidRPr="005474D1" w:rsidRDefault="000A214C" w:rsidP="000A214C">
      <w:pPr>
        <w:widowControl w:val="0"/>
        <w:spacing w:after="160"/>
        <w:ind w:firstLine="567"/>
        <w:jc w:val="center"/>
        <w:rPr>
          <w:rFonts w:ascii="GHEA Grapalat" w:hAnsi="GHEA Grapalat"/>
          <w:b/>
          <w:sz w:val="22"/>
          <w:szCs w:val="22"/>
        </w:rPr>
      </w:pPr>
      <w:r w:rsidRPr="005474D1">
        <w:rPr>
          <w:rFonts w:ascii="GHEA Grapalat" w:hAnsi="GHEA Grapalat"/>
          <w:b/>
          <w:sz w:val="22"/>
          <w:szCs w:val="22"/>
        </w:rPr>
        <w:t>3. Адрес, банковские реквизиты Компании</w:t>
      </w:r>
    </w:p>
    <w:p w:rsidR="000A214C" w:rsidRPr="005474D1" w:rsidRDefault="000A214C" w:rsidP="000A214C">
      <w:pPr>
        <w:widowControl w:val="0"/>
        <w:jc w:val="both"/>
        <w:rPr>
          <w:rFonts w:ascii="GHEA Grapalat" w:hAnsi="GHEA Grapalat"/>
        </w:rPr>
      </w:pPr>
      <w:r w:rsidRPr="005474D1">
        <w:rPr>
          <w:rFonts w:ascii="GHEA Grapalat" w:hAnsi="GHEA Grapalat"/>
        </w:rPr>
        <w:t>_______________________________________</w:t>
      </w:r>
    </w:p>
    <w:p w:rsidR="000A214C" w:rsidRPr="005474D1" w:rsidRDefault="000A214C" w:rsidP="000A214C">
      <w:pPr>
        <w:widowControl w:val="0"/>
        <w:spacing w:after="160"/>
        <w:ind w:right="4250"/>
        <w:jc w:val="center"/>
        <w:rPr>
          <w:rFonts w:ascii="GHEA Grapalat" w:hAnsi="GHEA Grapalat"/>
          <w:vertAlign w:val="superscript"/>
        </w:rPr>
      </w:pPr>
      <w:r w:rsidRPr="005474D1">
        <w:rPr>
          <w:rFonts w:ascii="GHEA Grapalat" w:hAnsi="GHEA Grapalat"/>
          <w:vertAlign w:val="superscript"/>
        </w:rPr>
        <w:t>наименование компании</w:t>
      </w:r>
    </w:p>
    <w:p w:rsidR="000A214C" w:rsidRPr="005474D1" w:rsidRDefault="000A214C" w:rsidP="000A214C">
      <w:pPr>
        <w:widowControl w:val="0"/>
        <w:jc w:val="both"/>
        <w:rPr>
          <w:rFonts w:ascii="GHEA Grapalat" w:hAnsi="GHEA Grapalat"/>
        </w:rPr>
      </w:pPr>
      <w:r w:rsidRPr="005474D1">
        <w:rPr>
          <w:rFonts w:ascii="GHEA Grapalat" w:hAnsi="GHEA Grapalat"/>
        </w:rPr>
        <w:t>_______________________________________</w:t>
      </w:r>
    </w:p>
    <w:p w:rsidR="000A214C" w:rsidRPr="005474D1" w:rsidRDefault="000A214C" w:rsidP="000A214C">
      <w:pPr>
        <w:widowControl w:val="0"/>
        <w:spacing w:after="160"/>
        <w:ind w:right="4250"/>
        <w:jc w:val="center"/>
        <w:rPr>
          <w:rFonts w:ascii="GHEA Grapalat" w:hAnsi="GHEA Grapalat"/>
          <w:vertAlign w:val="superscript"/>
        </w:rPr>
      </w:pPr>
      <w:r w:rsidRPr="005474D1">
        <w:rPr>
          <w:rFonts w:ascii="GHEA Grapalat" w:hAnsi="GHEA Grapalat"/>
          <w:vertAlign w:val="superscript"/>
        </w:rPr>
        <w:t>адрес компании</w:t>
      </w:r>
    </w:p>
    <w:p w:rsidR="000A214C" w:rsidRPr="005474D1" w:rsidRDefault="000A214C" w:rsidP="000A214C">
      <w:pPr>
        <w:widowControl w:val="0"/>
        <w:jc w:val="both"/>
        <w:rPr>
          <w:rFonts w:ascii="GHEA Grapalat" w:hAnsi="GHEA Grapalat"/>
        </w:rPr>
      </w:pPr>
      <w:r w:rsidRPr="005474D1">
        <w:rPr>
          <w:rFonts w:ascii="GHEA Grapalat" w:hAnsi="GHEA Grapalat"/>
        </w:rPr>
        <w:t>_______________________________________</w:t>
      </w:r>
    </w:p>
    <w:p w:rsidR="000A214C" w:rsidRPr="005474D1" w:rsidRDefault="000A214C" w:rsidP="000A214C">
      <w:pPr>
        <w:widowControl w:val="0"/>
        <w:spacing w:after="160"/>
        <w:ind w:right="4250"/>
        <w:jc w:val="center"/>
        <w:rPr>
          <w:rFonts w:ascii="GHEA Grapalat" w:hAnsi="GHEA Grapalat"/>
          <w:vertAlign w:val="superscript"/>
        </w:rPr>
      </w:pPr>
      <w:r w:rsidRPr="005474D1">
        <w:rPr>
          <w:rFonts w:ascii="GHEA Grapalat" w:hAnsi="GHEA Grapalat"/>
          <w:vertAlign w:val="superscript"/>
        </w:rPr>
        <w:t>наименование обслуживающего компанию банка</w:t>
      </w:r>
    </w:p>
    <w:p w:rsidR="000A214C" w:rsidRPr="005474D1" w:rsidRDefault="000A214C" w:rsidP="000A214C">
      <w:pPr>
        <w:widowControl w:val="0"/>
        <w:jc w:val="both"/>
        <w:rPr>
          <w:rFonts w:ascii="GHEA Grapalat" w:hAnsi="GHEA Grapalat"/>
        </w:rPr>
      </w:pPr>
      <w:r w:rsidRPr="005474D1">
        <w:rPr>
          <w:rFonts w:ascii="GHEA Grapalat" w:hAnsi="GHEA Grapalat"/>
        </w:rPr>
        <w:t>_______________________________________</w:t>
      </w:r>
    </w:p>
    <w:p w:rsidR="000A214C" w:rsidRPr="005474D1" w:rsidRDefault="000A214C" w:rsidP="000A214C">
      <w:pPr>
        <w:widowControl w:val="0"/>
        <w:spacing w:after="160"/>
        <w:ind w:right="4250"/>
        <w:jc w:val="center"/>
        <w:rPr>
          <w:rFonts w:ascii="GHEA Grapalat" w:hAnsi="GHEA Grapalat"/>
          <w:vertAlign w:val="superscript"/>
        </w:rPr>
      </w:pPr>
      <w:r w:rsidRPr="005474D1">
        <w:rPr>
          <w:rFonts w:ascii="GHEA Grapalat" w:hAnsi="GHEA Grapalat"/>
          <w:vertAlign w:val="superscript"/>
        </w:rPr>
        <w:t>номер банковского счета компании</w:t>
      </w:r>
    </w:p>
    <w:p w:rsidR="000A214C" w:rsidRPr="005474D1" w:rsidRDefault="000A214C" w:rsidP="000A214C">
      <w:pPr>
        <w:widowControl w:val="0"/>
        <w:jc w:val="both"/>
        <w:rPr>
          <w:rFonts w:ascii="GHEA Grapalat" w:hAnsi="GHEA Grapalat"/>
        </w:rPr>
      </w:pPr>
      <w:r w:rsidRPr="005474D1">
        <w:rPr>
          <w:rFonts w:ascii="GHEA Grapalat" w:hAnsi="GHEA Grapalat"/>
        </w:rPr>
        <w:t>_______________________________________</w:t>
      </w:r>
    </w:p>
    <w:p w:rsidR="000A214C" w:rsidRPr="005474D1" w:rsidRDefault="000A214C" w:rsidP="000A214C">
      <w:pPr>
        <w:widowControl w:val="0"/>
        <w:spacing w:after="160"/>
        <w:ind w:right="4250"/>
        <w:jc w:val="center"/>
        <w:rPr>
          <w:rFonts w:ascii="GHEA Grapalat" w:hAnsi="GHEA Grapalat"/>
          <w:vertAlign w:val="superscript"/>
        </w:rPr>
      </w:pPr>
      <w:r w:rsidRPr="005474D1">
        <w:rPr>
          <w:rFonts w:ascii="GHEA Grapalat" w:hAnsi="GHEA Grapalat"/>
          <w:vertAlign w:val="superscript"/>
        </w:rPr>
        <w:t>учетный номер налогоплательщика компании</w:t>
      </w:r>
    </w:p>
    <w:p w:rsidR="000A214C" w:rsidRPr="005474D1" w:rsidRDefault="000A214C" w:rsidP="000A214C">
      <w:pPr>
        <w:widowControl w:val="0"/>
        <w:jc w:val="both"/>
        <w:rPr>
          <w:rFonts w:ascii="GHEA Grapalat" w:hAnsi="GHEA Grapalat"/>
        </w:rPr>
      </w:pPr>
      <w:r w:rsidRPr="005474D1">
        <w:rPr>
          <w:rFonts w:ascii="GHEA Grapalat" w:hAnsi="GHEA Grapalat"/>
        </w:rPr>
        <w:t>_______________________________________</w:t>
      </w:r>
    </w:p>
    <w:p w:rsidR="000A214C" w:rsidRPr="005474D1" w:rsidRDefault="000A214C" w:rsidP="00632AC2">
      <w:pPr>
        <w:widowControl w:val="0"/>
        <w:spacing w:after="160"/>
        <w:ind w:right="4250"/>
        <w:jc w:val="center"/>
        <w:rPr>
          <w:rFonts w:ascii="GHEA Grapalat" w:hAnsi="GHEA Grapalat"/>
        </w:rPr>
      </w:pPr>
      <w:r w:rsidRPr="005474D1">
        <w:rPr>
          <w:rFonts w:ascii="GHEA Grapalat" w:hAnsi="GHEA Grapalat"/>
          <w:vertAlign w:val="superscript"/>
        </w:rPr>
        <w:t>имя, фамилия и подпись директора компании</w:t>
      </w:r>
    </w:p>
    <w:p w:rsidR="000A214C" w:rsidRPr="005474D1" w:rsidRDefault="00632AC2" w:rsidP="00632AC2">
      <w:pPr>
        <w:widowControl w:val="0"/>
        <w:spacing w:after="160"/>
        <w:rPr>
          <w:rFonts w:ascii="GHEA Grapalat" w:hAnsi="GHEA Grapalat"/>
          <w:sz w:val="16"/>
          <w:szCs w:val="16"/>
        </w:rPr>
      </w:pPr>
      <w:r w:rsidRPr="005474D1">
        <w:rPr>
          <w:rFonts w:ascii="GHEA Grapalat" w:hAnsi="GHEA Grapalat"/>
          <w:sz w:val="16"/>
          <w:szCs w:val="16"/>
        </w:rPr>
        <w:t xml:space="preserve">День/месяц/год                                                                                    </w:t>
      </w:r>
      <w:r w:rsidR="000A214C" w:rsidRPr="005474D1">
        <w:rPr>
          <w:rFonts w:ascii="GHEA Grapalat" w:hAnsi="GHEA Grapalat"/>
          <w:sz w:val="16"/>
          <w:szCs w:val="16"/>
        </w:rPr>
        <w:t>М. П.</w:t>
      </w:r>
    </w:p>
    <w:p w:rsidR="00565FC8" w:rsidRPr="005474D1" w:rsidRDefault="00565FC8" w:rsidP="00632AC2">
      <w:pPr>
        <w:widowControl w:val="0"/>
        <w:spacing w:after="160"/>
        <w:rPr>
          <w:rFonts w:ascii="GHEA Grapalat" w:hAnsi="GHEA Grapalat"/>
        </w:rPr>
      </w:pPr>
    </w:p>
    <w:p w:rsidR="00565FC8" w:rsidRPr="005474D1" w:rsidRDefault="00565FC8" w:rsidP="00632AC2">
      <w:pPr>
        <w:widowControl w:val="0"/>
        <w:spacing w:after="160"/>
        <w:rPr>
          <w:rFonts w:ascii="GHEA Grapalat" w:hAnsi="GHEA Grapalat"/>
        </w:rPr>
      </w:pPr>
    </w:p>
    <w:p w:rsidR="00565FC8" w:rsidRPr="005474D1" w:rsidRDefault="00565FC8" w:rsidP="00632AC2">
      <w:pPr>
        <w:widowControl w:val="0"/>
        <w:spacing w:after="160"/>
        <w:rPr>
          <w:rFonts w:ascii="GHEA Grapalat" w:hAnsi="GHEA Grapalat"/>
        </w:rPr>
      </w:pPr>
    </w:p>
    <w:p w:rsidR="00565FC8" w:rsidRPr="005474D1" w:rsidRDefault="00565FC8" w:rsidP="00632AC2">
      <w:pPr>
        <w:widowControl w:val="0"/>
        <w:spacing w:after="160"/>
        <w:rPr>
          <w:rFonts w:ascii="GHEA Grapalat" w:hAnsi="GHEA Grapalat"/>
        </w:rPr>
      </w:pPr>
    </w:p>
    <w:p w:rsidR="00565FC8" w:rsidRPr="005474D1" w:rsidRDefault="00565FC8" w:rsidP="00632AC2">
      <w:pPr>
        <w:widowControl w:val="0"/>
        <w:spacing w:after="160"/>
        <w:rPr>
          <w:rFonts w:ascii="GHEA Grapalat" w:hAnsi="GHEA Grapalat"/>
        </w:rPr>
      </w:pPr>
    </w:p>
    <w:p w:rsidR="00565FC8" w:rsidRPr="005474D1" w:rsidRDefault="00565FC8" w:rsidP="00632AC2">
      <w:pPr>
        <w:widowControl w:val="0"/>
        <w:spacing w:after="160"/>
        <w:rPr>
          <w:rFonts w:ascii="GHEA Grapalat" w:hAnsi="GHEA Grapalat"/>
        </w:rPr>
      </w:pPr>
    </w:p>
    <w:p w:rsidR="00565FC8" w:rsidRPr="005474D1" w:rsidRDefault="00565FC8" w:rsidP="00632AC2">
      <w:pPr>
        <w:widowControl w:val="0"/>
        <w:spacing w:after="160"/>
        <w:rPr>
          <w:rFonts w:ascii="GHEA Grapalat" w:hAnsi="GHEA Grapalat"/>
        </w:rPr>
      </w:pPr>
    </w:p>
    <w:p w:rsidR="00565FC8" w:rsidRPr="005474D1" w:rsidRDefault="00565FC8" w:rsidP="00632AC2">
      <w:pPr>
        <w:widowControl w:val="0"/>
        <w:spacing w:after="160"/>
        <w:rPr>
          <w:rFonts w:ascii="GHEA Grapalat" w:hAnsi="GHEA Grapalat"/>
        </w:rPr>
      </w:pPr>
    </w:p>
    <w:p w:rsidR="001D6B5F" w:rsidRPr="005474D1" w:rsidRDefault="001D6B5F" w:rsidP="00632AC2">
      <w:pPr>
        <w:widowControl w:val="0"/>
        <w:spacing w:after="160"/>
        <w:rPr>
          <w:rFonts w:ascii="GHEA Grapalat" w:hAnsi="GHEA Grapalat"/>
        </w:rPr>
      </w:pPr>
    </w:p>
    <w:p w:rsidR="001D6B5F" w:rsidRPr="005474D1" w:rsidRDefault="001D6B5F" w:rsidP="00632AC2">
      <w:pPr>
        <w:widowControl w:val="0"/>
        <w:spacing w:after="160"/>
        <w:rPr>
          <w:rFonts w:ascii="GHEA Grapalat" w:hAnsi="GHEA Grapalat"/>
        </w:rPr>
      </w:pPr>
    </w:p>
    <w:p w:rsidR="00565FC8" w:rsidRPr="005474D1" w:rsidRDefault="00565FC8" w:rsidP="00632AC2">
      <w:pPr>
        <w:widowControl w:val="0"/>
        <w:spacing w:after="160"/>
        <w:rPr>
          <w:rFonts w:ascii="GHEA Grapalat" w:hAnsi="GHEA Grapalat"/>
        </w:rPr>
      </w:pPr>
    </w:p>
    <w:p w:rsidR="00565FC8" w:rsidRPr="005474D1" w:rsidRDefault="00565FC8" w:rsidP="00632AC2">
      <w:pPr>
        <w:widowControl w:val="0"/>
        <w:spacing w:after="160"/>
        <w:rPr>
          <w:rFonts w:ascii="GHEA Grapalat" w:hAnsi="GHEA Grapalat"/>
        </w:rPr>
      </w:pPr>
    </w:p>
    <w:p w:rsidR="00565FC8" w:rsidRPr="005474D1" w:rsidRDefault="001D6B5F" w:rsidP="00632AC2">
      <w:pPr>
        <w:widowControl w:val="0"/>
        <w:spacing w:after="160"/>
        <w:rPr>
          <w:rFonts w:ascii="GHEA Grapalat" w:hAnsi="GHEA Grapalat"/>
        </w:rPr>
      </w:pPr>
      <w:r w:rsidRPr="005474D1">
        <w:rPr>
          <w:rFonts w:ascii="GHEA Grapalat" w:hAnsi="GHEA Grapalat"/>
        </w:rPr>
        <w:lastRenderedPageBreak/>
        <w:br/>
      </w:r>
    </w:p>
    <w:p w:rsidR="001D6B5F" w:rsidRPr="005474D1" w:rsidRDefault="001D6B5F" w:rsidP="00632AC2">
      <w:pPr>
        <w:widowControl w:val="0"/>
        <w:spacing w:after="160"/>
        <w:rPr>
          <w:rFonts w:ascii="GHEA Grapalat" w:hAnsi="GHEA Grapalat"/>
        </w:rPr>
      </w:pPr>
    </w:p>
    <w:p w:rsidR="001D6B5F" w:rsidRPr="005474D1" w:rsidRDefault="001D6B5F" w:rsidP="00632AC2">
      <w:pPr>
        <w:widowControl w:val="0"/>
        <w:spacing w:after="160"/>
        <w:rPr>
          <w:rFonts w:ascii="GHEA Grapalat" w:hAnsi="GHEA Grapalat"/>
        </w:rPr>
      </w:pPr>
    </w:p>
    <w:p w:rsidR="001D6B5F" w:rsidRPr="005474D1" w:rsidRDefault="001D6B5F" w:rsidP="00632AC2">
      <w:pPr>
        <w:widowControl w:val="0"/>
        <w:spacing w:after="160"/>
        <w:rPr>
          <w:rFonts w:ascii="GHEA Grapalat" w:hAnsi="GHEA Grapalat"/>
        </w:rPr>
      </w:pPr>
    </w:p>
    <w:p w:rsidR="001D6B5F" w:rsidRPr="005474D1" w:rsidRDefault="001D6B5F" w:rsidP="00632AC2">
      <w:pPr>
        <w:widowControl w:val="0"/>
        <w:spacing w:after="160"/>
        <w:rPr>
          <w:rFonts w:ascii="GHEA Grapalat" w:hAnsi="GHEA Grapalat"/>
        </w:rPr>
      </w:pPr>
    </w:p>
    <w:p w:rsidR="001D6B5F" w:rsidRPr="005474D1" w:rsidRDefault="001D6B5F" w:rsidP="00632AC2">
      <w:pPr>
        <w:widowControl w:val="0"/>
        <w:spacing w:after="160"/>
        <w:rPr>
          <w:rFonts w:ascii="GHEA Grapalat" w:hAnsi="GHEA Grapalat"/>
        </w:rPr>
      </w:pPr>
    </w:p>
    <w:p w:rsidR="001D6B5F" w:rsidRPr="005474D1" w:rsidRDefault="001D6B5F" w:rsidP="00632AC2">
      <w:pPr>
        <w:widowControl w:val="0"/>
        <w:spacing w:after="160"/>
        <w:rPr>
          <w:rFonts w:ascii="GHEA Grapalat" w:hAnsi="GHEA Grapalat"/>
        </w:rPr>
      </w:pPr>
    </w:p>
    <w:p w:rsidR="001D6B5F" w:rsidRPr="005474D1" w:rsidRDefault="001D6B5F" w:rsidP="00632AC2">
      <w:pPr>
        <w:widowControl w:val="0"/>
        <w:spacing w:after="160"/>
        <w:rPr>
          <w:rFonts w:ascii="GHEA Grapalat" w:hAnsi="GHEA Grapalat"/>
        </w:rPr>
      </w:pPr>
    </w:p>
    <w:p w:rsidR="001D6B5F" w:rsidRPr="005474D1" w:rsidRDefault="001D6B5F" w:rsidP="00632AC2">
      <w:pPr>
        <w:widowControl w:val="0"/>
        <w:spacing w:after="160"/>
        <w:rPr>
          <w:rFonts w:ascii="GHEA Grapalat" w:hAnsi="GHEA Grapalat"/>
        </w:rPr>
      </w:pPr>
    </w:p>
    <w:p w:rsidR="001D6B5F" w:rsidRPr="005474D1" w:rsidRDefault="001D6B5F" w:rsidP="00632AC2">
      <w:pPr>
        <w:widowControl w:val="0"/>
        <w:spacing w:after="160"/>
        <w:rPr>
          <w:rFonts w:ascii="GHEA Grapalat" w:hAnsi="GHEA Grapalat"/>
        </w:rPr>
      </w:pPr>
    </w:p>
    <w:p w:rsidR="001D6B5F" w:rsidRPr="005474D1" w:rsidRDefault="001D6B5F" w:rsidP="00632AC2">
      <w:pPr>
        <w:widowControl w:val="0"/>
        <w:spacing w:after="160"/>
        <w:rPr>
          <w:rFonts w:ascii="GHEA Grapalat" w:hAnsi="GHEA Grapalat"/>
        </w:rPr>
      </w:pPr>
    </w:p>
    <w:p w:rsidR="001D6B5F" w:rsidRPr="005474D1" w:rsidRDefault="001D6B5F" w:rsidP="00632AC2">
      <w:pPr>
        <w:widowControl w:val="0"/>
        <w:spacing w:after="160"/>
        <w:rPr>
          <w:rFonts w:ascii="GHEA Grapalat" w:hAnsi="GHEA Grapalat"/>
        </w:rPr>
      </w:pPr>
    </w:p>
    <w:p w:rsidR="00565FC8" w:rsidRPr="005474D1" w:rsidRDefault="00565FC8" w:rsidP="00632AC2">
      <w:pPr>
        <w:widowControl w:val="0"/>
        <w:spacing w:after="160"/>
        <w:rPr>
          <w:rFonts w:ascii="GHEA Grapalat" w:hAnsi="GHEA Grapalat"/>
        </w:rPr>
      </w:pPr>
    </w:p>
    <w:p w:rsidR="00565FC8" w:rsidRPr="005474D1" w:rsidRDefault="00565FC8" w:rsidP="00632AC2">
      <w:pPr>
        <w:widowControl w:val="0"/>
        <w:spacing w:after="160"/>
        <w:rPr>
          <w:rFonts w:ascii="GHEA Grapalat" w:hAnsi="GHEA Grapalat"/>
        </w:rPr>
      </w:pPr>
    </w:p>
    <w:p w:rsidR="00565FC8" w:rsidRPr="005474D1" w:rsidRDefault="00565FC8" w:rsidP="00632AC2">
      <w:pPr>
        <w:widowControl w:val="0"/>
        <w:spacing w:after="160"/>
        <w:rPr>
          <w:rFonts w:ascii="GHEA Grapalat" w:hAnsi="GHEA Grapalat"/>
        </w:rPr>
      </w:pPr>
    </w:p>
    <w:p w:rsidR="00565FC8" w:rsidRPr="005474D1" w:rsidRDefault="00565FC8" w:rsidP="00632AC2">
      <w:pPr>
        <w:widowControl w:val="0"/>
        <w:spacing w:after="160"/>
        <w:rPr>
          <w:rFonts w:ascii="GHEA Grapalat" w:hAnsi="GHEA Grapalat"/>
        </w:rPr>
      </w:pP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B138F3" w:rsidRPr="005474D1" w:rsidTr="00683C7F">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5474D1" w:rsidRDefault="00BE2572" w:rsidP="00565FC8">
            <w:pPr>
              <w:widowControl w:val="0"/>
              <w:tabs>
                <w:tab w:val="left" w:pos="3402"/>
              </w:tabs>
              <w:ind w:left="360"/>
              <w:rPr>
                <w:rFonts w:ascii="GHEA Grapalat" w:hAnsi="GHEA Grapalat" w:cs="Sylfaen"/>
                <w:b/>
                <w:bCs/>
                <w:sz w:val="20"/>
                <w:szCs w:val="20"/>
                <w:lang w:val="en-US"/>
              </w:rPr>
            </w:pPr>
            <w:r w:rsidRPr="005474D1">
              <w:rPr>
                <w:rFonts w:ascii="GHEA Grapalat" w:hAnsi="GHEA Grapalat"/>
                <w:b/>
                <w:sz w:val="20"/>
                <w:szCs w:val="20"/>
                <w:lang w:val="en-US"/>
              </w:rPr>
              <w:t>1.</w:t>
            </w:r>
            <w:r w:rsidRPr="005474D1">
              <w:rPr>
                <w:rFonts w:ascii="GHEA Grapalat" w:hAnsi="GHEA Grapalat"/>
                <w:b/>
                <w:sz w:val="20"/>
                <w:szCs w:val="20"/>
                <w:lang w:val="en-US"/>
              </w:rPr>
              <w:tab/>
            </w:r>
            <w:r w:rsidRPr="005474D1">
              <w:rPr>
                <w:rFonts w:ascii="GHEA Grapalat" w:hAnsi="GHEA Grapalat"/>
                <w:b/>
                <w:sz w:val="20"/>
                <w:szCs w:val="20"/>
              </w:rPr>
              <w:t xml:space="preserve">ПЛАТЕЖНОЕ ТРЕБОВАНИЕ </w:t>
            </w:r>
            <w:r w:rsidRPr="005474D1">
              <w:rPr>
                <w:rFonts w:ascii="GHEA Grapalat" w:hAnsi="GHEA Grapalat"/>
                <w:b/>
                <w:sz w:val="20"/>
                <w:szCs w:val="20"/>
                <w:lang w:val="en-US"/>
              </w:rPr>
              <w:t>*</w:t>
            </w:r>
          </w:p>
        </w:tc>
      </w:tr>
      <w:tr w:rsidR="00B138F3" w:rsidRPr="005474D1" w:rsidTr="00683C7F">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5474D1" w:rsidRDefault="00BE2572" w:rsidP="00565FC8">
            <w:pPr>
              <w:widowControl w:val="0"/>
              <w:tabs>
                <w:tab w:val="left" w:pos="855"/>
              </w:tabs>
              <w:ind w:left="360"/>
              <w:rPr>
                <w:rFonts w:ascii="GHEA Grapalat" w:hAnsi="GHEA Grapalat" w:cs="Sylfaen"/>
                <w:sz w:val="20"/>
                <w:szCs w:val="20"/>
              </w:rPr>
            </w:pPr>
            <w:r w:rsidRPr="005474D1">
              <w:rPr>
                <w:rFonts w:ascii="GHEA Grapalat" w:hAnsi="GHEA Grapalat"/>
                <w:sz w:val="20"/>
                <w:szCs w:val="20"/>
              </w:rPr>
              <w:lastRenderedPageBreak/>
              <w:t>2.</w:t>
            </w:r>
            <w:r w:rsidRPr="005474D1">
              <w:rPr>
                <w:rFonts w:ascii="GHEA Grapalat" w:hAnsi="GHEA Grapalat"/>
                <w:sz w:val="20"/>
                <w:szCs w:val="20"/>
              </w:rPr>
              <w:tab/>
              <w:t xml:space="preserve">Номер </w:t>
            </w:r>
          </w:p>
        </w:tc>
      </w:tr>
      <w:tr w:rsidR="00B138F3" w:rsidRPr="005474D1" w:rsidTr="00683C7F">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5474D1" w:rsidRDefault="00565FC8" w:rsidP="00565FC8">
            <w:pPr>
              <w:widowControl w:val="0"/>
              <w:tabs>
                <w:tab w:val="left" w:pos="3390"/>
              </w:tabs>
              <w:ind w:left="322"/>
              <w:rPr>
                <w:rFonts w:ascii="GHEA Grapalat" w:hAnsi="GHEA Grapalat" w:cs="Sylfaen"/>
                <w:sz w:val="20"/>
                <w:szCs w:val="20"/>
              </w:rPr>
            </w:pPr>
            <w:r w:rsidRPr="005474D1">
              <w:rPr>
                <w:rFonts w:ascii="GHEA Grapalat" w:hAnsi="GHEA Grapalat"/>
                <w:sz w:val="20"/>
                <w:szCs w:val="20"/>
              </w:rPr>
              <w:t>3</w:t>
            </w:r>
            <w:r w:rsidR="008A7430" w:rsidRPr="005474D1">
              <w:rPr>
                <w:rFonts w:ascii="GHEA Grapalat" w:hAnsi="GHEA Grapalat"/>
                <w:sz w:val="20"/>
                <w:szCs w:val="20"/>
                <w:lang w:val="en-US"/>
              </w:rPr>
              <w:t xml:space="preserve">       </w:t>
            </w:r>
            <w:r w:rsidR="00BE2572" w:rsidRPr="005474D1">
              <w:rPr>
                <w:rFonts w:ascii="GHEA Grapalat" w:hAnsi="GHEA Grapalat"/>
                <w:sz w:val="20"/>
                <w:szCs w:val="20"/>
              </w:rPr>
              <w:t>Дата представления: "___" ___ 20___г.</w:t>
            </w:r>
          </w:p>
        </w:tc>
      </w:tr>
      <w:tr w:rsidR="00B138F3" w:rsidRPr="005474D1" w:rsidTr="00683C7F">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5474D1" w:rsidRDefault="00BE2572" w:rsidP="00565FC8">
            <w:pPr>
              <w:widowControl w:val="0"/>
              <w:tabs>
                <w:tab w:val="left" w:pos="855"/>
              </w:tabs>
              <w:ind w:left="360"/>
              <w:rPr>
                <w:rFonts w:ascii="GHEA Grapalat" w:hAnsi="GHEA Grapalat"/>
                <w:sz w:val="20"/>
                <w:szCs w:val="20"/>
              </w:rPr>
            </w:pPr>
            <w:r w:rsidRPr="005474D1">
              <w:rPr>
                <w:rFonts w:ascii="GHEA Grapalat" w:hAnsi="GHEA Grapalat"/>
                <w:sz w:val="20"/>
                <w:szCs w:val="20"/>
              </w:rPr>
              <w:t>4.</w:t>
            </w:r>
            <w:r w:rsidRPr="005474D1">
              <w:rPr>
                <w:rFonts w:ascii="GHEA Grapalat" w:hAnsi="GHEA Grapalat"/>
                <w:sz w:val="20"/>
                <w:szCs w:val="20"/>
              </w:rPr>
              <w:tab/>
              <w:t>Наименование, или имя, фамилия плательщика (Компания:</w:t>
            </w:r>
          </w:p>
        </w:tc>
      </w:tr>
      <w:tr w:rsidR="00B138F3" w:rsidRPr="005474D1" w:rsidTr="00683C7F">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5474D1" w:rsidRDefault="00BE2572" w:rsidP="00565FC8">
            <w:pPr>
              <w:widowControl w:val="0"/>
              <w:tabs>
                <w:tab w:val="left" w:pos="855"/>
              </w:tabs>
              <w:ind w:left="360"/>
              <w:rPr>
                <w:rFonts w:ascii="GHEA Grapalat" w:hAnsi="GHEA Grapalat"/>
                <w:sz w:val="20"/>
                <w:szCs w:val="20"/>
              </w:rPr>
            </w:pPr>
            <w:r w:rsidRPr="005474D1">
              <w:rPr>
                <w:rFonts w:ascii="GHEA Grapalat" w:hAnsi="GHEA Grapalat"/>
                <w:sz w:val="20"/>
                <w:szCs w:val="20"/>
              </w:rPr>
              <w:t>5.</w:t>
            </w:r>
            <w:r w:rsidRPr="005474D1">
              <w:rPr>
                <w:rFonts w:ascii="GHEA Grapalat" w:hAnsi="GHEA Grapalat"/>
                <w:sz w:val="20"/>
                <w:szCs w:val="20"/>
              </w:rPr>
              <w:tab/>
              <w:t>Обслуживающая плательщика Финансовая организация (банк):</w:t>
            </w:r>
          </w:p>
        </w:tc>
      </w:tr>
      <w:tr w:rsidR="00B138F3" w:rsidRPr="005474D1" w:rsidTr="00092AC5">
        <w:trPr>
          <w:trHeight w:val="11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5474D1" w:rsidRDefault="00BE2572" w:rsidP="00565FC8">
            <w:pPr>
              <w:widowControl w:val="0"/>
              <w:tabs>
                <w:tab w:val="left" w:pos="855"/>
              </w:tabs>
              <w:ind w:left="360"/>
              <w:rPr>
                <w:rFonts w:ascii="GHEA Grapalat" w:hAnsi="GHEA Grapalat"/>
                <w:sz w:val="20"/>
                <w:szCs w:val="20"/>
              </w:rPr>
            </w:pPr>
            <w:r w:rsidRPr="005474D1">
              <w:rPr>
                <w:rFonts w:ascii="GHEA Grapalat" w:hAnsi="GHEA Grapalat"/>
                <w:sz w:val="20"/>
                <w:szCs w:val="20"/>
              </w:rPr>
              <w:t>6.</w:t>
            </w:r>
            <w:r w:rsidRPr="005474D1">
              <w:rPr>
                <w:rFonts w:ascii="GHEA Grapalat" w:hAnsi="GHEA Grapalat"/>
                <w:sz w:val="20"/>
                <w:szCs w:val="20"/>
              </w:rPr>
              <w:tab/>
              <w:t>Номер счета плательщика:</w:t>
            </w:r>
          </w:p>
        </w:tc>
      </w:tr>
      <w:tr w:rsidR="00B138F3" w:rsidRPr="005474D1" w:rsidTr="00683C7F">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5474D1" w:rsidRDefault="00BE2572" w:rsidP="00565FC8">
            <w:pPr>
              <w:widowControl w:val="0"/>
              <w:tabs>
                <w:tab w:val="left" w:pos="855"/>
              </w:tabs>
              <w:ind w:left="360"/>
              <w:rPr>
                <w:rFonts w:ascii="GHEA Grapalat" w:hAnsi="GHEA Grapalat"/>
                <w:sz w:val="20"/>
                <w:szCs w:val="20"/>
              </w:rPr>
            </w:pPr>
            <w:r w:rsidRPr="005474D1">
              <w:rPr>
                <w:rFonts w:ascii="GHEA Grapalat" w:hAnsi="GHEA Grapalat"/>
                <w:sz w:val="20"/>
                <w:szCs w:val="20"/>
              </w:rPr>
              <w:t>7.</w:t>
            </w:r>
            <w:r w:rsidRPr="005474D1">
              <w:rPr>
                <w:rFonts w:ascii="GHEA Grapalat" w:hAnsi="GHEA Grapalat"/>
                <w:sz w:val="20"/>
                <w:szCs w:val="20"/>
              </w:rPr>
              <w:tab/>
              <w:t>УНН плательщика:</w:t>
            </w:r>
          </w:p>
        </w:tc>
      </w:tr>
      <w:tr w:rsidR="00B138F3" w:rsidRPr="005474D1" w:rsidTr="00092AC5">
        <w:trPr>
          <w:trHeight w:val="28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5474D1" w:rsidRDefault="00BE2572" w:rsidP="00565FC8">
            <w:pPr>
              <w:widowControl w:val="0"/>
              <w:tabs>
                <w:tab w:val="left" w:pos="855"/>
              </w:tabs>
              <w:ind w:left="360"/>
              <w:rPr>
                <w:rFonts w:ascii="GHEA Grapalat" w:hAnsi="GHEA Grapalat"/>
                <w:sz w:val="20"/>
                <w:szCs w:val="20"/>
              </w:rPr>
            </w:pPr>
            <w:r w:rsidRPr="005474D1">
              <w:rPr>
                <w:rFonts w:ascii="GHEA Grapalat" w:hAnsi="GHEA Grapalat"/>
                <w:sz w:val="20"/>
                <w:szCs w:val="20"/>
              </w:rPr>
              <w:t>8.</w:t>
            </w:r>
            <w:r w:rsidRPr="005474D1">
              <w:rPr>
                <w:rFonts w:ascii="GHEA Grapalat" w:hAnsi="GHEA Grapalat"/>
                <w:sz w:val="20"/>
                <w:szCs w:val="20"/>
              </w:rPr>
              <w:tab/>
              <w:t>НЗОУ плательщика:</w:t>
            </w:r>
          </w:p>
        </w:tc>
      </w:tr>
      <w:tr w:rsidR="00424BB0" w:rsidRPr="005474D1" w:rsidTr="00683C7F">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424BB0" w:rsidRPr="005474D1" w:rsidRDefault="00424BB0" w:rsidP="00424BB0">
            <w:pPr>
              <w:widowControl w:val="0"/>
              <w:tabs>
                <w:tab w:val="left" w:pos="855"/>
              </w:tabs>
              <w:rPr>
                <w:rFonts w:ascii="GHEA Grapalat" w:hAnsi="GHEA Grapalat"/>
                <w:i/>
                <w:sz w:val="20"/>
                <w:szCs w:val="20"/>
                <w:lang w:eastAsia="en-US" w:bidi="ar-SA"/>
              </w:rPr>
            </w:pPr>
            <w:r w:rsidRPr="005474D1">
              <w:rPr>
                <w:rFonts w:ascii="GHEA Grapalat" w:hAnsi="GHEA Grapalat"/>
                <w:sz w:val="20"/>
                <w:szCs w:val="20"/>
              </w:rPr>
              <w:t xml:space="preserve">9.Наименование, или имя, фамилия бенефициара: </w:t>
            </w:r>
            <w:r w:rsidRPr="005474D1">
              <w:rPr>
                <w:rFonts w:ascii="GHEA Grapalat" w:hAnsi="GHEA Grapalat"/>
                <w:i/>
                <w:sz w:val="20"/>
                <w:szCs w:val="20"/>
                <w:lang w:eastAsia="en-US" w:bidi="ar-SA"/>
              </w:rPr>
              <w:t xml:space="preserve"> Средняя школа  Мргавана» ГНКО</w:t>
            </w:r>
          </w:p>
        </w:tc>
      </w:tr>
      <w:tr w:rsidR="00424BB0" w:rsidRPr="005474D1" w:rsidTr="00683C7F">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424BB0" w:rsidRPr="005474D1" w:rsidRDefault="00424BB0" w:rsidP="00424BB0">
            <w:pPr>
              <w:widowControl w:val="0"/>
              <w:tabs>
                <w:tab w:val="left" w:pos="855"/>
              </w:tabs>
              <w:rPr>
                <w:rFonts w:ascii="GHEA Grapalat" w:hAnsi="GHEA Grapalat"/>
                <w:sz w:val="20"/>
                <w:szCs w:val="20"/>
              </w:rPr>
            </w:pPr>
            <w:r w:rsidRPr="005474D1">
              <w:rPr>
                <w:rFonts w:ascii="GHEA Grapalat" w:hAnsi="GHEA Grapalat"/>
                <w:sz w:val="20"/>
                <w:szCs w:val="20"/>
              </w:rPr>
              <w:t>10.НЗОУ бенефициара (не заполняется)</w:t>
            </w:r>
          </w:p>
        </w:tc>
      </w:tr>
      <w:tr w:rsidR="00424BB0" w:rsidRPr="005474D1" w:rsidTr="00683C7F">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424BB0" w:rsidRPr="005474D1" w:rsidRDefault="00424BB0" w:rsidP="00424BB0">
            <w:pPr>
              <w:widowControl w:val="0"/>
              <w:tabs>
                <w:tab w:val="left" w:pos="855"/>
              </w:tabs>
              <w:rPr>
                <w:rFonts w:ascii="GHEA Grapalat" w:hAnsi="GHEA Grapalat"/>
                <w:sz w:val="20"/>
                <w:szCs w:val="20"/>
              </w:rPr>
            </w:pPr>
            <w:r w:rsidRPr="005474D1">
              <w:rPr>
                <w:rFonts w:ascii="GHEA Grapalat" w:hAnsi="GHEA Grapalat"/>
                <w:sz w:val="20"/>
                <w:szCs w:val="20"/>
              </w:rPr>
              <w:t>11.УНН бенефициара:</w:t>
            </w:r>
            <w:r w:rsidRPr="005474D1">
              <w:rPr>
                <w:rFonts w:ascii="GHEA Grapalat" w:hAnsi="GHEA Grapalat" w:cs="Arial"/>
                <w:sz w:val="20"/>
                <w:szCs w:val="20"/>
                <w:lang w:val="hy-AM" w:eastAsia="en-US" w:bidi="ar-SA"/>
              </w:rPr>
              <w:t>-</w:t>
            </w:r>
            <w:r w:rsidRPr="005474D1">
              <w:rPr>
                <w:rFonts w:ascii="GHEA Grapalat" w:hAnsi="GHEA Grapalat" w:cs="Arial"/>
                <w:sz w:val="20"/>
                <w:szCs w:val="20"/>
                <w:lang w:eastAsia="en-US" w:bidi="ar-SA"/>
              </w:rPr>
              <w:t xml:space="preserve">` </w:t>
            </w:r>
            <w:r w:rsidRPr="005474D1">
              <w:rPr>
                <w:rFonts w:ascii="GHEA Grapalat" w:hAnsi="GHEA Grapalat"/>
                <w:sz w:val="20"/>
                <w:lang w:val="hy-AM" w:eastAsia="en-US" w:bidi="ar-SA"/>
              </w:rPr>
              <w:t>0420</w:t>
            </w:r>
            <w:r w:rsidRPr="005474D1">
              <w:rPr>
                <w:rFonts w:ascii="GHEA Grapalat" w:hAnsi="GHEA Grapalat"/>
                <w:sz w:val="20"/>
                <w:lang w:eastAsia="en-US" w:bidi="ar-SA"/>
              </w:rPr>
              <w:t>6828</w:t>
            </w:r>
          </w:p>
        </w:tc>
      </w:tr>
      <w:tr w:rsidR="00424BB0" w:rsidRPr="005474D1" w:rsidTr="00565FC8">
        <w:trPr>
          <w:trHeight w:val="107"/>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424BB0" w:rsidRPr="005474D1" w:rsidRDefault="00424BB0" w:rsidP="00424BB0">
            <w:pPr>
              <w:widowControl w:val="0"/>
              <w:tabs>
                <w:tab w:val="left" w:pos="855"/>
              </w:tabs>
              <w:rPr>
                <w:rFonts w:ascii="GHEA Grapalat" w:hAnsi="GHEA Grapalat"/>
                <w:sz w:val="20"/>
                <w:szCs w:val="20"/>
              </w:rPr>
            </w:pPr>
            <w:r w:rsidRPr="005474D1">
              <w:rPr>
                <w:rFonts w:ascii="GHEA Grapalat" w:hAnsi="GHEA Grapalat"/>
                <w:sz w:val="20"/>
                <w:szCs w:val="20"/>
              </w:rPr>
              <w:t xml:space="preserve">12.Обслуживающая бенефициара Финансовая организация (банк):  операционний отдел МФ РА </w:t>
            </w:r>
          </w:p>
        </w:tc>
      </w:tr>
      <w:tr w:rsidR="00424BB0" w:rsidRPr="005474D1" w:rsidTr="00565FC8">
        <w:trPr>
          <w:trHeight w:val="15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424BB0" w:rsidRPr="005474D1" w:rsidRDefault="00424BB0" w:rsidP="00424BB0">
            <w:pPr>
              <w:spacing w:line="276" w:lineRule="auto"/>
              <w:rPr>
                <w:rFonts w:ascii="GHEA Grapalat" w:hAnsi="GHEA Grapalat"/>
                <w:sz w:val="20"/>
                <w:szCs w:val="20"/>
                <w:lang w:eastAsia="en-US" w:bidi="ar-SA"/>
              </w:rPr>
            </w:pPr>
            <w:r w:rsidRPr="005474D1">
              <w:rPr>
                <w:rFonts w:ascii="GHEA Grapalat" w:hAnsi="GHEA Grapalat"/>
                <w:sz w:val="20"/>
                <w:szCs w:val="20"/>
              </w:rPr>
              <w:t>13.Номер счета бенефициара (сч.№)</w:t>
            </w:r>
            <w:r w:rsidRPr="005474D1">
              <w:rPr>
                <w:rFonts w:ascii="GHEA Grapalat" w:hAnsi="GHEA Grapalat"/>
                <w:sz w:val="20"/>
                <w:szCs w:val="20"/>
                <w:lang w:val="en-US"/>
              </w:rPr>
              <w:t xml:space="preserve">  </w:t>
            </w:r>
            <w:r w:rsidRPr="005474D1">
              <w:rPr>
                <w:rFonts w:ascii="GHEA Grapalat" w:hAnsi="GHEA Grapalat"/>
                <w:sz w:val="20"/>
                <w:szCs w:val="20"/>
                <w:lang w:val="hy-AM" w:eastAsia="en-US" w:bidi="ar-SA"/>
              </w:rPr>
              <w:t>-</w:t>
            </w:r>
            <w:r w:rsidRPr="005474D1">
              <w:rPr>
                <w:rFonts w:ascii="GHEA Grapalat" w:hAnsi="GHEA Grapalat"/>
                <w:sz w:val="20"/>
                <w:szCs w:val="20"/>
                <w:lang w:val="en-US" w:eastAsia="en-US" w:bidi="ar-SA"/>
              </w:rPr>
              <w:t>900418000</w:t>
            </w:r>
            <w:r w:rsidRPr="005474D1">
              <w:rPr>
                <w:rFonts w:ascii="GHEA Grapalat" w:hAnsi="GHEA Grapalat"/>
                <w:sz w:val="20"/>
                <w:szCs w:val="20"/>
                <w:lang w:eastAsia="en-US" w:bidi="ar-SA"/>
              </w:rPr>
              <w:t>353</w:t>
            </w:r>
          </w:p>
        </w:tc>
      </w:tr>
      <w:tr w:rsidR="00B138F3" w:rsidRPr="005474D1" w:rsidTr="00565FC8">
        <w:trPr>
          <w:trHeight w:val="7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5474D1" w:rsidRDefault="00BE2572" w:rsidP="00565FC8">
            <w:pPr>
              <w:widowControl w:val="0"/>
              <w:tabs>
                <w:tab w:val="left" w:pos="855"/>
              </w:tabs>
              <w:ind w:left="360"/>
              <w:rPr>
                <w:rFonts w:ascii="GHEA Grapalat" w:hAnsi="GHEA Grapalat"/>
                <w:sz w:val="20"/>
                <w:szCs w:val="20"/>
              </w:rPr>
            </w:pPr>
            <w:r w:rsidRPr="005474D1">
              <w:rPr>
                <w:rFonts w:ascii="GHEA Grapalat" w:hAnsi="GHEA Grapalat"/>
                <w:sz w:val="20"/>
                <w:szCs w:val="20"/>
              </w:rPr>
              <w:t>14.</w:t>
            </w:r>
            <w:r w:rsidRPr="005474D1">
              <w:rPr>
                <w:rFonts w:ascii="GHEA Grapalat" w:hAnsi="GHEA Grapalat"/>
                <w:sz w:val="20"/>
                <w:szCs w:val="20"/>
              </w:rPr>
              <w:tab/>
              <w:t>Сумма (цифрами и прописью):</w:t>
            </w:r>
          </w:p>
        </w:tc>
      </w:tr>
      <w:tr w:rsidR="00B138F3" w:rsidRPr="005474D1" w:rsidTr="00683C7F">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5474D1" w:rsidRDefault="00BE2572" w:rsidP="00565FC8">
            <w:pPr>
              <w:widowControl w:val="0"/>
              <w:tabs>
                <w:tab w:val="left" w:pos="855"/>
              </w:tabs>
              <w:ind w:left="360"/>
              <w:rPr>
                <w:rFonts w:ascii="GHEA Grapalat" w:hAnsi="GHEA Grapalat"/>
                <w:sz w:val="20"/>
                <w:szCs w:val="20"/>
              </w:rPr>
            </w:pPr>
            <w:r w:rsidRPr="005474D1">
              <w:rPr>
                <w:rFonts w:ascii="GHEA Grapalat" w:hAnsi="GHEA Grapalat"/>
                <w:sz w:val="20"/>
                <w:szCs w:val="20"/>
              </w:rPr>
              <w:t>15.</w:t>
            </w:r>
            <w:r w:rsidRPr="005474D1">
              <w:rPr>
                <w:rFonts w:ascii="GHEA Grapalat" w:hAnsi="GHEA Grapalat"/>
                <w:sz w:val="20"/>
                <w:szCs w:val="20"/>
              </w:rPr>
              <w:tab/>
              <w:t>Акцептованная сумма (цифрами и прописью) (предусмотрена для частичного акцепта указанной суммы, который не применяется)</w:t>
            </w:r>
          </w:p>
        </w:tc>
      </w:tr>
      <w:tr w:rsidR="00B138F3" w:rsidRPr="005474D1" w:rsidTr="00565FC8">
        <w:trPr>
          <w:trHeight w:val="2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5474D1" w:rsidRDefault="00BE2572" w:rsidP="00565FC8">
            <w:pPr>
              <w:widowControl w:val="0"/>
              <w:tabs>
                <w:tab w:val="left" w:pos="855"/>
              </w:tabs>
              <w:ind w:left="360"/>
              <w:rPr>
                <w:rFonts w:ascii="GHEA Grapalat" w:hAnsi="GHEA Grapalat"/>
                <w:sz w:val="20"/>
                <w:szCs w:val="20"/>
              </w:rPr>
            </w:pPr>
            <w:r w:rsidRPr="005474D1">
              <w:rPr>
                <w:rFonts w:ascii="GHEA Grapalat" w:hAnsi="GHEA Grapalat"/>
                <w:sz w:val="20"/>
                <w:szCs w:val="20"/>
              </w:rPr>
              <w:t>16.</w:t>
            </w:r>
            <w:r w:rsidRPr="005474D1">
              <w:rPr>
                <w:rFonts w:ascii="GHEA Grapalat" w:hAnsi="GHEA Grapalat"/>
                <w:sz w:val="20"/>
                <w:szCs w:val="20"/>
              </w:rPr>
              <w:tab/>
              <w:t>Валюта (прописью и по коду):</w:t>
            </w:r>
          </w:p>
        </w:tc>
      </w:tr>
      <w:tr w:rsidR="00B138F3" w:rsidRPr="005474D1" w:rsidTr="00565FC8">
        <w:trPr>
          <w:trHeight w:val="18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5474D1" w:rsidRDefault="00BE2572" w:rsidP="00565FC8">
            <w:pPr>
              <w:widowControl w:val="0"/>
              <w:tabs>
                <w:tab w:val="left" w:pos="855"/>
              </w:tabs>
              <w:ind w:left="360"/>
              <w:rPr>
                <w:rFonts w:ascii="GHEA Grapalat" w:hAnsi="GHEA Grapalat"/>
                <w:sz w:val="20"/>
                <w:szCs w:val="20"/>
              </w:rPr>
            </w:pPr>
            <w:r w:rsidRPr="005474D1">
              <w:rPr>
                <w:rFonts w:ascii="GHEA Grapalat" w:hAnsi="GHEA Grapalat"/>
                <w:sz w:val="20"/>
                <w:szCs w:val="20"/>
              </w:rPr>
              <w:t>17.</w:t>
            </w:r>
            <w:r w:rsidRPr="005474D1">
              <w:rPr>
                <w:rFonts w:ascii="GHEA Grapalat" w:hAnsi="GHEA Grapalat"/>
                <w:sz w:val="20"/>
                <w:szCs w:val="20"/>
              </w:rPr>
              <w:tab/>
              <w:t>Цель сделки (уплаты): (для обеспечения исполнения договора)</w:t>
            </w:r>
          </w:p>
        </w:tc>
      </w:tr>
      <w:tr w:rsidR="00B138F3" w:rsidRPr="005474D1" w:rsidTr="00683C7F">
        <w:trPr>
          <w:trHeight w:val="424"/>
        </w:trPr>
        <w:tc>
          <w:tcPr>
            <w:tcW w:w="10980" w:type="dxa"/>
            <w:gridSpan w:val="2"/>
            <w:tcBorders>
              <w:top w:val="single" w:sz="4" w:space="0" w:color="auto"/>
              <w:left w:val="single" w:sz="4" w:space="0" w:color="auto"/>
              <w:right w:val="single" w:sz="4" w:space="0" w:color="000000"/>
            </w:tcBorders>
            <w:noWrap/>
            <w:vAlign w:val="bottom"/>
          </w:tcPr>
          <w:p w:rsidR="00BE2572" w:rsidRPr="005474D1" w:rsidRDefault="00BE2572" w:rsidP="00565FC8">
            <w:pPr>
              <w:widowControl w:val="0"/>
              <w:tabs>
                <w:tab w:val="left" w:pos="855"/>
              </w:tabs>
              <w:ind w:left="360"/>
              <w:rPr>
                <w:rFonts w:ascii="GHEA Grapalat" w:hAnsi="GHEA Grapalat"/>
                <w:sz w:val="20"/>
                <w:szCs w:val="20"/>
              </w:rPr>
            </w:pPr>
            <w:r w:rsidRPr="005474D1">
              <w:rPr>
                <w:rFonts w:ascii="GHEA Grapalat" w:hAnsi="GHEA Grapalat"/>
                <w:sz w:val="20"/>
                <w:szCs w:val="20"/>
              </w:rPr>
              <w:t>18.</w:t>
            </w:r>
            <w:r w:rsidRPr="005474D1">
              <w:rPr>
                <w:rFonts w:ascii="GHEA Grapalat" w:hAnsi="GHEA Grapalat"/>
                <w:sz w:val="20"/>
                <w:szCs w:val="20"/>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B138F3" w:rsidRPr="005474D1" w:rsidTr="00565FC8">
        <w:trPr>
          <w:trHeight w:val="7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5474D1" w:rsidRDefault="00BE2572" w:rsidP="00565FC8">
            <w:pPr>
              <w:widowControl w:val="0"/>
              <w:tabs>
                <w:tab w:val="left" w:pos="855"/>
              </w:tabs>
              <w:ind w:left="360"/>
              <w:rPr>
                <w:rFonts w:ascii="GHEA Grapalat" w:hAnsi="GHEA Grapalat"/>
                <w:sz w:val="20"/>
                <w:szCs w:val="20"/>
              </w:rPr>
            </w:pPr>
            <w:r w:rsidRPr="005474D1">
              <w:rPr>
                <w:rFonts w:ascii="GHEA Grapalat" w:hAnsi="GHEA Grapalat"/>
                <w:sz w:val="20"/>
                <w:szCs w:val="20"/>
              </w:rPr>
              <w:t>19.</w:t>
            </w:r>
            <w:r w:rsidRPr="005474D1">
              <w:rPr>
                <w:rFonts w:ascii="GHEA Grapalat" w:hAnsi="GHEA Grapalat"/>
                <w:sz w:val="20"/>
                <w:szCs w:val="20"/>
                <w:lang w:val="en-US"/>
              </w:rPr>
              <w:tab/>
            </w:r>
            <w:r w:rsidRPr="005474D1">
              <w:rPr>
                <w:rFonts w:ascii="GHEA Grapalat" w:hAnsi="GHEA Grapalat"/>
                <w:sz w:val="20"/>
                <w:szCs w:val="20"/>
              </w:rPr>
              <w:t>Условия оплаты: &lt;акцептованный платеж&gt;</w:t>
            </w:r>
          </w:p>
        </w:tc>
      </w:tr>
      <w:tr w:rsidR="00B138F3" w:rsidRPr="005474D1" w:rsidTr="00565FC8">
        <w:trPr>
          <w:trHeight w:val="117"/>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5474D1" w:rsidRDefault="00BE2572" w:rsidP="00565FC8">
            <w:pPr>
              <w:widowControl w:val="0"/>
              <w:tabs>
                <w:tab w:val="left" w:pos="855"/>
              </w:tabs>
              <w:ind w:left="360"/>
              <w:rPr>
                <w:rFonts w:ascii="GHEA Grapalat" w:hAnsi="GHEA Grapalat"/>
                <w:sz w:val="20"/>
                <w:szCs w:val="20"/>
                <w:lang w:val="en-US"/>
              </w:rPr>
            </w:pPr>
            <w:r w:rsidRPr="005474D1">
              <w:rPr>
                <w:rFonts w:ascii="GHEA Grapalat" w:hAnsi="GHEA Grapalat"/>
                <w:sz w:val="20"/>
                <w:szCs w:val="20"/>
              </w:rPr>
              <w:t>20.</w:t>
            </w:r>
            <w:r w:rsidRPr="005474D1">
              <w:rPr>
                <w:rFonts w:ascii="GHEA Grapalat" w:hAnsi="GHEA Grapalat"/>
                <w:sz w:val="20"/>
                <w:szCs w:val="20"/>
                <w:lang w:val="en-US"/>
              </w:rPr>
              <w:tab/>
            </w:r>
            <w:r w:rsidRPr="005474D1">
              <w:rPr>
                <w:rFonts w:ascii="GHEA Grapalat" w:hAnsi="GHEA Grapalat"/>
                <w:sz w:val="20"/>
                <w:szCs w:val="20"/>
              </w:rPr>
              <w:t>Количество прилагаемых страниц: --- страниц</w:t>
            </w:r>
          </w:p>
        </w:tc>
      </w:tr>
      <w:tr w:rsidR="00B138F3" w:rsidRPr="005474D1" w:rsidTr="00683C7F">
        <w:trPr>
          <w:trHeight w:val="2194"/>
        </w:trPr>
        <w:tc>
          <w:tcPr>
            <w:tcW w:w="5616" w:type="dxa"/>
            <w:tcBorders>
              <w:top w:val="nil"/>
              <w:left w:val="single" w:sz="4" w:space="0" w:color="auto"/>
              <w:bottom w:val="single" w:sz="4" w:space="0" w:color="auto"/>
              <w:right w:val="single" w:sz="4" w:space="0" w:color="auto"/>
            </w:tcBorders>
            <w:noWrap/>
            <w:vAlign w:val="bottom"/>
          </w:tcPr>
          <w:p w:rsidR="00BE2572" w:rsidRPr="005474D1" w:rsidRDefault="00BE2572" w:rsidP="00565FC8">
            <w:pPr>
              <w:widowControl w:val="0"/>
              <w:tabs>
                <w:tab w:val="left" w:pos="851"/>
              </w:tabs>
              <w:rPr>
                <w:rFonts w:ascii="GHEA Grapalat" w:hAnsi="GHEA Grapalat" w:cs="Sylfaen"/>
                <w:sz w:val="20"/>
                <w:szCs w:val="20"/>
              </w:rPr>
            </w:pPr>
            <w:r w:rsidRPr="005474D1">
              <w:rPr>
                <w:rFonts w:ascii="GHEA Grapalat" w:hAnsi="GHEA Grapalat"/>
                <w:sz w:val="20"/>
                <w:szCs w:val="20"/>
              </w:rPr>
              <w:t>22.а.</w:t>
            </w:r>
            <w:r w:rsidRPr="005474D1">
              <w:rPr>
                <w:rFonts w:ascii="GHEA Grapalat" w:hAnsi="GHEA Grapalat"/>
                <w:sz w:val="20"/>
                <w:szCs w:val="20"/>
              </w:rPr>
              <w:tab/>
              <w:t>Подписи бенефициара</w:t>
            </w:r>
          </w:p>
          <w:p w:rsidR="00BE2572" w:rsidRPr="005474D1" w:rsidRDefault="00BE2572" w:rsidP="00565FC8">
            <w:pPr>
              <w:widowControl w:val="0"/>
              <w:rPr>
                <w:rFonts w:ascii="GHEA Grapalat" w:hAnsi="GHEA Grapalat" w:cs="Sylfaen"/>
                <w:sz w:val="20"/>
                <w:szCs w:val="20"/>
              </w:rPr>
            </w:pPr>
          </w:p>
          <w:p w:rsidR="00BE2572" w:rsidRPr="005474D1" w:rsidRDefault="00BE2572" w:rsidP="00565FC8">
            <w:pPr>
              <w:widowControl w:val="0"/>
              <w:jc w:val="right"/>
              <w:rPr>
                <w:rFonts w:ascii="GHEA Grapalat" w:hAnsi="GHEA Grapalat" w:cs="Tahoma"/>
                <w:sz w:val="20"/>
                <w:szCs w:val="20"/>
              </w:rPr>
            </w:pPr>
            <w:r w:rsidRPr="005474D1">
              <w:rPr>
                <w:rFonts w:ascii="GHEA Grapalat" w:hAnsi="GHEA Grapalat"/>
                <w:sz w:val="20"/>
                <w:szCs w:val="20"/>
              </w:rPr>
              <w:t>/____________________/</w:t>
            </w:r>
          </w:p>
          <w:p w:rsidR="00BE2572" w:rsidRPr="005474D1" w:rsidRDefault="00BE2572" w:rsidP="00565FC8">
            <w:pPr>
              <w:widowControl w:val="0"/>
              <w:rPr>
                <w:rFonts w:ascii="GHEA Grapalat" w:hAnsi="GHEA Grapalat" w:cs="Sylfaen"/>
                <w:sz w:val="20"/>
                <w:szCs w:val="20"/>
              </w:rPr>
            </w:pPr>
          </w:p>
          <w:p w:rsidR="00BE2572" w:rsidRPr="005474D1" w:rsidRDefault="00BE2572" w:rsidP="00565FC8">
            <w:pPr>
              <w:widowControl w:val="0"/>
              <w:jc w:val="right"/>
              <w:rPr>
                <w:rFonts w:ascii="GHEA Grapalat" w:hAnsi="GHEA Grapalat" w:cs="Sylfaen"/>
                <w:sz w:val="20"/>
                <w:szCs w:val="20"/>
              </w:rPr>
            </w:pPr>
            <w:r w:rsidRPr="005474D1">
              <w:rPr>
                <w:rFonts w:ascii="GHEA Grapalat" w:hAnsi="GHEA Grapalat"/>
                <w:sz w:val="20"/>
                <w:szCs w:val="20"/>
              </w:rPr>
              <w:t>/____________________/</w:t>
            </w:r>
          </w:p>
          <w:p w:rsidR="00BE2572" w:rsidRPr="005474D1" w:rsidRDefault="00BE2572" w:rsidP="00565FC8">
            <w:pPr>
              <w:widowControl w:val="0"/>
              <w:rPr>
                <w:rFonts w:ascii="GHEA Grapalat" w:hAnsi="GHEA Grapalat" w:cs="Sylfaen"/>
                <w:sz w:val="20"/>
                <w:szCs w:val="20"/>
              </w:rPr>
            </w:pPr>
          </w:p>
          <w:p w:rsidR="00BE2572" w:rsidRPr="005474D1" w:rsidRDefault="00BE2572" w:rsidP="00565FC8">
            <w:pPr>
              <w:widowControl w:val="0"/>
              <w:tabs>
                <w:tab w:val="left" w:pos="4545"/>
              </w:tabs>
              <w:rPr>
                <w:rFonts w:ascii="GHEA Grapalat" w:hAnsi="GHEA Grapalat" w:cs="Sylfaen"/>
                <w:sz w:val="20"/>
                <w:szCs w:val="20"/>
              </w:rPr>
            </w:pPr>
            <w:r w:rsidRPr="005474D1">
              <w:rPr>
                <w:rFonts w:ascii="GHEA Grapalat" w:hAnsi="GHEA Grapalat"/>
                <w:sz w:val="20"/>
                <w:szCs w:val="20"/>
              </w:rPr>
              <w:t>22.б.</w:t>
            </w:r>
            <w:r w:rsidRPr="005474D1">
              <w:rPr>
                <w:rFonts w:ascii="GHEA Grapalat" w:hAnsi="GHEA Grapalat"/>
                <w:sz w:val="20"/>
                <w:szCs w:val="20"/>
              </w:rPr>
              <w:tab/>
              <w:t>М. П.</w:t>
            </w:r>
          </w:p>
          <w:p w:rsidR="00BE2572" w:rsidRPr="005474D1" w:rsidRDefault="00BE2572" w:rsidP="00565FC8">
            <w:pPr>
              <w:widowControl w:val="0"/>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tcPr>
          <w:p w:rsidR="00BE2572" w:rsidRPr="005474D1" w:rsidRDefault="00BE2572" w:rsidP="00565FC8">
            <w:pPr>
              <w:widowControl w:val="0"/>
              <w:tabs>
                <w:tab w:val="left" w:pos="905"/>
              </w:tabs>
              <w:rPr>
                <w:rFonts w:ascii="GHEA Grapalat" w:hAnsi="GHEA Grapalat" w:cs="Sylfaen"/>
                <w:sz w:val="20"/>
                <w:szCs w:val="20"/>
              </w:rPr>
            </w:pPr>
            <w:r w:rsidRPr="005474D1">
              <w:rPr>
                <w:rFonts w:ascii="GHEA Grapalat" w:hAnsi="GHEA Grapalat"/>
                <w:sz w:val="20"/>
                <w:szCs w:val="20"/>
              </w:rPr>
              <w:t>21.а.</w:t>
            </w:r>
            <w:r w:rsidRPr="005474D1">
              <w:rPr>
                <w:rFonts w:ascii="GHEA Grapalat" w:hAnsi="GHEA Grapalat"/>
                <w:sz w:val="20"/>
                <w:szCs w:val="20"/>
              </w:rPr>
              <w:tab/>
            </w:r>
            <w:r w:rsidRPr="005474D1">
              <w:rPr>
                <w:rFonts w:ascii="Courier New" w:hAnsi="Courier New" w:cs="Courier New"/>
                <w:sz w:val="20"/>
                <w:szCs w:val="20"/>
              </w:rPr>
              <w:t> </w:t>
            </w:r>
            <w:r w:rsidRPr="005474D1">
              <w:rPr>
                <w:rFonts w:ascii="GHEA Grapalat" w:hAnsi="GHEA Grapalat"/>
                <w:sz w:val="20"/>
                <w:szCs w:val="20"/>
              </w:rPr>
              <w:t>Подписи плательщика:</w:t>
            </w:r>
          </w:p>
          <w:p w:rsidR="00BE2572" w:rsidRPr="005474D1" w:rsidRDefault="00BE2572" w:rsidP="00565FC8">
            <w:pPr>
              <w:widowControl w:val="0"/>
              <w:rPr>
                <w:rFonts w:ascii="GHEA Grapalat" w:hAnsi="GHEA Grapalat" w:cs="Sylfaen"/>
                <w:sz w:val="20"/>
                <w:szCs w:val="20"/>
              </w:rPr>
            </w:pPr>
          </w:p>
          <w:p w:rsidR="00BE2572" w:rsidRPr="005474D1" w:rsidRDefault="00BE2572" w:rsidP="00565FC8">
            <w:pPr>
              <w:widowControl w:val="0"/>
              <w:jc w:val="right"/>
              <w:rPr>
                <w:rFonts w:ascii="GHEA Grapalat" w:hAnsi="GHEA Grapalat" w:cs="Sylfaen"/>
                <w:sz w:val="20"/>
                <w:szCs w:val="20"/>
              </w:rPr>
            </w:pPr>
            <w:r w:rsidRPr="005474D1">
              <w:rPr>
                <w:rFonts w:ascii="GHEA Grapalat" w:hAnsi="GHEA Grapalat"/>
                <w:sz w:val="20"/>
                <w:szCs w:val="20"/>
              </w:rPr>
              <w:t>/____________________/</w:t>
            </w:r>
          </w:p>
          <w:p w:rsidR="00BE2572" w:rsidRPr="005474D1" w:rsidRDefault="00BE2572" w:rsidP="00565FC8">
            <w:pPr>
              <w:widowControl w:val="0"/>
              <w:jc w:val="right"/>
              <w:rPr>
                <w:rFonts w:ascii="GHEA Grapalat" w:hAnsi="GHEA Grapalat" w:cs="Tahoma"/>
                <w:sz w:val="20"/>
                <w:szCs w:val="20"/>
              </w:rPr>
            </w:pPr>
          </w:p>
          <w:p w:rsidR="00BE2572" w:rsidRPr="005474D1" w:rsidRDefault="00BE2572" w:rsidP="00565FC8">
            <w:pPr>
              <w:widowControl w:val="0"/>
              <w:jc w:val="right"/>
              <w:rPr>
                <w:rFonts w:ascii="GHEA Grapalat" w:hAnsi="GHEA Grapalat" w:cs="Sylfaen"/>
                <w:sz w:val="20"/>
                <w:szCs w:val="20"/>
              </w:rPr>
            </w:pPr>
            <w:r w:rsidRPr="005474D1">
              <w:rPr>
                <w:rFonts w:ascii="GHEA Grapalat" w:hAnsi="GHEA Grapalat"/>
                <w:sz w:val="20"/>
                <w:szCs w:val="20"/>
              </w:rPr>
              <w:t>/____________________/</w:t>
            </w:r>
          </w:p>
          <w:p w:rsidR="00BE2572" w:rsidRPr="005474D1" w:rsidRDefault="00BE2572" w:rsidP="00565FC8">
            <w:pPr>
              <w:widowControl w:val="0"/>
              <w:rPr>
                <w:rFonts w:ascii="GHEA Grapalat" w:hAnsi="GHEA Grapalat" w:cs="Sylfaen"/>
                <w:sz w:val="20"/>
                <w:szCs w:val="20"/>
              </w:rPr>
            </w:pPr>
          </w:p>
          <w:p w:rsidR="00BE2572" w:rsidRPr="005474D1" w:rsidRDefault="00BE2572" w:rsidP="00565FC8">
            <w:pPr>
              <w:widowControl w:val="0"/>
              <w:tabs>
                <w:tab w:val="left" w:pos="4539"/>
              </w:tabs>
              <w:rPr>
                <w:rFonts w:ascii="GHEA Grapalat" w:hAnsi="GHEA Grapalat" w:cs="Sylfaen"/>
                <w:sz w:val="20"/>
                <w:szCs w:val="20"/>
              </w:rPr>
            </w:pPr>
            <w:r w:rsidRPr="005474D1">
              <w:rPr>
                <w:rFonts w:ascii="GHEA Grapalat" w:hAnsi="GHEA Grapalat"/>
                <w:sz w:val="20"/>
                <w:szCs w:val="20"/>
              </w:rPr>
              <w:t>21.б.</w:t>
            </w:r>
            <w:r w:rsidRPr="005474D1">
              <w:rPr>
                <w:rFonts w:ascii="GHEA Grapalat" w:hAnsi="GHEA Grapalat"/>
                <w:sz w:val="20"/>
                <w:szCs w:val="20"/>
              </w:rPr>
              <w:tab/>
              <w:t>М. П.</w:t>
            </w:r>
          </w:p>
        </w:tc>
      </w:tr>
      <w:tr w:rsidR="00B138F3" w:rsidRPr="005474D1" w:rsidTr="00683C7F">
        <w:trPr>
          <w:trHeight w:val="2194"/>
        </w:trPr>
        <w:tc>
          <w:tcPr>
            <w:tcW w:w="5616" w:type="dxa"/>
            <w:tcBorders>
              <w:top w:val="single" w:sz="4" w:space="0" w:color="auto"/>
              <w:left w:val="single" w:sz="4" w:space="0" w:color="auto"/>
              <w:right w:val="single" w:sz="4" w:space="0" w:color="auto"/>
            </w:tcBorders>
            <w:noWrap/>
            <w:vAlign w:val="bottom"/>
          </w:tcPr>
          <w:p w:rsidR="00BE2572" w:rsidRPr="005474D1" w:rsidRDefault="00BE2572" w:rsidP="00565FC8">
            <w:pPr>
              <w:widowControl w:val="0"/>
              <w:rPr>
                <w:rFonts w:ascii="GHEA Grapalat" w:hAnsi="GHEA Grapalat" w:cs="Tahoma"/>
                <w:sz w:val="20"/>
                <w:szCs w:val="20"/>
              </w:rPr>
            </w:pPr>
            <w:r w:rsidRPr="005474D1">
              <w:rPr>
                <w:rFonts w:ascii="GHEA Grapalat" w:hAnsi="GHEA Grapalat"/>
                <w:sz w:val="20"/>
                <w:szCs w:val="20"/>
              </w:rPr>
              <w:t>24.а.</w:t>
            </w:r>
            <w:r w:rsidRPr="005474D1">
              <w:rPr>
                <w:rFonts w:ascii="GHEA Grapalat" w:hAnsi="GHEA Grapalat"/>
                <w:sz w:val="20"/>
                <w:szCs w:val="20"/>
              </w:rPr>
              <w:tab/>
              <w:t xml:space="preserve"> Обслуживающая бенефициара финансовая организация </w:t>
            </w:r>
          </w:p>
          <w:p w:rsidR="00BE2572" w:rsidRPr="005474D1" w:rsidRDefault="00BE2572" w:rsidP="00565FC8">
            <w:pPr>
              <w:widowControl w:val="0"/>
              <w:rPr>
                <w:rFonts w:ascii="GHEA Grapalat" w:hAnsi="GHEA Grapalat"/>
                <w:sz w:val="20"/>
                <w:szCs w:val="20"/>
              </w:rPr>
            </w:pPr>
          </w:p>
          <w:p w:rsidR="00BE2572" w:rsidRPr="005474D1" w:rsidRDefault="00BE2572" w:rsidP="00565FC8">
            <w:pPr>
              <w:widowControl w:val="0"/>
              <w:jc w:val="right"/>
              <w:rPr>
                <w:rFonts w:ascii="GHEA Grapalat" w:hAnsi="GHEA Grapalat" w:cs="Tahoma"/>
                <w:sz w:val="20"/>
                <w:szCs w:val="20"/>
              </w:rPr>
            </w:pPr>
            <w:r w:rsidRPr="005474D1">
              <w:rPr>
                <w:rFonts w:ascii="GHEA Grapalat" w:hAnsi="GHEA Grapalat"/>
                <w:sz w:val="20"/>
                <w:szCs w:val="20"/>
              </w:rPr>
              <w:t>/____________________/</w:t>
            </w:r>
          </w:p>
          <w:p w:rsidR="00BE2572" w:rsidRPr="005474D1" w:rsidRDefault="00BE2572" w:rsidP="00565FC8">
            <w:pPr>
              <w:widowControl w:val="0"/>
              <w:ind w:left="3828" w:right="13"/>
              <w:jc w:val="both"/>
              <w:rPr>
                <w:rFonts w:ascii="GHEA Grapalat" w:hAnsi="GHEA Grapalat" w:cs="Sylfaen"/>
                <w:sz w:val="20"/>
                <w:szCs w:val="20"/>
                <w:vertAlign w:val="superscript"/>
              </w:rPr>
            </w:pPr>
            <w:r w:rsidRPr="005474D1">
              <w:rPr>
                <w:rFonts w:ascii="GHEA Grapalat" w:hAnsi="GHEA Grapalat"/>
                <w:sz w:val="20"/>
                <w:szCs w:val="20"/>
                <w:vertAlign w:val="superscript"/>
              </w:rPr>
              <w:t>подпись/</w:t>
            </w:r>
          </w:p>
          <w:p w:rsidR="00BE2572" w:rsidRPr="005474D1" w:rsidRDefault="00BE2572" w:rsidP="00565FC8">
            <w:pPr>
              <w:widowControl w:val="0"/>
              <w:rPr>
                <w:rFonts w:ascii="GHEA Grapalat" w:hAnsi="GHEA Grapalat" w:cs="Tahoma"/>
                <w:sz w:val="20"/>
                <w:szCs w:val="20"/>
              </w:rPr>
            </w:pPr>
          </w:p>
          <w:p w:rsidR="00BE2572" w:rsidRPr="005474D1" w:rsidRDefault="00BE2572" w:rsidP="00565FC8">
            <w:pPr>
              <w:widowControl w:val="0"/>
              <w:rPr>
                <w:rFonts w:ascii="GHEA Grapalat" w:hAnsi="GHEA Grapalat" w:cs="Arial"/>
                <w:sz w:val="20"/>
                <w:szCs w:val="20"/>
              </w:rPr>
            </w:pPr>
          </w:p>
        </w:tc>
        <w:tc>
          <w:tcPr>
            <w:tcW w:w="5364" w:type="dxa"/>
            <w:tcBorders>
              <w:top w:val="single" w:sz="4" w:space="0" w:color="auto"/>
              <w:left w:val="nil"/>
              <w:right w:val="single" w:sz="4" w:space="0" w:color="auto"/>
            </w:tcBorders>
            <w:noWrap/>
          </w:tcPr>
          <w:p w:rsidR="00BE2572" w:rsidRPr="005474D1" w:rsidRDefault="00BE2572" w:rsidP="00565FC8">
            <w:pPr>
              <w:widowControl w:val="0"/>
              <w:rPr>
                <w:rFonts w:ascii="GHEA Grapalat" w:hAnsi="GHEA Grapalat" w:cs="Tahoma"/>
                <w:sz w:val="20"/>
                <w:szCs w:val="20"/>
              </w:rPr>
            </w:pPr>
            <w:r w:rsidRPr="005474D1">
              <w:rPr>
                <w:rFonts w:ascii="GHEA Grapalat" w:hAnsi="GHEA Grapalat"/>
                <w:sz w:val="20"/>
                <w:szCs w:val="20"/>
              </w:rPr>
              <w:t>23.а.</w:t>
            </w:r>
            <w:r w:rsidRPr="005474D1">
              <w:rPr>
                <w:rFonts w:ascii="GHEA Grapalat" w:hAnsi="GHEA Grapalat"/>
                <w:sz w:val="20"/>
                <w:szCs w:val="20"/>
              </w:rPr>
              <w:tab/>
              <w:t xml:space="preserve"> Обслуживающая плательщика финансовая организация </w:t>
            </w:r>
          </w:p>
          <w:p w:rsidR="00BE2572" w:rsidRPr="005474D1" w:rsidRDefault="00BE2572" w:rsidP="00565FC8">
            <w:pPr>
              <w:widowControl w:val="0"/>
              <w:rPr>
                <w:rFonts w:ascii="GHEA Grapalat" w:hAnsi="GHEA Grapalat" w:cs="Tahoma"/>
                <w:sz w:val="20"/>
                <w:szCs w:val="20"/>
              </w:rPr>
            </w:pPr>
          </w:p>
          <w:p w:rsidR="00BE2572" w:rsidRPr="005474D1" w:rsidRDefault="00BE2572" w:rsidP="00565FC8">
            <w:pPr>
              <w:widowControl w:val="0"/>
              <w:jc w:val="right"/>
              <w:rPr>
                <w:rFonts w:ascii="GHEA Grapalat" w:hAnsi="GHEA Grapalat" w:cs="Tahoma"/>
                <w:sz w:val="20"/>
                <w:szCs w:val="20"/>
              </w:rPr>
            </w:pPr>
            <w:r w:rsidRPr="005474D1">
              <w:rPr>
                <w:rFonts w:ascii="GHEA Grapalat" w:hAnsi="GHEA Grapalat"/>
                <w:sz w:val="20"/>
                <w:szCs w:val="20"/>
              </w:rPr>
              <w:t>/____________________/</w:t>
            </w:r>
          </w:p>
          <w:p w:rsidR="00BE2572" w:rsidRPr="005474D1" w:rsidRDefault="00BE2572" w:rsidP="00565FC8">
            <w:pPr>
              <w:widowControl w:val="0"/>
              <w:ind w:right="983"/>
              <w:jc w:val="right"/>
              <w:rPr>
                <w:rFonts w:ascii="GHEA Grapalat" w:hAnsi="GHEA Grapalat" w:cs="Sylfaen"/>
                <w:sz w:val="20"/>
                <w:szCs w:val="20"/>
                <w:vertAlign w:val="superscript"/>
              </w:rPr>
            </w:pPr>
            <w:r w:rsidRPr="005474D1">
              <w:rPr>
                <w:rFonts w:ascii="GHEA Grapalat" w:hAnsi="GHEA Grapalat"/>
                <w:sz w:val="20"/>
                <w:szCs w:val="20"/>
                <w:vertAlign w:val="superscript"/>
              </w:rPr>
              <w:t>/подпись/</w:t>
            </w:r>
          </w:p>
          <w:p w:rsidR="00BE2572" w:rsidRPr="005474D1" w:rsidRDefault="00BE2572" w:rsidP="00565FC8">
            <w:pPr>
              <w:widowControl w:val="0"/>
              <w:rPr>
                <w:rFonts w:ascii="GHEA Grapalat" w:hAnsi="GHEA Grapalat" w:cs="Arial"/>
                <w:sz w:val="20"/>
                <w:szCs w:val="20"/>
              </w:rPr>
            </w:pPr>
          </w:p>
        </w:tc>
      </w:tr>
      <w:tr w:rsidR="00B138F3" w:rsidRPr="005474D1" w:rsidTr="00683C7F">
        <w:trPr>
          <w:trHeight w:val="2194"/>
        </w:trPr>
        <w:tc>
          <w:tcPr>
            <w:tcW w:w="5616" w:type="dxa"/>
            <w:tcBorders>
              <w:top w:val="nil"/>
              <w:left w:val="single" w:sz="4" w:space="0" w:color="auto"/>
              <w:bottom w:val="single" w:sz="4" w:space="0" w:color="auto"/>
              <w:right w:val="single" w:sz="4" w:space="0" w:color="auto"/>
            </w:tcBorders>
            <w:noWrap/>
            <w:vAlign w:val="bottom"/>
          </w:tcPr>
          <w:p w:rsidR="00BE2572" w:rsidRPr="005474D1" w:rsidRDefault="00BE2572" w:rsidP="00565FC8">
            <w:pPr>
              <w:widowControl w:val="0"/>
              <w:tabs>
                <w:tab w:val="left" w:pos="4678"/>
              </w:tabs>
              <w:rPr>
                <w:rFonts w:ascii="GHEA Grapalat" w:hAnsi="GHEA Grapalat" w:cs="Sylfaen"/>
                <w:sz w:val="20"/>
                <w:szCs w:val="20"/>
              </w:rPr>
            </w:pPr>
            <w:r w:rsidRPr="005474D1">
              <w:rPr>
                <w:rFonts w:ascii="GHEA Grapalat" w:hAnsi="GHEA Grapalat"/>
                <w:sz w:val="20"/>
                <w:szCs w:val="20"/>
              </w:rPr>
              <w:t>24.б.</w:t>
            </w:r>
            <w:r w:rsidRPr="005474D1">
              <w:rPr>
                <w:rFonts w:ascii="GHEA Grapalat" w:hAnsi="GHEA Grapalat"/>
                <w:sz w:val="20"/>
                <w:szCs w:val="20"/>
              </w:rPr>
              <w:tab/>
              <w:t>М. П.</w:t>
            </w:r>
          </w:p>
          <w:p w:rsidR="00BE2572" w:rsidRPr="005474D1" w:rsidRDefault="00BE2572" w:rsidP="00565FC8">
            <w:pPr>
              <w:widowControl w:val="0"/>
              <w:rPr>
                <w:rFonts w:ascii="GHEA Grapalat" w:hAnsi="GHEA Grapalat" w:cs="Sylfaen"/>
                <w:sz w:val="20"/>
                <w:szCs w:val="20"/>
              </w:rPr>
            </w:pPr>
          </w:p>
          <w:p w:rsidR="00BE2572" w:rsidRPr="005474D1" w:rsidRDefault="00BE2572" w:rsidP="00565FC8">
            <w:pPr>
              <w:widowControl w:val="0"/>
              <w:ind w:right="155"/>
              <w:jc w:val="right"/>
              <w:rPr>
                <w:rFonts w:ascii="GHEA Grapalat" w:hAnsi="GHEA Grapalat" w:cs="Sylfaen"/>
                <w:sz w:val="20"/>
                <w:szCs w:val="20"/>
                <w:lang w:val="en-US"/>
              </w:rPr>
            </w:pPr>
            <w:r w:rsidRPr="005474D1">
              <w:rPr>
                <w:rFonts w:ascii="GHEA Grapalat" w:hAnsi="GHEA Grapalat"/>
                <w:sz w:val="20"/>
                <w:szCs w:val="20"/>
              </w:rPr>
              <w:t xml:space="preserve">24.в"___" ___ 20___ г. </w:t>
            </w:r>
          </w:p>
        </w:tc>
        <w:tc>
          <w:tcPr>
            <w:tcW w:w="5364" w:type="dxa"/>
            <w:tcBorders>
              <w:top w:val="nil"/>
              <w:left w:val="nil"/>
              <w:bottom w:val="single" w:sz="4" w:space="0" w:color="auto"/>
              <w:right w:val="single" w:sz="4" w:space="0" w:color="auto"/>
            </w:tcBorders>
            <w:noWrap/>
            <w:vAlign w:val="bottom"/>
          </w:tcPr>
          <w:p w:rsidR="00BE2572" w:rsidRPr="005474D1" w:rsidRDefault="00BE2572" w:rsidP="00565FC8">
            <w:pPr>
              <w:widowControl w:val="0"/>
              <w:tabs>
                <w:tab w:val="left" w:pos="4554"/>
              </w:tabs>
              <w:rPr>
                <w:rFonts w:ascii="GHEA Grapalat" w:hAnsi="GHEA Grapalat" w:cs="Sylfaen"/>
                <w:sz w:val="20"/>
                <w:szCs w:val="20"/>
              </w:rPr>
            </w:pPr>
            <w:r w:rsidRPr="005474D1">
              <w:rPr>
                <w:rFonts w:ascii="GHEA Grapalat" w:hAnsi="GHEA Grapalat"/>
                <w:sz w:val="20"/>
                <w:szCs w:val="20"/>
              </w:rPr>
              <w:t>23.б.</w:t>
            </w:r>
            <w:r w:rsidRPr="005474D1">
              <w:rPr>
                <w:rFonts w:ascii="GHEA Grapalat" w:hAnsi="GHEA Grapalat"/>
                <w:sz w:val="20"/>
                <w:szCs w:val="20"/>
              </w:rPr>
              <w:tab/>
              <w:t>М. П.</w:t>
            </w:r>
          </w:p>
          <w:p w:rsidR="00BE2572" w:rsidRPr="005474D1" w:rsidRDefault="00BE2572" w:rsidP="00565FC8">
            <w:pPr>
              <w:widowControl w:val="0"/>
              <w:rPr>
                <w:rFonts w:ascii="GHEA Grapalat" w:hAnsi="GHEA Grapalat"/>
                <w:sz w:val="20"/>
                <w:szCs w:val="20"/>
              </w:rPr>
            </w:pPr>
          </w:p>
          <w:p w:rsidR="00BE2572" w:rsidRPr="005474D1" w:rsidRDefault="00BE2572" w:rsidP="00565FC8">
            <w:pPr>
              <w:widowControl w:val="0"/>
              <w:jc w:val="right"/>
              <w:rPr>
                <w:rFonts w:ascii="GHEA Grapalat" w:hAnsi="GHEA Grapalat" w:cs="Sylfaen"/>
                <w:sz w:val="20"/>
                <w:szCs w:val="20"/>
              </w:rPr>
            </w:pPr>
            <w:r w:rsidRPr="005474D1">
              <w:rPr>
                <w:rFonts w:ascii="GHEA Grapalat" w:hAnsi="GHEA Grapalat"/>
                <w:sz w:val="20"/>
                <w:szCs w:val="20"/>
              </w:rPr>
              <w:t>23.в Дата исполнения: "___" ___ 20___г.</w:t>
            </w:r>
          </w:p>
        </w:tc>
      </w:tr>
    </w:tbl>
    <w:p w:rsidR="00BE2572" w:rsidRPr="005474D1" w:rsidRDefault="00BE2572" w:rsidP="00BE2572">
      <w:pPr>
        <w:rPr>
          <w:rFonts w:ascii="GHEA Grapalat" w:hAnsi="GHEA Grapalat" w:cs="Sylfaen"/>
          <w:sz w:val="20"/>
          <w:szCs w:val="20"/>
        </w:rPr>
      </w:pPr>
      <w:r w:rsidRPr="005474D1">
        <w:rPr>
          <w:rFonts w:ascii="GHEA Grapalat" w:hAnsi="GHEA Grapalat" w:cs="Sylfaen"/>
          <w:sz w:val="20"/>
          <w:szCs w:val="20"/>
        </w:rPr>
        <w:t xml:space="preserve">*  </w:t>
      </w:r>
      <w:r w:rsidRPr="005474D1">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BE2572" w:rsidRPr="005474D1" w:rsidRDefault="00BE2572" w:rsidP="00BE2572">
      <w:pPr>
        <w:rPr>
          <w:rFonts w:ascii="GHEA Grapalat" w:hAnsi="GHEA Grapalat" w:cs="Sylfaen"/>
          <w:sz w:val="20"/>
          <w:szCs w:val="20"/>
        </w:rPr>
      </w:pPr>
      <w:r w:rsidRPr="005474D1">
        <w:rPr>
          <w:rFonts w:ascii="GHEA Grapalat" w:hAnsi="GHEA Grapalat" w:cs="Sylfaen"/>
          <w:sz w:val="20"/>
          <w:szCs w:val="20"/>
        </w:rPr>
        <w:br w:type="page"/>
      </w:r>
    </w:p>
    <w:p w:rsidR="00BE2572" w:rsidRPr="005474D1" w:rsidRDefault="00BE2572" w:rsidP="00BE2572">
      <w:pPr>
        <w:widowControl w:val="0"/>
        <w:spacing w:after="160"/>
        <w:ind w:left="567" w:right="565"/>
        <w:jc w:val="center"/>
        <w:rPr>
          <w:rFonts w:ascii="GHEA Grapalat" w:hAnsi="GHEA Grapalat"/>
          <w:b/>
        </w:rPr>
      </w:pPr>
      <w:r w:rsidRPr="005474D1">
        <w:rPr>
          <w:rFonts w:ascii="GHEA Grapalat" w:hAnsi="GHEA Grapalat"/>
          <w:b/>
        </w:rPr>
        <w:lastRenderedPageBreak/>
        <w:t xml:space="preserve">Обязательные реквизиты платежного требования </w:t>
      </w:r>
      <w:r w:rsidRPr="005474D1">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5474D1" w:rsidTr="00E15766">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474D1" w:rsidRDefault="00BE2572" w:rsidP="00E15766">
            <w:pPr>
              <w:widowControl w:val="0"/>
              <w:spacing w:after="120"/>
              <w:jc w:val="center"/>
              <w:rPr>
                <w:rFonts w:ascii="GHEA Grapalat" w:hAnsi="GHEA Grapalat"/>
                <w:sz w:val="18"/>
                <w:szCs w:val="18"/>
              </w:rPr>
            </w:pPr>
            <w:r w:rsidRPr="005474D1">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5474D1" w:rsidRDefault="00BE2572" w:rsidP="00E15766">
            <w:pPr>
              <w:widowControl w:val="0"/>
              <w:spacing w:after="120"/>
              <w:jc w:val="center"/>
              <w:rPr>
                <w:rFonts w:ascii="GHEA Grapalat" w:hAnsi="GHEA Grapalat"/>
                <w:b/>
                <w:sz w:val="18"/>
                <w:szCs w:val="18"/>
              </w:rPr>
            </w:pPr>
            <w:r w:rsidRPr="005474D1">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5474D1" w:rsidRDefault="00BE2572" w:rsidP="00E15766">
            <w:pPr>
              <w:widowControl w:val="0"/>
              <w:spacing w:after="120"/>
              <w:jc w:val="center"/>
              <w:rPr>
                <w:rFonts w:ascii="GHEA Grapalat" w:hAnsi="GHEA Grapalat"/>
                <w:b/>
                <w:sz w:val="18"/>
                <w:szCs w:val="18"/>
              </w:rPr>
            </w:pPr>
            <w:r w:rsidRPr="005474D1">
              <w:rPr>
                <w:rFonts w:ascii="GHEA Grapalat" w:hAnsi="GHEA Grapalat"/>
                <w:b/>
                <w:sz w:val="18"/>
                <w:szCs w:val="18"/>
              </w:rPr>
              <w:t>Наличие указанного поля/</w:t>
            </w:r>
          </w:p>
          <w:p w:rsidR="00BE2572" w:rsidRPr="005474D1" w:rsidRDefault="00BE2572" w:rsidP="00E15766">
            <w:pPr>
              <w:widowControl w:val="0"/>
              <w:spacing w:after="120"/>
              <w:jc w:val="center"/>
              <w:rPr>
                <w:rFonts w:ascii="GHEA Grapalat" w:hAnsi="GHEA Grapalat"/>
                <w:b/>
                <w:sz w:val="18"/>
                <w:szCs w:val="18"/>
              </w:rPr>
            </w:pPr>
            <w:r w:rsidRPr="005474D1">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5474D1" w:rsidRDefault="00BE2572" w:rsidP="00E15766">
            <w:pPr>
              <w:widowControl w:val="0"/>
              <w:spacing w:after="120"/>
              <w:jc w:val="center"/>
              <w:rPr>
                <w:rFonts w:ascii="GHEA Grapalat" w:hAnsi="GHEA Grapalat"/>
                <w:b/>
                <w:sz w:val="18"/>
                <w:szCs w:val="18"/>
              </w:rPr>
            </w:pPr>
            <w:r w:rsidRPr="005474D1">
              <w:rPr>
                <w:rFonts w:ascii="GHEA Grapalat" w:hAnsi="GHEA Grapalat"/>
                <w:b/>
                <w:sz w:val="18"/>
                <w:szCs w:val="18"/>
              </w:rPr>
              <w:t>Требование о заполнении реквизита</w:t>
            </w:r>
          </w:p>
          <w:p w:rsidR="00BE2572" w:rsidRPr="005474D1" w:rsidRDefault="00BE2572" w:rsidP="00E15766">
            <w:pPr>
              <w:widowControl w:val="0"/>
              <w:spacing w:after="120"/>
              <w:jc w:val="center"/>
              <w:rPr>
                <w:rFonts w:ascii="GHEA Grapalat" w:hAnsi="GHEA Grapalat"/>
                <w:b/>
                <w:sz w:val="18"/>
                <w:szCs w:val="18"/>
              </w:rPr>
            </w:pPr>
            <w:r w:rsidRPr="005474D1">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5474D1" w:rsidRDefault="00BE2572" w:rsidP="00E15766">
            <w:pPr>
              <w:widowControl w:val="0"/>
              <w:spacing w:after="120"/>
              <w:jc w:val="center"/>
              <w:rPr>
                <w:rFonts w:ascii="GHEA Grapalat" w:hAnsi="GHEA Grapalat"/>
                <w:b/>
                <w:sz w:val="18"/>
                <w:szCs w:val="18"/>
              </w:rPr>
            </w:pPr>
            <w:r w:rsidRPr="005474D1">
              <w:rPr>
                <w:rFonts w:ascii="GHEA Grapalat" w:hAnsi="GHEA Grapalat"/>
                <w:b/>
                <w:sz w:val="18"/>
                <w:szCs w:val="18"/>
              </w:rPr>
              <w:t>Сторона,</w:t>
            </w:r>
          </w:p>
          <w:p w:rsidR="00BE2572" w:rsidRPr="005474D1" w:rsidRDefault="00BE2572" w:rsidP="00E15766">
            <w:pPr>
              <w:widowControl w:val="0"/>
              <w:spacing w:after="120"/>
              <w:jc w:val="center"/>
              <w:rPr>
                <w:rFonts w:ascii="GHEA Grapalat" w:hAnsi="GHEA Grapalat"/>
                <w:b/>
                <w:sz w:val="18"/>
                <w:szCs w:val="18"/>
              </w:rPr>
            </w:pPr>
            <w:r w:rsidRPr="005474D1">
              <w:rPr>
                <w:rFonts w:ascii="GHEA Grapalat" w:hAnsi="GHEA Grapalat"/>
                <w:b/>
                <w:sz w:val="18"/>
                <w:szCs w:val="18"/>
              </w:rPr>
              <w:t>заполняющая реквизит</w:t>
            </w:r>
          </w:p>
          <w:p w:rsidR="00BE2572" w:rsidRPr="005474D1" w:rsidRDefault="00BE2572" w:rsidP="00E15766">
            <w:pPr>
              <w:widowControl w:val="0"/>
              <w:spacing w:after="120"/>
              <w:jc w:val="center"/>
              <w:rPr>
                <w:rFonts w:ascii="GHEA Grapalat" w:hAnsi="GHEA Grapalat"/>
                <w:b/>
                <w:sz w:val="18"/>
                <w:szCs w:val="18"/>
              </w:rPr>
            </w:pPr>
            <w:r w:rsidRPr="005474D1">
              <w:rPr>
                <w:rFonts w:ascii="GHEA Grapalat" w:hAnsi="GHEA Grapalat"/>
                <w:b/>
                <w:sz w:val="18"/>
                <w:szCs w:val="18"/>
              </w:rPr>
              <w:t>бенефициар или плательщик</w:t>
            </w:r>
          </w:p>
          <w:p w:rsidR="00BE2572" w:rsidRPr="005474D1" w:rsidRDefault="00BE2572" w:rsidP="00E15766">
            <w:pPr>
              <w:widowControl w:val="0"/>
              <w:spacing w:after="120"/>
              <w:jc w:val="center"/>
              <w:rPr>
                <w:rFonts w:ascii="GHEA Grapalat" w:hAnsi="GHEA Grapalat"/>
                <w:b/>
                <w:sz w:val="18"/>
                <w:szCs w:val="18"/>
              </w:rPr>
            </w:pPr>
            <w:r w:rsidRPr="005474D1">
              <w:rPr>
                <w:rFonts w:ascii="GHEA Grapalat" w:hAnsi="GHEA Grapalat"/>
                <w:b/>
                <w:sz w:val="18"/>
                <w:szCs w:val="18"/>
              </w:rPr>
              <w:t>(в связи с процессом закупки)</w:t>
            </w:r>
          </w:p>
        </w:tc>
      </w:tr>
      <w:tr w:rsidR="00B138F3" w:rsidRPr="005474D1" w:rsidTr="00E15766">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474D1" w:rsidRDefault="00BE2572" w:rsidP="00E15766">
            <w:pPr>
              <w:widowControl w:val="0"/>
              <w:spacing w:after="120"/>
              <w:jc w:val="center"/>
              <w:rPr>
                <w:rFonts w:ascii="GHEA Grapalat" w:hAnsi="GHEA Grapalat"/>
                <w:b/>
                <w:sz w:val="18"/>
                <w:szCs w:val="18"/>
              </w:rPr>
            </w:pPr>
            <w:r w:rsidRPr="005474D1">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5474D1" w:rsidRDefault="00BE2572" w:rsidP="00E15766">
            <w:pPr>
              <w:widowControl w:val="0"/>
              <w:spacing w:after="120"/>
              <w:jc w:val="center"/>
              <w:rPr>
                <w:rFonts w:ascii="GHEA Grapalat" w:hAnsi="GHEA Grapalat"/>
                <w:b/>
                <w:sz w:val="18"/>
                <w:szCs w:val="18"/>
              </w:rPr>
            </w:pPr>
            <w:r w:rsidRPr="005474D1">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5474D1" w:rsidRDefault="00BE2572" w:rsidP="00E15766">
            <w:pPr>
              <w:widowControl w:val="0"/>
              <w:spacing w:after="120"/>
              <w:jc w:val="center"/>
              <w:rPr>
                <w:rFonts w:ascii="GHEA Grapalat" w:hAnsi="GHEA Grapalat"/>
                <w:b/>
                <w:sz w:val="18"/>
                <w:szCs w:val="18"/>
              </w:rPr>
            </w:pPr>
            <w:r w:rsidRPr="005474D1">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5474D1" w:rsidRDefault="00BE2572" w:rsidP="00E15766">
            <w:pPr>
              <w:widowControl w:val="0"/>
              <w:spacing w:after="120"/>
              <w:jc w:val="center"/>
              <w:rPr>
                <w:rFonts w:ascii="GHEA Grapalat" w:hAnsi="GHEA Grapalat"/>
                <w:b/>
                <w:sz w:val="18"/>
                <w:szCs w:val="18"/>
              </w:rPr>
            </w:pPr>
            <w:r w:rsidRPr="005474D1">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5474D1" w:rsidRDefault="00BE2572" w:rsidP="00E15766">
            <w:pPr>
              <w:widowControl w:val="0"/>
              <w:spacing w:after="120"/>
              <w:jc w:val="center"/>
              <w:rPr>
                <w:rFonts w:ascii="GHEA Grapalat" w:hAnsi="GHEA Grapalat"/>
                <w:b/>
                <w:sz w:val="18"/>
                <w:szCs w:val="18"/>
              </w:rPr>
            </w:pPr>
            <w:r w:rsidRPr="005474D1">
              <w:rPr>
                <w:rFonts w:ascii="GHEA Grapalat" w:hAnsi="GHEA Grapalat"/>
                <w:b/>
                <w:sz w:val="18"/>
                <w:szCs w:val="18"/>
              </w:rPr>
              <w:t>5</w:t>
            </w:r>
          </w:p>
        </w:tc>
      </w:tr>
      <w:tr w:rsidR="00B138F3" w:rsidRPr="005474D1"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474D1" w:rsidRDefault="00BE2572" w:rsidP="00E15766">
            <w:pPr>
              <w:widowControl w:val="0"/>
              <w:spacing w:after="120"/>
              <w:jc w:val="center"/>
              <w:rPr>
                <w:rFonts w:ascii="GHEA Grapalat" w:hAnsi="GHEA Grapalat"/>
                <w:sz w:val="18"/>
                <w:szCs w:val="18"/>
              </w:rPr>
            </w:pPr>
            <w:r w:rsidRPr="005474D1">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5474D1" w:rsidRDefault="00BE2572" w:rsidP="00E15766">
            <w:pPr>
              <w:widowControl w:val="0"/>
              <w:spacing w:after="120"/>
              <w:jc w:val="center"/>
              <w:rPr>
                <w:rFonts w:ascii="GHEA Grapalat" w:hAnsi="GHEA Grapalat"/>
                <w:sz w:val="18"/>
                <w:szCs w:val="18"/>
              </w:rPr>
            </w:pPr>
            <w:r w:rsidRPr="005474D1">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5474D1" w:rsidRDefault="00BE2572" w:rsidP="00E15766">
            <w:pPr>
              <w:widowControl w:val="0"/>
              <w:spacing w:after="120"/>
              <w:jc w:val="center"/>
              <w:rPr>
                <w:rFonts w:ascii="GHEA Grapalat" w:hAnsi="GHEA Grapalat"/>
                <w:sz w:val="18"/>
                <w:szCs w:val="18"/>
              </w:rPr>
            </w:pPr>
            <w:r w:rsidRPr="005474D1">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5474D1" w:rsidRDefault="00BE2572" w:rsidP="00E15766">
            <w:pPr>
              <w:widowControl w:val="0"/>
              <w:spacing w:after="120"/>
              <w:jc w:val="center"/>
              <w:rPr>
                <w:rFonts w:ascii="GHEA Grapalat" w:hAnsi="GHEA Grapalat"/>
                <w:sz w:val="18"/>
                <w:szCs w:val="18"/>
              </w:rPr>
            </w:pPr>
            <w:r w:rsidRPr="005474D1">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5474D1" w:rsidRDefault="00BE2572" w:rsidP="00E15766">
            <w:pPr>
              <w:widowControl w:val="0"/>
              <w:spacing w:after="120"/>
              <w:jc w:val="center"/>
              <w:rPr>
                <w:rFonts w:ascii="GHEA Grapalat" w:hAnsi="GHEA Grapalat"/>
                <w:sz w:val="18"/>
                <w:szCs w:val="18"/>
              </w:rPr>
            </w:pPr>
            <w:r w:rsidRPr="005474D1">
              <w:rPr>
                <w:rFonts w:ascii="GHEA Grapalat" w:hAnsi="GHEA Grapalat"/>
                <w:sz w:val="18"/>
                <w:szCs w:val="18"/>
              </w:rPr>
              <w:t>на документе заранее заполнено "Платежное требование"</w:t>
            </w:r>
          </w:p>
        </w:tc>
      </w:tr>
      <w:tr w:rsidR="00B138F3" w:rsidRPr="005474D1"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474D1" w:rsidRDefault="00BE2572" w:rsidP="00E15766">
            <w:pPr>
              <w:widowControl w:val="0"/>
              <w:spacing w:after="120"/>
              <w:jc w:val="center"/>
              <w:rPr>
                <w:rFonts w:ascii="GHEA Grapalat" w:hAnsi="GHEA Grapalat"/>
                <w:sz w:val="18"/>
                <w:szCs w:val="18"/>
              </w:rPr>
            </w:pPr>
            <w:r w:rsidRPr="005474D1">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5474D1" w:rsidRDefault="00BE2572" w:rsidP="00E15766">
            <w:pPr>
              <w:widowControl w:val="0"/>
              <w:spacing w:after="120"/>
              <w:jc w:val="center"/>
              <w:rPr>
                <w:rFonts w:ascii="GHEA Grapalat" w:hAnsi="GHEA Grapalat"/>
                <w:sz w:val="18"/>
                <w:szCs w:val="18"/>
              </w:rPr>
            </w:pPr>
            <w:r w:rsidRPr="005474D1">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5474D1" w:rsidRDefault="00BE2572" w:rsidP="00E15766">
            <w:pPr>
              <w:widowControl w:val="0"/>
              <w:spacing w:after="120"/>
              <w:jc w:val="center"/>
              <w:rPr>
                <w:rFonts w:ascii="GHEA Grapalat" w:hAnsi="GHEA Grapalat"/>
                <w:sz w:val="18"/>
                <w:szCs w:val="18"/>
              </w:rPr>
            </w:pPr>
            <w:r w:rsidRPr="005474D1">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5474D1" w:rsidRDefault="00BE2572" w:rsidP="00E15766">
            <w:pPr>
              <w:widowControl w:val="0"/>
              <w:spacing w:after="120"/>
              <w:jc w:val="center"/>
              <w:rPr>
                <w:rFonts w:ascii="GHEA Grapalat" w:hAnsi="GHEA Grapalat"/>
                <w:sz w:val="18"/>
                <w:szCs w:val="18"/>
              </w:rPr>
            </w:pPr>
            <w:r w:rsidRPr="005474D1">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5474D1" w:rsidRDefault="00BE2572" w:rsidP="00E15766">
            <w:pPr>
              <w:widowControl w:val="0"/>
              <w:spacing w:after="120"/>
              <w:jc w:val="center"/>
              <w:rPr>
                <w:rFonts w:ascii="GHEA Grapalat" w:hAnsi="GHEA Grapalat"/>
                <w:sz w:val="18"/>
                <w:szCs w:val="18"/>
              </w:rPr>
            </w:pPr>
            <w:r w:rsidRPr="005474D1">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5474D1"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474D1" w:rsidRDefault="00BE2572" w:rsidP="00E15766">
            <w:pPr>
              <w:widowControl w:val="0"/>
              <w:spacing w:after="120"/>
              <w:jc w:val="center"/>
              <w:rPr>
                <w:rFonts w:ascii="GHEA Grapalat" w:hAnsi="GHEA Grapalat"/>
                <w:sz w:val="18"/>
                <w:szCs w:val="18"/>
              </w:rPr>
            </w:pPr>
            <w:r w:rsidRPr="005474D1">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5474D1" w:rsidRDefault="00BE2572" w:rsidP="00E15766">
            <w:pPr>
              <w:widowControl w:val="0"/>
              <w:spacing w:after="120"/>
              <w:jc w:val="center"/>
              <w:rPr>
                <w:rFonts w:ascii="GHEA Grapalat" w:hAnsi="GHEA Grapalat"/>
                <w:sz w:val="18"/>
                <w:szCs w:val="18"/>
              </w:rPr>
            </w:pPr>
            <w:r w:rsidRPr="005474D1">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5474D1" w:rsidRDefault="00BE2572" w:rsidP="00E15766">
            <w:pPr>
              <w:widowControl w:val="0"/>
              <w:spacing w:after="120"/>
              <w:jc w:val="center"/>
              <w:rPr>
                <w:rFonts w:ascii="GHEA Grapalat" w:hAnsi="GHEA Grapalat"/>
                <w:sz w:val="18"/>
                <w:szCs w:val="18"/>
              </w:rPr>
            </w:pPr>
            <w:r w:rsidRPr="005474D1">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5474D1" w:rsidRDefault="00BE2572" w:rsidP="00E15766">
            <w:pPr>
              <w:widowControl w:val="0"/>
              <w:spacing w:after="120"/>
              <w:jc w:val="center"/>
              <w:rPr>
                <w:rFonts w:ascii="GHEA Grapalat" w:hAnsi="GHEA Grapalat"/>
                <w:sz w:val="18"/>
                <w:szCs w:val="18"/>
              </w:rPr>
            </w:pPr>
            <w:r w:rsidRPr="005474D1">
              <w:rPr>
                <w:rFonts w:ascii="GHEA Grapalat" w:hAnsi="GHEA Grapalat"/>
                <w:sz w:val="18"/>
                <w:szCs w:val="18"/>
              </w:rPr>
              <w:t>обязательно</w:t>
            </w:r>
          </w:p>
          <w:p w:rsidR="00BE2572" w:rsidRPr="005474D1" w:rsidRDefault="00BE2572" w:rsidP="00E15766">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5474D1" w:rsidRDefault="00BE2572" w:rsidP="00E15766">
            <w:pPr>
              <w:widowControl w:val="0"/>
              <w:spacing w:after="120"/>
              <w:jc w:val="center"/>
              <w:rPr>
                <w:rFonts w:ascii="GHEA Grapalat" w:hAnsi="GHEA Grapalat"/>
                <w:sz w:val="18"/>
                <w:szCs w:val="18"/>
              </w:rPr>
            </w:pPr>
            <w:r w:rsidRPr="005474D1">
              <w:rPr>
                <w:rFonts w:ascii="GHEA Grapalat" w:hAnsi="GHEA Grapalat"/>
                <w:sz w:val="18"/>
                <w:szCs w:val="18"/>
              </w:rPr>
              <w:t>заполняется бенефициаром в день представления платежного требования в банк плательщика</w:t>
            </w:r>
          </w:p>
        </w:tc>
      </w:tr>
      <w:tr w:rsidR="00B138F3" w:rsidRPr="005474D1"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474D1" w:rsidRDefault="00BE2572" w:rsidP="00E15766">
            <w:pPr>
              <w:widowControl w:val="0"/>
              <w:spacing w:after="120"/>
              <w:jc w:val="center"/>
              <w:rPr>
                <w:rFonts w:ascii="GHEA Grapalat" w:hAnsi="GHEA Grapalat"/>
                <w:sz w:val="18"/>
                <w:szCs w:val="18"/>
              </w:rPr>
            </w:pPr>
            <w:r w:rsidRPr="005474D1">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5474D1" w:rsidRDefault="00BE2572" w:rsidP="00E15766">
            <w:pPr>
              <w:widowControl w:val="0"/>
              <w:spacing w:after="120"/>
              <w:jc w:val="center"/>
              <w:rPr>
                <w:rFonts w:ascii="GHEA Grapalat" w:hAnsi="GHEA Grapalat"/>
                <w:sz w:val="18"/>
                <w:szCs w:val="18"/>
              </w:rPr>
            </w:pPr>
            <w:r w:rsidRPr="005474D1">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5474D1" w:rsidRDefault="00BE2572" w:rsidP="00E15766">
            <w:pPr>
              <w:widowControl w:val="0"/>
              <w:spacing w:after="120"/>
              <w:jc w:val="center"/>
              <w:rPr>
                <w:rFonts w:ascii="GHEA Grapalat" w:hAnsi="GHEA Grapalat"/>
                <w:sz w:val="18"/>
                <w:szCs w:val="18"/>
              </w:rPr>
            </w:pPr>
            <w:r w:rsidRPr="005474D1">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5474D1" w:rsidRDefault="00BE2572" w:rsidP="00E15766">
            <w:pPr>
              <w:widowControl w:val="0"/>
              <w:spacing w:after="120"/>
              <w:jc w:val="center"/>
              <w:rPr>
                <w:rFonts w:ascii="GHEA Grapalat" w:hAnsi="GHEA Grapalat"/>
                <w:sz w:val="18"/>
                <w:szCs w:val="18"/>
              </w:rPr>
            </w:pPr>
            <w:r w:rsidRPr="005474D1">
              <w:rPr>
                <w:rFonts w:ascii="GHEA Grapalat" w:hAnsi="GHEA Grapalat"/>
                <w:sz w:val="18"/>
                <w:szCs w:val="18"/>
              </w:rPr>
              <w:t>обязательно</w:t>
            </w:r>
          </w:p>
          <w:p w:rsidR="00BE2572" w:rsidRPr="005474D1" w:rsidRDefault="00BE2572" w:rsidP="00E15766">
            <w:pPr>
              <w:widowControl w:val="0"/>
              <w:spacing w:after="120"/>
              <w:jc w:val="center"/>
              <w:rPr>
                <w:rFonts w:ascii="GHEA Grapalat" w:hAnsi="GHEA Grapalat"/>
                <w:sz w:val="18"/>
                <w:szCs w:val="18"/>
              </w:rPr>
            </w:pPr>
            <w:r w:rsidRPr="005474D1">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5474D1" w:rsidRDefault="00BE2572" w:rsidP="00E15766">
            <w:pPr>
              <w:widowControl w:val="0"/>
              <w:spacing w:after="120"/>
              <w:jc w:val="center"/>
              <w:rPr>
                <w:rFonts w:ascii="GHEA Grapalat" w:hAnsi="GHEA Grapalat"/>
                <w:sz w:val="18"/>
                <w:szCs w:val="18"/>
              </w:rPr>
            </w:pPr>
            <w:r w:rsidRPr="005474D1">
              <w:rPr>
                <w:rFonts w:ascii="GHEA Grapalat" w:hAnsi="GHEA Grapalat"/>
                <w:sz w:val="18"/>
                <w:szCs w:val="18"/>
              </w:rPr>
              <w:t>заполняется плательщиком</w:t>
            </w:r>
          </w:p>
        </w:tc>
      </w:tr>
      <w:tr w:rsidR="00B138F3" w:rsidRPr="005474D1"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474D1" w:rsidRDefault="00BE2572" w:rsidP="00E15766">
            <w:pPr>
              <w:widowControl w:val="0"/>
              <w:spacing w:after="120"/>
              <w:jc w:val="center"/>
              <w:rPr>
                <w:rFonts w:ascii="GHEA Grapalat" w:hAnsi="GHEA Grapalat"/>
                <w:sz w:val="18"/>
                <w:szCs w:val="18"/>
              </w:rPr>
            </w:pPr>
            <w:r w:rsidRPr="005474D1">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5474D1" w:rsidRDefault="00BE2572" w:rsidP="00E15766">
            <w:pPr>
              <w:widowControl w:val="0"/>
              <w:spacing w:after="120"/>
              <w:jc w:val="center"/>
              <w:rPr>
                <w:rFonts w:ascii="GHEA Grapalat" w:hAnsi="GHEA Grapalat"/>
                <w:sz w:val="18"/>
                <w:szCs w:val="18"/>
              </w:rPr>
            </w:pPr>
            <w:r w:rsidRPr="005474D1">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5474D1" w:rsidRDefault="00BE2572" w:rsidP="00E15766">
            <w:pPr>
              <w:widowControl w:val="0"/>
              <w:spacing w:after="120"/>
              <w:jc w:val="center"/>
              <w:rPr>
                <w:rFonts w:ascii="GHEA Grapalat" w:hAnsi="GHEA Grapalat"/>
                <w:sz w:val="18"/>
                <w:szCs w:val="18"/>
              </w:rPr>
            </w:pPr>
            <w:r w:rsidRPr="005474D1">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5474D1" w:rsidRDefault="00BE2572" w:rsidP="00E15766">
            <w:pPr>
              <w:widowControl w:val="0"/>
              <w:spacing w:after="120"/>
              <w:jc w:val="center"/>
              <w:rPr>
                <w:rFonts w:ascii="GHEA Grapalat" w:hAnsi="GHEA Grapalat"/>
                <w:sz w:val="18"/>
                <w:szCs w:val="18"/>
              </w:rPr>
            </w:pPr>
            <w:r w:rsidRPr="005474D1">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5474D1" w:rsidRDefault="00BE2572" w:rsidP="00E15766">
            <w:pPr>
              <w:widowControl w:val="0"/>
              <w:spacing w:after="120"/>
              <w:jc w:val="center"/>
              <w:rPr>
                <w:rFonts w:ascii="GHEA Grapalat" w:hAnsi="GHEA Grapalat"/>
                <w:sz w:val="18"/>
                <w:szCs w:val="18"/>
              </w:rPr>
            </w:pPr>
            <w:r w:rsidRPr="005474D1">
              <w:rPr>
                <w:rFonts w:ascii="GHEA Grapalat" w:hAnsi="GHEA Grapalat"/>
                <w:sz w:val="18"/>
                <w:szCs w:val="18"/>
              </w:rPr>
              <w:t>заполняется плательщиком</w:t>
            </w:r>
          </w:p>
        </w:tc>
      </w:tr>
      <w:tr w:rsidR="00B138F3" w:rsidRPr="005474D1"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474D1" w:rsidRDefault="00BE2572" w:rsidP="00E15766">
            <w:pPr>
              <w:widowControl w:val="0"/>
              <w:spacing w:after="120"/>
              <w:jc w:val="center"/>
              <w:rPr>
                <w:rFonts w:ascii="GHEA Grapalat" w:hAnsi="GHEA Grapalat"/>
                <w:sz w:val="18"/>
                <w:szCs w:val="18"/>
              </w:rPr>
            </w:pPr>
            <w:r w:rsidRPr="005474D1">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5474D1" w:rsidRDefault="00BE2572" w:rsidP="00E15766">
            <w:pPr>
              <w:widowControl w:val="0"/>
              <w:spacing w:after="120"/>
              <w:jc w:val="center"/>
              <w:rPr>
                <w:rFonts w:ascii="GHEA Grapalat" w:hAnsi="GHEA Grapalat"/>
                <w:sz w:val="18"/>
                <w:szCs w:val="18"/>
              </w:rPr>
            </w:pPr>
            <w:r w:rsidRPr="005474D1">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5474D1" w:rsidRDefault="00BE2572" w:rsidP="00E15766">
            <w:pPr>
              <w:widowControl w:val="0"/>
              <w:spacing w:after="120"/>
              <w:jc w:val="center"/>
              <w:rPr>
                <w:rFonts w:ascii="GHEA Grapalat" w:hAnsi="GHEA Grapalat"/>
                <w:sz w:val="18"/>
                <w:szCs w:val="18"/>
              </w:rPr>
            </w:pPr>
            <w:r w:rsidRPr="005474D1">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5474D1" w:rsidRDefault="00BE2572" w:rsidP="00E15766">
            <w:pPr>
              <w:widowControl w:val="0"/>
              <w:spacing w:after="120"/>
              <w:jc w:val="center"/>
              <w:rPr>
                <w:rFonts w:ascii="GHEA Grapalat" w:hAnsi="GHEA Grapalat"/>
                <w:sz w:val="18"/>
                <w:szCs w:val="18"/>
              </w:rPr>
            </w:pPr>
            <w:r w:rsidRPr="005474D1">
              <w:rPr>
                <w:rFonts w:ascii="GHEA Grapalat" w:hAnsi="GHEA Grapalat"/>
                <w:sz w:val="18"/>
                <w:szCs w:val="18"/>
              </w:rPr>
              <w:t>обязательно</w:t>
            </w:r>
          </w:p>
          <w:p w:rsidR="00BE2572" w:rsidRPr="005474D1" w:rsidRDefault="00BE2572" w:rsidP="00E15766">
            <w:pPr>
              <w:widowControl w:val="0"/>
              <w:spacing w:after="120"/>
              <w:jc w:val="center"/>
              <w:rPr>
                <w:rFonts w:ascii="GHEA Grapalat" w:hAnsi="GHEA Grapalat"/>
                <w:sz w:val="18"/>
                <w:szCs w:val="18"/>
              </w:rPr>
            </w:pPr>
            <w:r w:rsidRPr="005474D1">
              <w:rPr>
                <w:rFonts w:ascii="GHEA Grapalat" w:hAnsi="GHEA Grapalat"/>
                <w:sz w:val="18"/>
                <w:szCs w:val="18"/>
              </w:rPr>
              <w:t>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w:t>
            </w: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5474D1" w:rsidRDefault="00BE2572" w:rsidP="00E15766">
            <w:pPr>
              <w:widowControl w:val="0"/>
              <w:spacing w:after="120"/>
              <w:jc w:val="center"/>
              <w:rPr>
                <w:rFonts w:ascii="GHEA Grapalat" w:hAnsi="GHEA Grapalat"/>
                <w:sz w:val="18"/>
                <w:szCs w:val="18"/>
              </w:rPr>
            </w:pPr>
            <w:r w:rsidRPr="005474D1">
              <w:rPr>
                <w:rFonts w:ascii="GHEA Grapalat" w:hAnsi="GHEA Grapalat"/>
                <w:sz w:val="18"/>
                <w:szCs w:val="18"/>
              </w:rPr>
              <w:t>заполняется плательщиком</w:t>
            </w:r>
          </w:p>
        </w:tc>
      </w:tr>
      <w:tr w:rsidR="00B138F3" w:rsidRPr="005474D1"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474D1" w:rsidRDefault="00BE2572" w:rsidP="00E15766">
            <w:pPr>
              <w:widowControl w:val="0"/>
              <w:spacing w:after="120"/>
              <w:jc w:val="center"/>
              <w:rPr>
                <w:rFonts w:ascii="GHEA Grapalat" w:hAnsi="GHEA Grapalat"/>
                <w:sz w:val="18"/>
                <w:szCs w:val="18"/>
              </w:rPr>
            </w:pPr>
            <w:r w:rsidRPr="005474D1">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5474D1" w:rsidRDefault="00BE2572" w:rsidP="00E15766">
            <w:pPr>
              <w:widowControl w:val="0"/>
              <w:spacing w:after="120"/>
              <w:jc w:val="center"/>
              <w:rPr>
                <w:rFonts w:ascii="GHEA Grapalat" w:hAnsi="GHEA Grapalat"/>
                <w:sz w:val="18"/>
                <w:szCs w:val="18"/>
              </w:rPr>
            </w:pPr>
            <w:r w:rsidRPr="005474D1">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5474D1" w:rsidRDefault="00BE2572" w:rsidP="00E15766">
            <w:pPr>
              <w:widowControl w:val="0"/>
              <w:spacing w:after="120"/>
              <w:jc w:val="center"/>
              <w:rPr>
                <w:rFonts w:ascii="GHEA Grapalat" w:hAnsi="GHEA Grapalat"/>
                <w:sz w:val="18"/>
                <w:szCs w:val="18"/>
              </w:rPr>
            </w:pPr>
            <w:r w:rsidRPr="005474D1">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5474D1" w:rsidRDefault="00BE2572" w:rsidP="00E15766">
            <w:pPr>
              <w:widowControl w:val="0"/>
              <w:spacing w:after="120"/>
              <w:jc w:val="center"/>
              <w:rPr>
                <w:rFonts w:ascii="GHEA Grapalat" w:hAnsi="GHEA Grapalat"/>
                <w:sz w:val="18"/>
                <w:szCs w:val="18"/>
              </w:rPr>
            </w:pPr>
            <w:r w:rsidRPr="005474D1">
              <w:rPr>
                <w:rFonts w:ascii="GHEA Grapalat" w:hAnsi="GHEA Grapalat"/>
                <w:sz w:val="18"/>
                <w:szCs w:val="18"/>
              </w:rPr>
              <w:t>необязательно</w:t>
            </w:r>
          </w:p>
          <w:p w:rsidR="00BE2572" w:rsidRPr="005474D1" w:rsidRDefault="00BE2572" w:rsidP="00E15766">
            <w:pPr>
              <w:widowControl w:val="0"/>
              <w:spacing w:after="120"/>
              <w:jc w:val="center"/>
              <w:rPr>
                <w:rFonts w:ascii="GHEA Grapalat" w:hAnsi="GHEA Grapalat"/>
                <w:sz w:val="18"/>
                <w:szCs w:val="18"/>
              </w:rPr>
            </w:pPr>
            <w:r w:rsidRPr="005474D1">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5474D1" w:rsidRDefault="00BE2572" w:rsidP="00E15766">
            <w:pPr>
              <w:widowControl w:val="0"/>
              <w:spacing w:after="120"/>
              <w:jc w:val="center"/>
              <w:rPr>
                <w:rFonts w:ascii="GHEA Grapalat" w:hAnsi="GHEA Grapalat"/>
                <w:sz w:val="18"/>
                <w:szCs w:val="18"/>
              </w:rPr>
            </w:pPr>
            <w:r w:rsidRPr="005474D1">
              <w:rPr>
                <w:rFonts w:ascii="GHEA Grapalat" w:hAnsi="GHEA Grapalat"/>
                <w:sz w:val="18"/>
                <w:szCs w:val="18"/>
              </w:rPr>
              <w:t>заполняется плательщиком</w:t>
            </w:r>
          </w:p>
        </w:tc>
      </w:tr>
      <w:tr w:rsidR="00B138F3" w:rsidRPr="005474D1"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474D1" w:rsidRDefault="00BE2572" w:rsidP="00E15766">
            <w:pPr>
              <w:widowControl w:val="0"/>
              <w:spacing w:after="120"/>
              <w:jc w:val="center"/>
              <w:rPr>
                <w:rFonts w:ascii="GHEA Grapalat" w:hAnsi="GHEA Grapalat"/>
                <w:sz w:val="18"/>
                <w:szCs w:val="18"/>
              </w:rPr>
            </w:pPr>
            <w:r w:rsidRPr="005474D1">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5474D1" w:rsidRDefault="00BE2572" w:rsidP="00E15766">
            <w:pPr>
              <w:widowControl w:val="0"/>
              <w:spacing w:after="120"/>
              <w:jc w:val="center"/>
              <w:rPr>
                <w:rFonts w:ascii="GHEA Grapalat" w:hAnsi="GHEA Grapalat"/>
                <w:sz w:val="18"/>
                <w:szCs w:val="18"/>
              </w:rPr>
            </w:pPr>
            <w:r w:rsidRPr="005474D1">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5474D1" w:rsidRDefault="00BE2572" w:rsidP="00E15766">
            <w:pPr>
              <w:widowControl w:val="0"/>
              <w:spacing w:after="120"/>
              <w:jc w:val="center"/>
              <w:rPr>
                <w:rFonts w:ascii="GHEA Grapalat" w:hAnsi="GHEA Grapalat"/>
                <w:sz w:val="18"/>
                <w:szCs w:val="18"/>
              </w:rPr>
            </w:pPr>
            <w:r w:rsidRPr="005474D1">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5474D1" w:rsidRDefault="00BE2572" w:rsidP="00E15766">
            <w:pPr>
              <w:widowControl w:val="0"/>
              <w:spacing w:after="120"/>
              <w:jc w:val="center"/>
              <w:rPr>
                <w:rFonts w:ascii="GHEA Grapalat" w:hAnsi="GHEA Grapalat"/>
                <w:sz w:val="18"/>
                <w:szCs w:val="18"/>
              </w:rPr>
            </w:pPr>
            <w:r w:rsidRPr="005474D1">
              <w:rPr>
                <w:rFonts w:ascii="GHEA Grapalat" w:hAnsi="GHEA Grapalat"/>
                <w:sz w:val="18"/>
                <w:szCs w:val="18"/>
              </w:rPr>
              <w:t>необязательно</w:t>
            </w:r>
          </w:p>
          <w:p w:rsidR="00BE2572" w:rsidRPr="005474D1" w:rsidRDefault="00BE2572" w:rsidP="00E15766">
            <w:pPr>
              <w:widowControl w:val="0"/>
              <w:spacing w:after="120"/>
              <w:jc w:val="center"/>
              <w:rPr>
                <w:rFonts w:ascii="GHEA Grapalat" w:hAnsi="GHEA Grapalat"/>
                <w:sz w:val="18"/>
                <w:szCs w:val="18"/>
              </w:rPr>
            </w:pPr>
            <w:r w:rsidRPr="005474D1">
              <w:rPr>
                <w:rFonts w:ascii="GHEA Grapalat" w:hAnsi="GHEA Grapalat"/>
                <w:sz w:val="18"/>
                <w:szCs w:val="18"/>
              </w:rPr>
              <w:t xml:space="preserve">заполняется в установленных </w:t>
            </w:r>
            <w:r w:rsidRPr="005474D1">
              <w:rPr>
                <w:rFonts w:ascii="GHEA Grapalat" w:hAnsi="GHEA Grapalat"/>
                <w:sz w:val="18"/>
                <w:szCs w:val="18"/>
              </w:rPr>
              <w:lastRenderedPageBreak/>
              <w:t>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5474D1" w:rsidRDefault="00BE2572" w:rsidP="00E15766">
            <w:pPr>
              <w:widowControl w:val="0"/>
              <w:spacing w:after="120"/>
              <w:jc w:val="center"/>
              <w:rPr>
                <w:rFonts w:ascii="GHEA Grapalat" w:hAnsi="GHEA Grapalat"/>
                <w:sz w:val="18"/>
                <w:szCs w:val="18"/>
              </w:rPr>
            </w:pPr>
            <w:r w:rsidRPr="005474D1">
              <w:rPr>
                <w:rFonts w:ascii="GHEA Grapalat" w:hAnsi="GHEA Grapalat"/>
                <w:sz w:val="18"/>
                <w:szCs w:val="18"/>
              </w:rPr>
              <w:lastRenderedPageBreak/>
              <w:t>заполняется плательщиком</w:t>
            </w:r>
          </w:p>
        </w:tc>
      </w:tr>
      <w:tr w:rsidR="00B138F3" w:rsidRPr="005474D1"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474D1" w:rsidRDefault="00BE2572" w:rsidP="00E15766">
            <w:pPr>
              <w:widowControl w:val="0"/>
              <w:spacing w:after="120"/>
              <w:jc w:val="center"/>
              <w:rPr>
                <w:rFonts w:ascii="GHEA Grapalat" w:hAnsi="GHEA Grapalat"/>
                <w:sz w:val="18"/>
                <w:szCs w:val="18"/>
              </w:rPr>
            </w:pPr>
            <w:r w:rsidRPr="005474D1">
              <w:rPr>
                <w:rFonts w:ascii="GHEA Grapalat" w:hAnsi="GHEA Grapalat"/>
                <w:sz w:val="18"/>
                <w:szCs w:val="18"/>
              </w:rPr>
              <w:lastRenderedPageBreak/>
              <w:t>9.</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5474D1" w:rsidRDefault="00BE2572" w:rsidP="00E15766">
            <w:pPr>
              <w:widowControl w:val="0"/>
              <w:spacing w:after="120"/>
              <w:jc w:val="center"/>
              <w:rPr>
                <w:rFonts w:ascii="GHEA Grapalat" w:hAnsi="GHEA Grapalat"/>
                <w:sz w:val="18"/>
                <w:szCs w:val="18"/>
              </w:rPr>
            </w:pPr>
            <w:r w:rsidRPr="005474D1">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5474D1" w:rsidRDefault="00BE2572" w:rsidP="00E15766">
            <w:pPr>
              <w:widowControl w:val="0"/>
              <w:spacing w:after="120"/>
              <w:jc w:val="center"/>
              <w:rPr>
                <w:rFonts w:ascii="GHEA Grapalat" w:hAnsi="GHEA Grapalat"/>
                <w:sz w:val="18"/>
                <w:szCs w:val="18"/>
              </w:rPr>
            </w:pPr>
            <w:r w:rsidRPr="005474D1">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5474D1" w:rsidRDefault="00BE2572" w:rsidP="00E15766">
            <w:pPr>
              <w:widowControl w:val="0"/>
              <w:spacing w:after="120"/>
              <w:jc w:val="center"/>
              <w:rPr>
                <w:rFonts w:ascii="GHEA Grapalat" w:hAnsi="GHEA Grapalat"/>
                <w:sz w:val="18"/>
                <w:szCs w:val="18"/>
              </w:rPr>
            </w:pPr>
            <w:r w:rsidRPr="005474D1">
              <w:rPr>
                <w:rFonts w:ascii="GHEA Grapalat" w:hAnsi="GHEA Grapalat"/>
                <w:sz w:val="18"/>
                <w:szCs w:val="18"/>
              </w:rPr>
              <w:t>обязательно</w:t>
            </w:r>
          </w:p>
          <w:p w:rsidR="00BE2572" w:rsidRPr="005474D1" w:rsidRDefault="00BE2572" w:rsidP="00E15766">
            <w:pPr>
              <w:widowControl w:val="0"/>
              <w:spacing w:after="120"/>
              <w:jc w:val="center"/>
              <w:rPr>
                <w:rFonts w:ascii="GHEA Grapalat" w:hAnsi="GHEA Grapalat"/>
                <w:sz w:val="18"/>
                <w:szCs w:val="18"/>
              </w:rPr>
            </w:pPr>
            <w:r w:rsidRPr="005474D1">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5474D1" w:rsidRDefault="00BE2572" w:rsidP="00E15766">
            <w:pPr>
              <w:widowControl w:val="0"/>
              <w:spacing w:after="120"/>
              <w:jc w:val="center"/>
              <w:rPr>
                <w:rFonts w:ascii="GHEA Grapalat" w:hAnsi="GHEA Grapalat"/>
                <w:sz w:val="18"/>
                <w:szCs w:val="18"/>
              </w:rPr>
            </w:pPr>
            <w:r w:rsidRPr="005474D1">
              <w:rPr>
                <w:rFonts w:ascii="GHEA Grapalat" w:hAnsi="GHEA Grapalat"/>
                <w:sz w:val="18"/>
                <w:szCs w:val="18"/>
              </w:rPr>
              <w:t>заранее заполняется бенефициаром — по приглашению</w:t>
            </w:r>
          </w:p>
        </w:tc>
      </w:tr>
      <w:tr w:rsidR="00B138F3" w:rsidRPr="005474D1"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474D1" w:rsidRDefault="00BE2572" w:rsidP="00E15766">
            <w:pPr>
              <w:widowControl w:val="0"/>
              <w:spacing w:after="120"/>
              <w:jc w:val="center"/>
              <w:rPr>
                <w:rFonts w:ascii="GHEA Grapalat" w:hAnsi="GHEA Grapalat"/>
                <w:sz w:val="18"/>
                <w:szCs w:val="18"/>
              </w:rPr>
            </w:pPr>
            <w:r w:rsidRPr="005474D1">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5474D1" w:rsidRDefault="00BE2572" w:rsidP="00E15766">
            <w:pPr>
              <w:widowControl w:val="0"/>
              <w:spacing w:after="120"/>
              <w:jc w:val="center"/>
              <w:rPr>
                <w:rFonts w:ascii="GHEA Grapalat" w:hAnsi="GHEA Grapalat"/>
                <w:sz w:val="18"/>
                <w:szCs w:val="18"/>
              </w:rPr>
            </w:pPr>
            <w:r w:rsidRPr="005474D1">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5474D1" w:rsidRDefault="00BE2572" w:rsidP="00E15766">
            <w:pPr>
              <w:widowControl w:val="0"/>
              <w:spacing w:after="120"/>
              <w:jc w:val="center"/>
              <w:rPr>
                <w:rFonts w:ascii="GHEA Grapalat" w:hAnsi="GHEA Grapalat"/>
                <w:sz w:val="18"/>
                <w:szCs w:val="18"/>
              </w:rPr>
            </w:pPr>
            <w:r w:rsidRPr="005474D1">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5474D1" w:rsidRDefault="00BE2572" w:rsidP="00E15766">
            <w:pPr>
              <w:widowControl w:val="0"/>
              <w:spacing w:after="120"/>
              <w:jc w:val="center"/>
              <w:rPr>
                <w:rFonts w:ascii="GHEA Grapalat" w:hAnsi="GHEA Grapalat"/>
                <w:sz w:val="18"/>
                <w:szCs w:val="18"/>
              </w:rPr>
            </w:pPr>
            <w:r w:rsidRPr="005474D1">
              <w:rPr>
                <w:rFonts w:ascii="GHEA Grapalat" w:hAnsi="GHEA Grapalat"/>
                <w:sz w:val="18"/>
                <w:szCs w:val="18"/>
              </w:rPr>
              <w:t>необязательно</w:t>
            </w:r>
          </w:p>
          <w:p w:rsidR="00BE2572" w:rsidRPr="005474D1" w:rsidRDefault="00BE2572" w:rsidP="00E15766">
            <w:pPr>
              <w:widowControl w:val="0"/>
              <w:spacing w:after="120"/>
              <w:jc w:val="center"/>
              <w:rPr>
                <w:rFonts w:ascii="GHEA Grapalat" w:hAnsi="GHEA Grapalat"/>
                <w:sz w:val="18"/>
                <w:szCs w:val="18"/>
              </w:rPr>
            </w:pPr>
            <w:r w:rsidRPr="005474D1">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5474D1" w:rsidRDefault="00BE2572" w:rsidP="00E15766">
            <w:pPr>
              <w:widowControl w:val="0"/>
              <w:spacing w:after="120"/>
              <w:jc w:val="center"/>
              <w:rPr>
                <w:rFonts w:ascii="GHEA Grapalat" w:hAnsi="GHEA Grapalat"/>
                <w:sz w:val="18"/>
                <w:szCs w:val="18"/>
              </w:rPr>
            </w:pPr>
            <w:r w:rsidRPr="005474D1">
              <w:rPr>
                <w:rFonts w:ascii="GHEA Grapalat" w:hAnsi="GHEA Grapalat"/>
                <w:sz w:val="18"/>
                <w:szCs w:val="18"/>
              </w:rPr>
              <w:t>(не заполняется)</w:t>
            </w:r>
          </w:p>
        </w:tc>
      </w:tr>
      <w:tr w:rsidR="00B138F3" w:rsidRPr="005474D1"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474D1" w:rsidRDefault="00BE2572" w:rsidP="00E15766">
            <w:pPr>
              <w:widowControl w:val="0"/>
              <w:spacing w:after="120"/>
              <w:jc w:val="center"/>
              <w:rPr>
                <w:rFonts w:ascii="GHEA Grapalat" w:hAnsi="GHEA Grapalat"/>
                <w:sz w:val="18"/>
                <w:szCs w:val="18"/>
              </w:rPr>
            </w:pPr>
            <w:r w:rsidRPr="005474D1">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5474D1" w:rsidRDefault="00BE2572" w:rsidP="00E15766">
            <w:pPr>
              <w:widowControl w:val="0"/>
              <w:spacing w:after="120"/>
              <w:jc w:val="center"/>
              <w:rPr>
                <w:rFonts w:ascii="GHEA Grapalat" w:hAnsi="GHEA Grapalat"/>
                <w:sz w:val="18"/>
                <w:szCs w:val="18"/>
              </w:rPr>
            </w:pPr>
            <w:r w:rsidRPr="005474D1">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5474D1" w:rsidRDefault="00BE2572" w:rsidP="00E15766">
            <w:pPr>
              <w:widowControl w:val="0"/>
              <w:spacing w:after="120"/>
              <w:jc w:val="center"/>
              <w:rPr>
                <w:rFonts w:ascii="GHEA Grapalat" w:hAnsi="GHEA Grapalat"/>
                <w:sz w:val="18"/>
                <w:szCs w:val="18"/>
              </w:rPr>
            </w:pPr>
            <w:r w:rsidRPr="005474D1">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5474D1" w:rsidRDefault="00BE2572" w:rsidP="00E15766">
            <w:pPr>
              <w:widowControl w:val="0"/>
              <w:spacing w:after="120"/>
              <w:jc w:val="center"/>
              <w:rPr>
                <w:rFonts w:ascii="GHEA Grapalat" w:hAnsi="GHEA Grapalat"/>
                <w:sz w:val="18"/>
                <w:szCs w:val="18"/>
              </w:rPr>
            </w:pPr>
            <w:r w:rsidRPr="005474D1">
              <w:rPr>
                <w:rFonts w:ascii="GHEA Grapalat" w:hAnsi="GHEA Grapalat"/>
                <w:sz w:val="18"/>
                <w:szCs w:val="18"/>
              </w:rPr>
              <w:t>необязательно</w:t>
            </w:r>
          </w:p>
          <w:p w:rsidR="00BE2572" w:rsidRPr="005474D1" w:rsidRDefault="00BE2572" w:rsidP="00E15766">
            <w:pPr>
              <w:widowControl w:val="0"/>
              <w:spacing w:after="120"/>
              <w:jc w:val="center"/>
              <w:rPr>
                <w:rFonts w:ascii="GHEA Grapalat" w:hAnsi="GHEA Grapalat"/>
                <w:sz w:val="18"/>
                <w:szCs w:val="18"/>
              </w:rPr>
            </w:pPr>
            <w:r w:rsidRPr="005474D1">
              <w:rPr>
                <w:rFonts w:ascii="GHEA Grapalat" w:hAnsi="GHEA Grapalat"/>
                <w:sz w:val="18"/>
                <w:szCs w:val="18"/>
              </w:rPr>
              <w:t>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5474D1" w:rsidRDefault="00BE2572" w:rsidP="00E15766">
            <w:pPr>
              <w:widowControl w:val="0"/>
              <w:spacing w:after="120"/>
              <w:jc w:val="center"/>
              <w:rPr>
                <w:rFonts w:ascii="GHEA Grapalat" w:hAnsi="GHEA Grapalat"/>
                <w:sz w:val="18"/>
                <w:szCs w:val="18"/>
              </w:rPr>
            </w:pPr>
            <w:r w:rsidRPr="005474D1">
              <w:rPr>
                <w:rFonts w:ascii="GHEA Grapalat" w:hAnsi="GHEA Grapalat"/>
                <w:sz w:val="18"/>
                <w:szCs w:val="18"/>
              </w:rPr>
              <w:t>заранее заполняется бенефициаром — по приглашению</w:t>
            </w:r>
          </w:p>
        </w:tc>
      </w:tr>
      <w:tr w:rsidR="00B138F3" w:rsidRPr="005474D1"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474D1" w:rsidRDefault="00BE2572" w:rsidP="00E15766">
            <w:pPr>
              <w:widowControl w:val="0"/>
              <w:spacing w:after="120"/>
              <w:jc w:val="center"/>
              <w:rPr>
                <w:rFonts w:ascii="GHEA Grapalat" w:hAnsi="GHEA Grapalat"/>
                <w:sz w:val="18"/>
                <w:szCs w:val="18"/>
              </w:rPr>
            </w:pPr>
            <w:r w:rsidRPr="005474D1">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5474D1" w:rsidRDefault="00BE2572" w:rsidP="00E15766">
            <w:pPr>
              <w:widowControl w:val="0"/>
              <w:spacing w:after="120"/>
              <w:jc w:val="center"/>
              <w:rPr>
                <w:rFonts w:ascii="GHEA Grapalat" w:hAnsi="GHEA Grapalat"/>
                <w:sz w:val="18"/>
                <w:szCs w:val="18"/>
              </w:rPr>
            </w:pPr>
            <w:r w:rsidRPr="005474D1">
              <w:rPr>
                <w:rFonts w:ascii="GHEA Grapalat" w:hAnsi="GHEA Grapalat"/>
                <w:sz w:val="18"/>
                <w:szCs w:val="18"/>
              </w:rPr>
              <w:t>наименование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5474D1" w:rsidRDefault="00BE2572" w:rsidP="00E15766">
            <w:pPr>
              <w:widowControl w:val="0"/>
              <w:spacing w:after="120"/>
              <w:jc w:val="center"/>
              <w:rPr>
                <w:rFonts w:ascii="GHEA Grapalat" w:hAnsi="GHEA Grapalat"/>
                <w:sz w:val="18"/>
                <w:szCs w:val="18"/>
              </w:rPr>
            </w:pPr>
            <w:r w:rsidRPr="005474D1">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5474D1" w:rsidRDefault="00BE2572" w:rsidP="00E15766">
            <w:pPr>
              <w:widowControl w:val="0"/>
              <w:spacing w:after="120"/>
              <w:jc w:val="center"/>
              <w:rPr>
                <w:rFonts w:ascii="GHEA Grapalat" w:hAnsi="GHEA Grapalat"/>
                <w:sz w:val="18"/>
                <w:szCs w:val="18"/>
              </w:rPr>
            </w:pPr>
            <w:r w:rsidRPr="005474D1">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5474D1" w:rsidRDefault="00BE2572" w:rsidP="00E15766">
            <w:pPr>
              <w:widowControl w:val="0"/>
              <w:spacing w:after="120"/>
              <w:jc w:val="center"/>
              <w:rPr>
                <w:rFonts w:ascii="GHEA Grapalat" w:hAnsi="GHEA Grapalat"/>
                <w:sz w:val="18"/>
                <w:szCs w:val="18"/>
              </w:rPr>
            </w:pPr>
            <w:r w:rsidRPr="005474D1">
              <w:rPr>
                <w:rFonts w:ascii="GHEA Grapalat" w:hAnsi="GHEA Grapalat"/>
                <w:sz w:val="18"/>
                <w:szCs w:val="18"/>
              </w:rPr>
              <w:t>заранее заполняется бенефициаром — по приглашению</w:t>
            </w:r>
          </w:p>
        </w:tc>
      </w:tr>
      <w:tr w:rsidR="00B138F3" w:rsidRPr="005474D1"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474D1" w:rsidRDefault="00BE2572" w:rsidP="00E15766">
            <w:pPr>
              <w:widowControl w:val="0"/>
              <w:spacing w:after="120"/>
              <w:jc w:val="center"/>
              <w:rPr>
                <w:rFonts w:ascii="GHEA Grapalat" w:hAnsi="GHEA Grapalat"/>
                <w:sz w:val="18"/>
                <w:szCs w:val="18"/>
              </w:rPr>
            </w:pPr>
            <w:r w:rsidRPr="005474D1">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5474D1" w:rsidRDefault="00BE2572" w:rsidP="00E15766">
            <w:pPr>
              <w:widowControl w:val="0"/>
              <w:spacing w:after="120"/>
              <w:jc w:val="center"/>
              <w:rPr>
                <w:rFonts w:ascii="GHEA Grapalat" w:hAnsi="GHEA Grapalat"/>
                <w:sz w:val="18"/>
                <w:szCs w:val="18"/>
              </w:rPr>
            </w:pPr>
            <w:r w:rsidRPr="005474D1">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5474D1" w:rsidRDefault="00BE2572" w:rsidP="00E15766">
            <w:pPr>
              <w:widowControl w:val="0"/>
              <w:spacing w:after="120"/>
              <w:jc w:val="center"/>
              <w:rPr>
                <w:rFonts w:ascii="GHEA Grapalat" w:hAnsi="GHEA Grapalat"/>
                <w:sz w:val="18"/>
                <w:szCs w:val="18"/>
              </w:rPr>
            </w:pPr>
            <w:r w:rsidRPr="005474D1">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5474D1" w:rsidRDefault="00BE2572" w:rsidP="00E15766">
            <w:pPr>
              <w:widowControl w:val="0"/>
              <w:spacing w:after="120"/>
              <w:jc w:val="center"/>
              <w:rPr>
                <w:rFonts w:ascii="GHEA Grapalat" w:hAnsi="GHEA Grapalat"/>
                <w:sz w:val="18"/>
                <w:szCs w:val="18"/>
              </w:rPr>
            </w:pPr>
            <w:r w:rsidRPr="005474D1">
              <w:rPr>
                <w:rFonts w:ascii="GHEA Grapalat" w:hAnsi="GHEA Grapalat"/>
                <w:sz w:val="18"/>
                <w:szCs w:val="18"/>
              </w:rPr>
              <w:t>обязательно</w:t>
            </w:r>
          </w:p>
          <w:p w:rsidR="00BE2572" w:rsidRPr="005474D1" w:rsidRDefault="00BE2572" w:rsidP="00E15766">
            <w:pPr>
              <w:widowControl w:val="0"/>
              <w:spacing w:after="120"/>
              <w:jc w:val="center"/>
              <w:rPr>
                <w:rFonts w:ascii="GHEA Grapalat" w:hAnsi="GHEA Grapalat"/>
                <w:sz w:val="18"/>
                <w:szCs w:val="18"/>
              </w:rPr>
            </w:pPr>
            <w:r w:rsidRPr="005474D1">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5474D1" w:rsidRDefault="00BE2572" w:rsidP="00E15766">
            <w:pPr>
              <w:widowControl w:val="0"/>
              <w:spacing w:after="120"/>
              <w:jc w:val="center"/>
              <w:rPr>
                <w:rFonts w:ascii="GHEA Grapalat" w:hAnsi="GHEA Grapalat"/>
                <w:sz w:val="18"/>
                <w:szCs w:val="18"/>
              </w:rPr>
            </w:pPr>
            <w:r w:rsidRPr="005474D1">
              <w:rPr>
                <w:rFonts w:ascii="GHEA Grapalat" w:hAnsi="GHEA Grapalat"/>
                <w:sz w:val="18"/>
                <w:szCs w:val="18"/>
              </w:rPr>
              <w:t>заранее заполняется бенефициаром — по приглашению</w:t>
            </w:r>
          </w:p>
        </w:tc>
      </w:tr>
      <w:tr w:rsidR="00B138F3" w:rsidRPr="005474D1"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474D1" w:rsidRDefault="00BE2572" w:rsidP="00E15766">
            <w:pPr>
              <w:widowControl w:val="0"/>
              <w:spacing w:after="120"/>
              <w:jc w:val="center"/>
              <w:rPr>
                <w:rFonts w:ascii="GHEA Grapalat" w:hAnsi="GHEA Grapalat"/>
                <w:sz w:val="18"/>
                <w:szCs w:val="18"/>
              </w:rPr>
            </w:pPr>
            <w:r w:rsidRPr="005474D1">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5474D1" w:rsidRDefault="00BE2572" w:rsidP="00E15766">
            <w:pPr>
              <w:widowControl w:val="0"/>
              <w:spacing w:after="120"/>
              <w:jc w:val="center"/>
              <w:rPr>
                <w:rFonts w:ascii="GHEA Grapalat" w:hAnsi="GHEA Grapalat"/>
                <w:sz w:val="18"/>
                <w:szCs w:val="18"/>
              </w:rPr>
            </w:pPr>
            <w:r w:rsidRPr="005474D1">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5474D1" w:rsidRDefault="00BE2572" w:rsidP="00E15766">
            <w:pPr>
              <w:widowControl w:val="0"/>
              <w:spacing w:after="120"/>
              <w:jc w:val="center"/>
              <w:rPr>
                <w:rFonts w:ascii="GHEA Grapalat" w:hAnsi="GHEA Grapalat"/>
                <w:sz w:val="18"/>
                <w:szCs w:val="18"/>
              </w:rPr>
            </w:pPr>
            <w:r w:rsidRPr="005474D1">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5474D1" w:rsidRDefault="00BE2572" w:rsidP="00E15766">
            <w:pPr>
              <w:widowControl w:val="0"/>
              <w:spacing w:after="120"/>
              <w:jc w:val="center"/>
              <w:rPr>
                <w:rFonts w:ascii="GHEA Grapalat" w:hAnsi="GHEA Grapalat"/>
                <w:sz w:val="18"/>
                <w:szCs w:val="18"/>
              </w:rPr>
            </w:pPr>
            <w:r w:rsidRPr="005474D1">
              <w:rPr>
                <w:rFonts w:ascii="GHEA Grapalat" w:hAnsi="GHEA Grapalat"/>
                <w:sz w:val="18"/>
                <w:szCs w:val="18"/>
              </w:rPr>
              <w:t>обязательно</w:t>
            </w:r>
          </w:p>
          <w:p w:rsidR="00BE2572" w:rsidRPr="005474D1" w:rsidRDefault="00BE2572" w:rsidP="00E15766">
            <w:pPr>
              <w:widowControl w:val="0"/>
              <w:spacing w:after="120"/>
              <w:jc w:val="center"/>
              <w:rPr>
                <w:rFonts w:ascii="GHEA Grapalat" w:hAnsi="GHEA Grapalat"/>
                <w:sz w:val="18"/>
                <w:szCs w:val="18"/>
              </w:rPr>
            </w:pPr>
            <w:r w:rsidRPr="005474D1">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5474D1" w:rsidRDefault="00BE2572" w:rsidP="00E15766">
            <w:pPr>
              <w:widowControl w:val="0"/>
              <w:spacing w:after="120"/>
              <w:jc w:val="center"/>
              <w:rPr>
                <w:rFonts w:ascii="GHEA Grapalat" w:hAnsi="GHEA Grapalat"/>
                <w:sz w:val="18"/>
                <w:szCs w:val="18"/>
              </w:rPr>
            </w:pPr>
            <w:r w:rsidRPr="005474D1">
              <w:rPr>
                <w:rFonts w:ascii="GHEA Grapalat" w:hAnsi="GHEA Grapalat"/>
                <w:sz w:val="18"/>
                <w:szCs w:val="18"/>
              </w:rPr>
              <w:t>заполняется плательщиком</w:t>
            </w:r>
          </w:p>
        </w:tc>
      </w:tr>
      <w:tr w:rsidR="00B138F3" w:rsidRPr="005474D1"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474D1" w:rsidRDefault="00BE2572" w:rsidP="00E15766">
            <w:pPr>
              <w:widowControl w:val="0"/>
              <w:spacing w:after="120"/>
              <w:jc w:val="center"/>
              <w:rPr>
                <w:rFonts w:ascii="GHEA Grapalat" w:hAnsi="GHEA Grapalat"/>
                <w:sz w:val="18"/>
                <w:szCs w:val="18"/>
              </w:rPr>
            </w:pPr>
            <w:r w:rsidRPr="005474D1">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5474D1" w:rsidRDefault="00BE2572" w:rsidP="00E15766">
            <w:pPr>
              <w:widowControl w:val="0"/>
              <w:spacing w:after="120"/>
              <w:jc w:val="center"/>
              <w:rPr>
                <w:rFonts w:ascii="GHEA Grapalat" w:hAnsi="GHEA Grapalat"/>
                <w:sz w:val="18"/>
                <w:szCs w:val="18"/>
              </w:rPr>
            </w:pPr>
            <w:r w:rsidRPr="005474D1">
              <w:rPr>
                <w:rFonts w:ascii="GHEA Grapalat" w:hAnsi="GHEA Grapalat"/>
                <w:sz w:val="18"/>
                <w:szCs w:val="18"/>
              </w:rPr>
              <w:t>акцептованная сумма (цифрами и прописью)</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5474D1" w:rsidRDefault="00BE2572" w:rsidP="00E15766">
            <w:pPr>
              <w:widowControl w:val="0"/>
              <w:spacing w:after="120"/>
              <w:jc w:val="center"/>
              <w:rPr>
                <w:rFonts w:ascii="GHEA Grapalat" w:hAnsi="GHEA Grapalat"/>
                <w:sz w:val="18"/>
                <w:szCs w:val="18"/>
              </w:rPr>
            </w:pPr>
            <w:r w:rsidRPr="005474D1">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5474D1" w:rsidRDefault="00BE2572" w:rsidP="00E15766">
            <w:pPr>
              <w:widowControl w:val="0"/>
              <w:spacing w:after="120"/>
              <w:jc w:val="center"/>
              <w:rPr>
                <w:rFonts w:ascii="GHEA Grapalat" w:hAnsi="GHEA Grapalat"/>
                <w:sz w:val="18"/>
                <w:szCs w:val="18"/>
              </w:rPr>
            </w:pPr>
            <w:r w:rsidRPr="005474D1">
              <w:rPr>
                <w:rFonts w:ascii="GHEA Grapalat" w:hAnsi="GHEA Grapalat"/>
                <w:sz w:val="18"/>
                <w:szCs w:val="18"/>
              </w:rPr>
              <w:t>необязательно</w:t>
            </w:r>
          </w:p>
          <w:p w:rsidR="00BE2572" w:rsidRPr="005474D1" w:rsidRDefault="00BE2572" w:rsidP="00E15766">
            <w:pPr>
              <w:widowControl w:val="0"/>
              <w:spacing w:after="120"/>
              <w:jc w:val="center"/>
              <w:rPr>
                <w:rFonts w:ascii="GHEA Grapalat" w:hAnsi="GHEA Grapalat"/>
                <w:sz w:val="18"/>
                <w:szCs w:val="18"/>
              </w:rPr>
            </w:pPr>
            <w:r w:rsidRPr="005474D1">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5474D1" w:rsidRDefault="00BE2572" w:rsidP="00E15766">
            <w:pPr>
              <w:widowControl w:val="0"/>
              <w:spacing w:after="120"/>
              <w:jc w:val="center"/>
              <w:rPr>
                <w:rFonts w:ascii="GHEA Grapalat" w:hAnsi="GHEA Grapalat"/>
                <w:sz w:val="18"/>
                <w:szCs w:val="18"/>
              </w:rPr>
            </w:pPr>
            <w:r w:rsidRPr="005474D1">
              <w:rPr>
                <w:rFonts w:ascii="GHEA Grapalat" w:hAnsi="GHEA Grapalat"/>
                <w:sz w:val="18"/>
                <w:szCs w:val="18"/>
              </w:rPr>
              <w:t>(не заполняется и не применяется)</w:t>
            </w:r>
          </w:p>
        </w:tc>
      </w:tr>
      <w:tr w:rsidR="00B138F3" w:rsidRPr="005474D1"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474D1" w:rsidRDefault="00BE2572" w:rsidP="00E15766">
            <w:pPr>
              <w:widowControl w:val="0"/>
              <w:spacing w:after="120"/>
              <w:jc w:val="center"/>
              <w:rPr>
                <w:rFonts w:ascii="GHEA Grapalat" w:hAnsi="GHEA Grapalat"/>
                <w:sz w:val="18"/>
                <w:szCs w:val="18"/>
              </w:rPr>
            </w:pPr>
            <w:r w:rsidRPr="005474D1">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5474D1" w:rsidRDefault="00BE2572" w:rsidP="00E15766">
            <w:pPr>
              <w:widowControl w:val="0"/>
              <w:spacing w:after="120"/>
              <w:jc w:val="center"/>
              <w:rPr>
                <w:rFonts w:ascii="GHEA Grapalat" w:hAnsi="GHEA Grapalat"/>
                <w:sz w:val="18"/>
                <w:szCs w:val="18"/>
              </w:rPr>
            </w:pPr>
            <w:r w:rsidRPr="005474D1">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5474D1" w:rsidRDefault="00BE2572" w:rsidP="00E15766">
            <w:pPr>
              <w:widowControl w:val="0"/>
              <w:spacing w:after="120"/>
              <w:jc w:val="center"/>
              <w:rPr>
                <w:rFonts w:ascii="GHEA Grapalat" w:hAnsi="GHEA Grapalat"/>
                <w:sz w:val="18"/>
                <w:szCs w:val="18"/>
              </w:rPr>
            </w:pPr>
            <w:r w:rsidRPr="005474D1">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5474D1" w:rsidRDefault="00BE2572" w:rsidP="00E15766">
            <w:pPr>
              <w:widowControl w:val="0"/>
              <w:spacing w:after="120"/>
              <w:jc w:val="center"/>
              <w:rPr>
                <w:rFonts w:ascii="GHEA Grapalat" w:hAnsi="GHEA Grapalat"/>
                <w:sz w:val="18"/>
                <w:szCs w:val="18"/>
              </w:rPr>
            </w:pPr>
            <w:r w:rsidRPr="005474D1">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5474D1" w:rsidRDefault="00BE2572" w:rsidP="00E15766">
            <w:pPr>
              <w:widowControl w:val="0"/>
              <w:spacing w:after="120"/>
              <w:jc w:val="center"/>
              <w:rPr>
                <w:rFonts w:ascii="GHEA Grapalat" w:hAnsi="GHEA Grapalat"/>
                <w:sz w:val="18"/>
                <w:szCs w:val="18"/>
              </w:rPr>
            </w:pPr>
            <w:r w:rsidRPr="005474D1">
              <w:rPr>
                <w:rFonts w:ascii="GHEA Grapalat" w:hAnsi="GHEA Grapalat"/>
                <w:sz w:val="18"/>
                <w:szCs w:val="18"/>
              </w:rPr>
              <w:t>заполняется плательщиком</w:t>
            </w:r>
          </w:p>
        </w:tc>
      </w:tr>
      <w:tr w:rsidR="00B138F3" w:rsidRPr="005474D1"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474D1" w:rsidRDefault="00BE2572" w:rsidP="00E15766">
            <w:pPr>
              <w:widowControl w:val="0"/>
              <w:spacing w:after="120"/>
              <w:jc w:val="center"/>
              <w:rPr>
                <w:rFonts w:ascii="GHEA Grapalat" w:hAnsi="GHEA Grapalat"/>
                <w:sz w:val="18"/>
                <w:szCs w:val="18"/>
              </w:rPr>
            </w:pPr>
            <w:r w:rsidRPr="005474D1">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5474D1" w:rsidRDefault="00BE2572" w:rsidP="00E15766">
            <w:pPr>
              <w:widowControl w:val="0"/>
              <w:spacing w:after="120"/>
              <w:jc w:val="center"/>
              <w:rPr>
                <w:rFonts w:ascii="GHEA Grapalat" w:hAnsi="GHEA Grapalat"/>
                <w:sz w:val="18"/>
                <w:szCs w:val="18"/>
              </w:rPr>
            </w:pPr>
            <w:r w:rsidRPr="005474D1">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5474D1" w:rsidRDefault="00BE2572" w:rsidP="00E15766">
            <w:pPr>
              <w:widowControl w:val="0"/>
              <w:spacing w:after="120"/>
              <w:jc w:val="center"/>
              <w:rPr>
                <w:rFonts w:ascii="GHEA Grapalat" w:hAnsi="GHEA Grapalat"/>
                <w:sz w:val="18"/>
                <w:szCs w:val="18"/>
              </w:rPr>
            </w:pPr>
            <w:r w:rsidRPr="005474D1">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5474D1" w:rsidRDefault="00BE2572" w:rsidP="00E15766">
            <w:pPr>
              <w:widowControl w:val="0"/>
              <w:spacing w:after="120"/>
              <w:jc w:val="center"/>
              <w:rPr>
                <w:rFonts w:ascii="GHEA Grapalat" w:hAnsi="GHEA Grapalat"/>
                <w:sz w:val="18"/>
                <w:szCs w:val="18"/>
              </w:rPr>
            </w:pPr>
            <w:r w:rsidRPr="005474D1">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5474D1" w:rsidRDefault="00BE2572" w:rsidP="00E15766">
            <w:pPr>
              <w:widowControl w:val="0"/>
              <w:spacing w:after="120"/>
              <w:jc w:val="center"/>
              <w:rPr>
                <w:rFonts w:ascii="GHEA Grapalat" w:hAnsi="GHEA Grapalat"/>
                <w:sz w:val="18"/>
                <w:szCs w:val="18"/>
              </w:rPr>
            </w:pPr>
            <w:r w:rsidRPr="005474D1">
              <w:rPr>
                <w:rFonts w:ascii="GHEA Grapalat" w:hAnsi="GHEA Grapalat"/>
                <w:sz w:val="18"/>
                <w:szCs w:val="18"/>
              </w:rPr>
              <w:t>заранее заполняется бенефициаром — по приглашению</w:t>
            </w:r>
          </w:p>
        </w:tc>
      </w:tr>
      <w:tr w:rsidR="00B138F3" w:rsidRPr="005474D1"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474D1" w:rsidRDefault="00BE2572" w:rsidP="00E15766">
            <w:pPr>
              <w:widowControl w:val="0"/>
              <w:spacing w:after="120"/>
              <w:jc w:val="center"/>
              <w:rPr>
                <w:rFonts w:ascii="GHEA Grapalat" w:hAnsi="GHEA Grapalat"/>
                <w:sz w:val="18"/>
                <w:szCs w:val="18"/>
              </w:rPr>
            </w:pPr>
            <w:r w:rsidRPr="005474D1">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5474D1" w:rsidRDefault="00BE2572" w:rsidP="00E15766">
            <w:pPr>
              <w:widowControl w:val="0"/>
              <w:spacing w:after="120"/>
              <w:jc w:val="center"/>
              <w:rPr>
                <w:rFonts w:ascii="GHEA Grapalat" w:hAnsi="GHEA Grapalat"/>
                <w:sz w:val="18"/>
                <w:szCs w:val="18"/>
              </w:rPr>
            </w:pPr>
            <w:r w:rsidRPr="005474D1">
              <w:rPr>
                <w:rFonts w:ascii="GHEA Grapalat" w:hAnsi="GHEA Grapalat"/>
                <w:sz w:val="18"/>
                <w:szCs w:val="18"/>
              </w:rPr>
              <w:t xml:space="preserve">основания для совершения </w:t>
            </w:r>
            <w:r w:rsidRPr="005474D1">
              <w:rPr>
                <w:rFonts w:ascii="GHEA Grapalat" w:hAnsi="GHEA Grapalat"/>
                <w:sz w:val="18"/>
                <w:szCs w:val="18"/>
              </w:rPr>
              <w:lastRenderedPageBreak/>
              <w:t>платежа:</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5474D1" w:rsidRDefault="00BE2572" w:rsidP="00E15766">
            <w:pPr>
              <w:widowControl w:val="0"/>
              <w:spacing w:after="120"/>
              <w:jc w:val="center"/>
              <w:rPr>
                <w:rFonts w:ascii="GHEA Grapalat" w:hAnsi="GHEA Grapalat"/>
                <w:sz w:val="18"/>
                <w:szCs w:val="18"/>
              </w:rPr>
            </w:pPr>
            <w:r w:rsidRPr="005474D1">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5474D1" w:rsidRDefault="00BE2572" w:rsidP="00E15766">
            <w:pPr>
              <w:widowControl w:val="0"/>
              <w:spacing w:after="120"/>
              <w:jc w:val="center"/>
              <w:rPr>
                <w:rFonts w:ascii="GHEA Grapalat" w:hAnsi="GHEA Grapalat"/>
                <w:sz w:val="18"/>
                <w:szCs w:val="18"/>
              </w:rPr>
            </w:pPr>
            <w:r w:rsidRPr="005474D1">
              <w:rPr>
                <w:rFonts w:ascii="GHEA Grapalat" w:hAnsi="GHEA Grapalat"/>
                <w:sz w:val="18"/>
                <w:szCs w:val="18"/>
              </w:rPr>
              <w:t>обязательно</w:t>
            </w:r>
          </w:p>
          <w:p w:rsidR="00BE2572" w:rsidRPr="005474D1" w:rsidRDefault="00BE2572" w:rsidP="00E15766">
            <w:pPr>
              <w:widowControl w:val="0"/>
              <w:spacing w:after="120"/>
              <w:jc w:val="center"/>
              <w:rPr>
                <w:rFonts w:ascii="GHEA Grapalat" w:hAnsi="GHEA Grapalat"/>
                <w:sz w:val="18"/>
                <w:szCs w:val="18"/>
              </w:rPr>
            </w:pPr>
            <w:r w:rsidRPr="005474D1">
              <w:rPr>
                <w:rFonts w:ascii="GHEA Grapalat" w:hAnsi="GHEA Grapalat"/>
                <w:sz w:val="18"/>
                <w:szCs w:val="18"/>
              </w:rPr>
              <w:t xml:space="preserve">заполняются данные документа, </w:t>
            </w:r>
            <w:r w:rsidRPr="005474D1">
              <w:rPr>
                <w:rFonts w:ascii="GHEA Grapalat" w:hAnsi="GHEA Grapalat"/>
                <w:sz w:val="18"/>
                <w:szCs w:val="18"/>
              </w:rPr>
              <w:lastRenderedPageBreak/>
              <w:t>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5474D1" w:rsidRDefault="00BE2572" w:rsidP="00E15766">
            <w:pPr>
              <w:widowControl w:val="0"/>
              <w:spacing w:after="120"/>
              <w:jc w:val="center"/>
              <w:rPr>
                <w:rFonts w:ascii="GHEA Grapalat" w:hAnsi="GHEA Grapalat"/>
                <w:sz w:val="18"/>
                <w:szCs w:val="18"/>
              </w:rPr>
            </w:pPr>
            <w:r w:rsidRPr="005474D1">
              <w:rPr>
                <w:rFonts w:ascii="GHEA Grapalat" w:hAnsi="GHEA Grapalat"/>
                <w:sz w:val="18"/>
                <w:szCs w:val="18"/>
              </w:rPr>
              <w:lastRenderedPageBreak/>
              <w:t>заполняется бенефициаром</w:t>
            </w:r>
          </w:p>
        </w:tc>
      </w:tr>
      <w:tr w:rsidR="00B138F3" w:rsidRPr="005474D1"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474D1" w:rsidDel="0010680B" w:rsidRDefault="00BE2572" w:rsidP="00E15766">
            <w:pPr>
              <w:widowControl w:val="0"/>
              <w:spacing w:after="120"/>
              <w:jc w:val="center"/>
              <w:rPr>
                <w:rFonts w:ascii="GHEA Grapalat" w:hAnsi="GHEA Grapalat"/>
                <w:sz w:val="18"/>
                <w:szCs w:val="18"/>
              </w:rPr>
            </w:pPr>
            <w:r w:rsidRPr="005474D1">
              <w:rPr>
                <w:rFonts w:ascii="GHEA Grapalat" w:hAnsi="GHEA Grapalat"/>
                <w:sz w:val="18"/>
                <w:szCs w:val="18"/>
              </w:rPr>
              <w:lastRenderedPageBreak/>
              <w:t>19.</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5474D1" w:rsidRDefault="00BE2572" w:rsidP="00E15766">
            <w:pPr>
              <w:widowControl w:val="0"/>
              <w:spacing w:after="120"/>
              <w:jc w:val="center"/>
              <w:rPr>
                <w:rFonts w:ascii="GHEA Grapalat" w:hAnsi="GHEA Grapalat"/>
                <w:sz w:val="18"/>
                <w:szCs w:val="18"/>
              </w:rPr>
            </w:pPr>
            <w:r w:rsidRPr="005474D1">
              <w:rPr>
                <w:rFonts w:ascii="GHEA Grapalat" w:hAnsi="GHEA Grapalat"/>
                <w:sz w:val="18"/>
                <w:szCs w:val="18"/>
              </w:rPr>
              <w:t>условия оплаты:</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5474D1" w:rsidRDefault="00BE2572" w:rsidP="00E15766">
            <w:pPr>
              <w:widowControl w:val="0"/>
              <w:spacing w:after="120"/>
              <w:jc w:val="center"/>
              <w:rPr>
                <w:rFonts w:ascii="GHEA Grapalat" w:hAnsi="GHEA Grapalat"/>
                <w:sz w:val="18"/>
                <w:szCs w:val="18"/>
              </w:rPr>
            </w:pPr>
            <w:r w:rsidRPr="005474D1">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5474D1" w:rsidRDefault="00BE2572" w:rsidP="00E15766">
            <w:pPr>
              <w:widowControl w:val="0"/>
              <w:spacing w:after="120"/>
              <w:jc w:val="center"/>
              <w:rPr>
                <w:rFonts w:ascii="GHEA Grapalat" w:hAnsi="GHEA Grapalat" w:cs="Sylfaen"/>
                <w:sz w:val="18"/>
                <w:szCs w:val="18"/>
              </w:rPr>
            </w:pPr>
            <w:r w:rsidRPr="005474D1">
              <w:rPr>
                <w:rFonts w:ascii="GHEA Grapalat" w:hAnsi="GHEA Grapalat"/>
                <w:sz w:val="18"/>
                <w:szCs w:val="18"/>
              </w:rPr>
              <w:t>обязательно</w:t>
            </w:r>
          </w:p>
          <w:p w:rsidR="00BE2572" w:rsidRPr="005474D1" w:rsidRDefault="00BE2572" w:rsidP="00E15766">
            <w:pPr>
              <w:widowControl w:val="0"/>
              <w:spacing w:after="120"/>
              <w:jc w:val="center"/>
              <w:rPr>
                <w:rFonts w:ascii="GHEA Grapalat" w:hAnsi="GHEA Grapalat" w:cs="Sylfaen"/>
                <w:sz w:val="18"/>
                <w:szCs w:val="18"/>
              </w:rPr>
            </w:pPr>
            <w:r w:rsidRPr="005474D1">
              <w:rPr>
                <w:rFonts w:ascii="GHEA Grapalat" w:hAnsi="GHEA Grapalat"/>
                <w:sz w:val="18"/>
                <w:szCs w:val="18"/>
              </w:rPr>
              <w:t>заполняются слова "акцептованный платеж",</w:t>
            </w:r>
          </w:p>
          <w:p w:rsidR="00BE2572" w:rsidRPr="005474D1" w:rsidRDefault="00BE2572" w:rsidP="00E15766">
            <w:pPr>
              <w:widowControl w:val="0"/>
              <w:spacing w:after="120"/>
              <w:jc w:val="center"/>
              <w:rPr>
                <w:rFonts w:ascii="GHEA Grapalat" w:hAnsi="GHEA Grapalat"/>
                <w:sz w:val="18"/>
                <w:szCs w:val="18"/>
              </w:rPr>
            </w:pPr>
            <w:r w:rsidRPr="005474D1">
              <w:rPr>
                <w:rFonts w:ascii="GHEA Grapalat" w:hAnsi="GHEA Grapalat"/>
                <w:sz w:val="18"/>
                <w:szCs w:val="18"/>
              </w:rPr>
              <w:t>что означает, что подписав Требование, плательщик заранее дает свое согласие на взыскание с его счета указанной суммы</w:t>
            </w: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5474D1" w:rsidRDefault="00BE2572" w:rsidP="00E15766">
            <w:pPr>
              <w:widowControl w:val="0"/>
              <w:spacing w:after="120"/>
              <w:jc w:val="center"/>
              <w:rPr>
                <w:rFonts w:ascii="GHEA Grapalat" w:hAnsi="GHEA Grapalat"/>
                <w:sz w:val="18"/>
                <w:szCs w:val="18"/>
              </w:rPr>
            </w:pPr>
            <w:r w:rsidRPr="005474D1">
              <w:rPr>
                <w:rFonts w:ascii="GHEA Grapalat" w:hAnsi="GHEA Grapalat"/>
                <w:sz w:val="18"/>
                <w:szCs w:val="18"/>
              </w:rPr>
              <w:t>заранее заполняется бенефициаром</w:t>
            </w:r>
          </w:p>
        </w:tc>
      </w:tr>
      <w:tr w:rsidR="00B138F3" w:rsidRPr="005474D1"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474D1" w:rsidRDefault="00BE2572" w:rsidP="00E15766">
            <w:pPr>
              <w:widowControl w:val="0"/>
              <w:spacing w:after="120"/>
              <w:jc w:val="center"/>
              <w:rPr>
                <w:rFonts w:ascii="GHEA Grapalat" w:hAnsi="GHEA Grapalat"/>
                <w:sz w:val="18"/>
                <w:szCs w:val="18"/>
              </w:rPr>
            </w:pPr>
            <w:r w:rsidRPr="005474D1">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5474D1" w:rsidRDefault="00BE2572" w:rsidP="00E15766">
            <w:pPr>
              <w:widowControl w:val="0"/>
              <w:spacing w:after="120"/>
              <w:jc w:val="center"/>
              <w:rPr>
                <w:rFonts w:ascii="GHEA Grapalat" w:hAnsi="GHEA Grapalat"/>
                <w:sz w:val="18"/>
                <w:szCs w:val="18"/>
              </w:rPr>
            </w:pPr>
            <w:r w:rsidRPr="005474D1">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5474D1" w:rsidRDefault="00BE2572" w:rsidP="00E15766">
            <w:pPr>
              <w:widowControl w:val="0"/>
              <w:spacing w:after="120"/>
              <w:jc w:val="center"/>
              <w:rPr>
                <w:rFonts w:ascii="GHEA Grapalat" w:hAnsi="GHEA Grapalat"/>
                <w:sz w:val="18"/>
                <w:szCs w:val="18"/>
              </w:rPr>
            </w:pPr>
            <w:r w:rsidRPr="005474D1">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5474D1" w:rsidRDefault="00BE2572" w:rsidP="00E15766">
            <w:pPr>
              <w:widowControl w:val="0"/>
              <w:spacing w:after="120"/>
              <w:jc w:val="center"/>
              <w:rPr>
                <w:rFonts w:ascii="GHEA Grapalat" w:hAnsi="GHEA Grapalat"/>
                <w:sz w:val="18"/>
                <w:szCs w:val="18"/>
              </w:rPr>
            </w:pPr>
            <w:r w:rsidRPr="005474D1">
              <w:rPr>
                <w:rFonts w:ascii="GHEA Grapalat" w:hAnsi="GHEA Grapalat"/>
                <w:sz w:val="18"/>
                <w:szCs w:val="18"/>
              </w:rPr>
              <w:t>необязательно</w:t>
            </w:r>
          </w:p>
          <w:p w:rsidR="00BE2572" w:rsidRPr="005474D1" w:rsidRDefault="00BE2572" w:rsidP="00E15766">
            <w:pPr>
              <w:widowControl w:val="0"/>
              <w:spacing w:after="120"/>
              <w:jc w:val="center"/>
              <w:rPr>
                <w:rFonts w:ascii="GHEA Grapalat" w:hAnsi="GHEA Grapalat"/>
                <w:sz w:val="18"/>
                <w:szCs w:val="18"/>
              </w:rPr>
            </w:pPr>
            <w:r w:rsidRPr="005474D1">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BE2572" w:rsidRPr="005474D1" w:rsidRDefault="00BE2572" w:rsidP="00E15766">
            <w:pPr>
              <w:widowControl w:val="0"/>
              <w:spacing w:after="120"/>
              <w:jc w:val="center"/>
              <w:rPr>
                <w:rFonts w:ascii="GHEA Grapalat" w:hAnsi="GHEA Grapalat"/>
                <w:sz w:val="18"/>
                <w:szCs w:val="18"/>
              </w:rPr>
            </w:pPr>
            <w:r w:rsidRPr="005474D1">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5474D1" w:rsidRDefault="00BE2572" w:rsidP="00E15766">
            <w:pPr>
              <w:widowControl w:val="0"/>
              <w:spacing w:after="120"/>
              <w:jc w:val="center"/>
              <w:rPr>
                <w:rFonts w:ascii="GHEA Grapalat" w:hAnsi="GHEA Grapalat"/>
                <w:sz w:val="18"/>
                <w:szCs w:val="18"/>
              </w:rPr>
            </w:pPr>
            <w:r w:rsidRPr="005474D1">
              <w:rPr>
                <w:rFonts w:ascii="GHEA Grapalat" w:hAnsi="GHEA Grapalat"/>
                <w:sz w:val="18"/>
                <w:szCs w:val="18"/>
              </w:rPr>
              <w:t>заполняется бенефициаром</w:t>
            </w:r>
          </w:p>
        </w:tc>
      </w:tr>
      <w:tr w:rsidR="00B138F3" w:rsidRPr="005474D1"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474D1" w:rsidRDefault="00BE2572" w:rsidP="00E15766">
            <w:pPr>
              <w:widowControl w:val="0"/>
              <w:spacing w:after="120"/>
              <w:jc w:val="center"/>
              <w:rPr>
                <w:rFonts w:ascii="GHEA Grapalat" w:hAnsi="GHEA Grapalat"/>
                <w:sz w:val="18"/>
                <w:szCs w:val="18"/>
              </w:rPr>
            </w:pPr>
            <w:r w:rsidRPr="005474D1">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5474D1" w:rsidRDefault="00BE2572" w:rsidP="00E15766">
            <w:pPr>
              <w:widowControl w:val="0"/>
              <w:spacing w:after="120"/>
              <w:jc w:val="center"/>
              <w:rPr>
                <w:rFonts w:ascii="GHEA Grapalat" w:hAnsi="GHEA Grapalat"/>
                <w:sz w:val="18"/>
                <w:szCs w:val="18"/>
              </w:rPr>
            </w:pPr>
            <w:r w:rsidRPr="005474D1">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5474D1" w:rsidRDefault="00BE2572" w:rsidP="00E15766">
            <w:pPr>
              <w:widowControl w:val="0"/>
              <w:spacing w:after="120"/>
              <w:jc w:val="center"/>
              <w:rPr>
                <w:rFonts w:ascii="GHEA Grapalat" w:hAnsi="GHEA Grapalat"/>
                <w:sz w:val="18"/>
                <w:szCs w:val="18"/>
              </w:rPr>
            </w:pPr>
            <w:r w:rsidRPr="005474D1">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5474D1" w:rsidRDefault="00BE2572" w:rsidP="00E15766">
            <w:pPr>
              <w:widowControl w:val="0"/>
              <w:spacing w:after="120"/>
              <w:jc w:val="center"/>
              <w:rPr>
                <w:rFonts w:ascii="GHEA Grapalat" w:hAnsi="GHEA Grapalat"/>
                <w:sz w:val="18"/>
                <w:szCs w:val="18"/>
              </w:rPr>
            </w:pPr>
            <w:r w:rsidRPr="005474D1">
              <w:rPr>
                <w:rFonts w:ascii="GHEA Grapalat" w:hAnsi="GHEA Grapalat"/>
                <w:sz w:val="18"/>
                <w:szCs w:val="18"/>
              </w:rPr>
              <w:t>обязательно</w:t>
            </w:r>
          </w:p>
          <w:p w:rsidR="00BE2572" w:rsidRPr="005474D1" w:rsidRDefault="00BE2572" w:rsidP="00E15766">
            <w:pPr>
              <w:widowControl w:val="0"/>
              <w:spacing w:after="120"/>
              <w:jc w:val="center"/>
              <w:rPr>
                <w:rFonts w:ascii="GHEA Grapalat" w:hAnsi="GHEA Grapalat"/>
                <w:sz w:val="18"/>
                <w:szCs w:val="18"/>
              </w:rPr>
            </w:pPr>
            <w:r w:rsidRPr="005474D1">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5474D1" w:rsidRDefault="00BE2572" w:rsidP="00E15766">
            <w:pPr>
              <w:widowControl w:val="0"/>
              <w:spacing w:after="120"/>
              <w:jc w:val="center"/>
              <w:rPr>
                <w:rFonts w:ascii="GHEA Grapalat" w:hAnsi="GHEA Grapalat"/>
                <w:sz w:val="18"/>
                <w:szCs w:val="18"/>
              </w:rPr>
            </w:pPr>
            <w:r w:rsidRPr="005474D1">
              <w:rPr>
                <w:rFonts w:ascii="GHEA Grapalat" w:hAnsi="GHEA Grapalat"/>
                <w:sz w:val="18"/>
                <w:szCs w:val="18"/>
              </w:rPr>
              <w:t>подписывается плательщиком или</w:t>
            </w:r>
          </w:p>
          <w:p w:rsidR="00BE2572" w:rsidRPr="005474D1" w:rsidRDefault="00BE2572" w:rsidP="00E15766">
            <w:pPr>
              <w:widowControl w:val="0"/>
              <w:spacing w:after="120"/>
              <w:jc w:val="center"/>
              <w:rPr>
                <w:rFonts w:ascii="GHEA Grapalat" w:hAnsi="GHEA Grapalat"/>
                <w:sz w:val="18"/>
                <w:szCs w:val="18"/>
              </w:rPr>
            </w:pPr>
            <w:r w:rsidRPr="005474D1">
              <w:rPr>
                <w:rFonts w:ascii="GHEA Grapalat" w:hAnsi="GHEA Grapalat"/>
                <w:sz w:val="18"/>
                <w:szCs w:val="18"/>
              </w:rPr>
              <w:t>проставляется электронная подпись плательщика</w:t>
            </w:r>
          </w:p>
        </w:tc>
      </w:tr>
      <w:tr w:rsidR="00B138F3" w:rsidRPr="005474D1"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474D1" w:rsidRDefault="00BE2572" w:rsidP="00E15766">
            <w:pPr>
              <w:widowControl w:val="0"/>
              <w:spacing w:after="120"/>
              <w:jc w:val="center"/>
              <w:rPr>
                <w:rFonts w:ascii="GHEA Grapalat" w:hAnsi="GHEA Grapalat"/>
                <w:sz w:val="18"/>
                <w:szCs w:val="18"/>
              </w:rPr>
            </w:pPr>
            <w:r w:rsidRPr="005474D1">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5474D1" w:rsidRDefault="00BE2572" w:rsidP="00E15766">
            <w:pPr>
              <w:widowControl w:val="0"/>
              <w:spacing w:after="120"/>
              <w:jc w:val="center"/>
              <w:rPr>
                <w:rFonts w:ascii="GHEA Grapalat" w:hAnsi="GHEA Grapalat"/>
                <w:sz w:val="18"/>
                <w:szCs w:val="18"/>
              </w:rPr>
            </w:pPr>
            <w:r w:rsidRPr="005474D1">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5474D1" w:rsidRDefault="00BE2572" w:rsidP="00E15766">
            <w:pPr>
              <w:widowControl w:val="0"/>
              <w:spacing w:after="120"/>
              <w:jc w:val="center"/>
              <w:rPr>
                <w:rFonts w:ascii="GHEA Grapalat" w:hAnsi="GHEA Grapalat"/>
                <w:sz w:val="18"/>
                <w:szCs w:val="18"/>
              </w:rPr>
            </w:pPr>
            <w:r w:rsidRPr="005474D1">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5474D1" w:rsidRDefault="00BE2572" w:rsidP="00E15766">
            <w:pPr>
              <w:widowControl w:val="0"/>
              <w:spacing w:after="120"/>
              <w:jc w:val="center"/>
              <w:rPr>
                <w:rFonts w:ascii="GHEA Grapalat" w:hAnsi="GHEA Grapalat"/>
                <w:sz w:val="18"/>
                <w:szCs w:val="18"/>
              </w:rPr>
            </w:pPr>
            <w:r w:rsidRPr="005474D1">
              <w:rPr>
                <w:rFonts w:ascii="GHEA Grapalat" w:hAnsi="GHEA Grapalat"/>
                <w:sz w:val="18"/>
                <w:szCs w:val="18"/>
              </w:rPr>
              <w:t>обязательно:</w:t>
            </w:r>
          </w:p>
          <w:p w:rsidR="00BE2572" w:rsidRPr="005474D1" w:rsidRDefault="00BE2572" w:rsidP="00E15766">
            <w:pPr>
              <w:widowControl w:val="0"/>
              <w:spacing w:after="120"/>
              <w:jc w:val="center"/>
              <w:rPr>
                <w:rFonts w:ascii="GHEA Grapalat" w:hAnsi="GHEA Grapalat"/>
                <w:sz w:val="18"/>
                <w:szCs w:val="18"/>
              </w:rPr>
            </w:pPr>
            <w:r w:rsidRPr="005474D1">
              <w:rPr>
                <w:rFonts w:ascii="GHEA Grapalat" w:hAnsi="GHEA Grapalat"/>
                <w:sz w:val="18"/>
                <w:szCs w:val="18"/>
              </w:rPr>
              <w:t>при наличии печати, когда плательщик представляет Требование в бумажной форме</w:t>
            </w:r>
          </w:p>
          <w:p w:rsidR="00BE2572" w:rsidRPr="005474D1" w:rsidRDefault="00BE2572" w:rsidP="00E15766">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5474D1" w:rsidRDefault="00BE2572" w:rsidP="00E15766">
            <w:pPr>
              <w:widowControl w:val="0"/>
              <w:spacing w:after="120"/>
              <w:jc w:val="center"/>
              <w:rPr>
                <w:rFonts w:ascii="GHEA Grapalat" w:hAnsi="GHEA Grapalat"/>
                <w:sz w:val="18"/>
                <w:szCs w:val="18"/>
              </w:rPr>
            </w:pPr>
            <w:r w:rsidRPr="005474D1">
              <w:rPr>
                <w:rFonts w:ascii="GHEA Grapalat" w:hAnsi="GHEA Grapalat"/>
                <w:sz w:val="18"/>
                <w:szCs w:val="18"/>
              </w:rPr>
              <w:t>скрепляется печатью плательщика</w:t>
            </w:r>
          </w:p>
          <w:p w:rsidR="00BE2572" w:rsidRPr="005474D1" w:rsidRDefault="00BE2572" w:rsidP="00E15766">
            <w:pPr>
              <w:widowControl w:val="0"/>
              <w:spacing w:after="120"/>
              <w:jc w:val="center"/>
              <w:rPr>
                <w:rFonts w:ascii="GHEA Grapalat" w:hAnsi="GHEA Grapalat"/>
                <w:sz w:val="18"/>
                <w:szCs w:val="18"/>
              </w:rPr>
            </w:pPr>
            <w:r w:rsidRPr="005474D1">
              <w:rPr>
                <w:rFonts w:ascii="GHEA Grapalat" w:hAnsi="GHEA Grapalat"/>
                <w:sz w:val="18"/>
                <w:szCs w:val="18"/>
              </w:rPr>
              <w:t>при представлении в бумажной форме</w:t>
            </w:r>
          </w:p>
        </w:tc>
      </w:tr>
      <w:tr w:rsidR="00B138F3" w:rsidRPr="005474D1"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474D1" w:rsidRDefault="00BE2572" w:rsidP="00E15766">
            <w:pPr>
              <w:widowControl w:val="0"/>
              <w:spacing w:after="120"/>
              <w:jc w:val="center"/>
              <w:rPr>
                <w:rFonts w:ascii="GHEA Grapalat" w:hAnsi="GHEA Grapalat"/>
                <w:sz w:val="18"/>
                <w:szCs w:val="18"/>
              </w:rPr>
            </w:pPr>
            <w:r w:rsidRPr="005474D1">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5474D1" w:rsidRDefault="00BE2572" w:rsidP="00E15766">
            <w:pPr>
              <w:widowControl w:val="0"/>
              <w:spacing w:after="120"/>
              <w:jc w:val="center"/>
              <w:rPr>
                <w:rFonts w:ascii="GHEA Grapalat" w:hAnsi="GHEA Grapalat"/>
                <w:sz w:val="18"/>
                <w:szCs w:val="18"/>
              </w:rPr>
            </w:pPr>
            <w:r w:rsidRPr="005474D1">
              <w:rPr>
                <w:rFonts w:ascii="GHEA Grapalat" w:hAnsi="GHEA Grapalat"/>
                <w:sz w:val="18"/>
                <w:szCs w:val="18"/>
              </w:rPr>
              <w:t xml:space="preserve">подпись </w:t>
            </w:r>
            <w:r w:rsidRPr="005474D1">
              <w:rPr>
                <w:rFonts w:ascii="GHEA Grapalat" w:hAnsi="GHEA Grapalat"/>
                <w:sz w:val="18"/>
                <w:szCs w:val="18"/>
              </w:rPr>
              <w:lastRenderedPageBreak/>
              <w:t>бенефициара</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5474D1" w:rsidRDefault="00BE2572" w:rsidP="00E15766">
            <w:pPr>
              <w:widowControl w:val="0"/>
              <w:spacing w:after="120"/>
              <w:jc w:val="center"/>
              <w:rPr>
                <w:rFonts w:ascii="GHEA Grapalat" w:hAnsi="GHEA Grapalat"/>
                <w:sz w:val="18"/>
                <w:szCs w:val="18"/>
              </w:rPr>
            </w:pPr>
            <w:r w:rsidRPr="005474D1">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5474D1" w:rsidRDefault="00BE2572" w:rsidP="00E15766">
            <w:pPr>
              <w:widowControl w:val="0"/>
              <w:spacing w:after="120"/>
              <w:jc w:val="center"/>
              <w:rPr>
                <w:rFonts w:ascii="GHEA Grapalat" w:hAnsi="GHEA Grapalat"/>
                <w:sz w:val="18"/>
                <w:szCs w:val="18"/>
              </w:rPr>
            </w:pPr>
            <w:r w:rsidRPr="005474D1">
              <w:rPr>
                <w:rFonts w:ascii="GHEA Grapalat" w:hAnsi="GHEA Grapalat"/>
                <w:sz w:val="18"/>
                <w:szCs w:val="18"/>
              </w:rPr>
              <w:t>обязательно:</w:t>
            </w:r>
          </w:p>
          <w:p w:rsidR="00BE2572" w:rsidRPr="005474D1" w:rsidRDefault="00BE2572" w:rsidP="00E15766">
            <w:pPr>
              <w:widowControl w:val="0"/>
              <w:spacing w:after="120"/>
              <w:jc w:val="center"/>
              <w:rPr>
                <w:rFonts w:ascii="GHEA Grapalat" w:hAnsi="GHEA Grapalat"/>
                <w:sz w:val="18"/>
                <w:szCs w:val="18"/>
              </w:rPr>
            </w:pPr>
            <w:r w:rsidRPr="005474D1">
              <w:rPr>
                <w:rFonts w:ascii="GHEA Grapalat" w:hAnsi="GHEA Grapalat"/>
                <w:sz w:val="18"/>
                <w:szCs w:val="18"/>
              </w:rPr>
              <w:lastRenderedPageBreak/>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5474D1" w:rsidRDefault="00BE2572" w:rsidP="00E15766">
            <w:pPr>
              <w:widowControl w:val="0"/>
              <w:spacing w:after="120"/>
              <w:jc w:val="center"/>
              <w:rPr>
                <w:rFonts w:ascii="GHEA Grapalat" w:hAnsi="GHEA Grapalat"/>
                <w:sz w:val="18"/>
                <w:szCs w:val="18"/>
              </w:rPr>
            </w:pPr>
            <w:r w:rsidRPr="005474D1">
              <w:rPr>
                <w:rFonts w:ascii="GHEA Grapalat" w:hAnsi="GHEA Grapalat"/>
                <w:sz w:val="18"/>
                <w:szCs w:val="18"/>
              </w:rPr>
              <w:lastRenderedPageBreak/>
              <w:t xml:space="preserve">подписывается </w:t>
            </w:r>
            <w:r w:rsidRPr="005474D1">
              <w:rPr>
                <w:rFonts w:ascii="GHEA Grapalat" w:hAnsi="GHEA Grapalat"/>
                <w:sz w:val="18"/>
                <w:szCs w:val="18"/>
              </w:rPr>
              <w:lastRenderedPageBreak/>
              <w:t>бенефициаром</w:t>
            </w:r>
          </w:p>
        </w:tc>
      </w:tr>
      <w:tr w:rsidR="00B138F3" w:rsidRPr="005474D1"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474D1" w:rsidRDefault="00BE2572" w:rsidP="00E15766">
            <w:pPr>
              <w:widowControl w:val="0"/>
              <w:spacing w:after="120"/>
              <w:jc w:val="center"/>
              <w:rPr>
                <w:rFonts w:ascii="GHEA Grapalat" w:hAnsi="GHEA Grapalat"/>
                <w:sz w:val="18"/>
                <w:szCs w:val="18"/>
              </w:rPr>
            </w:pPr>
            <w:r w:rsidRPr="005474D1">
              <w:rPr>
                <w:rFonts w:ascii="GHEA Grapalat" w:hAnsi="GHEA Grapalat"/>
                <w:sz w:val="18"/>
                <w:szCs w:val="18"/>
              </w:rPr>
              <w:lastRenderedPageBreak/>
              <w:t>22.б.</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5474D1" w:rsidRDefault="00BE2572" w:rsidP="00E15766">
            <w:pPr>
              <w:widowControl w:val="0"/>
              <w:spacing w:after="120"/>
              <w:jc w:val="center"/>
              <w:rPr>
                <w:rFonts w:ascii="GHEA Grapalat" w:hAnsi="GHEA Grapalat"/>
                <w:sz w:val="18"/>
                <w:szCs w:val="18"/>
              </w:rPr>
            </w:pPr>
            <w:r w:rsidRPr="005474D1">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5474D1" w:rsidRDefault="00BE2572" w:rsidP="00E15766">
            <w:pPr>
              <w:widowControl w:val="0"/>
              <w:spacing w:after="120"/>
              <w:jc w:val="center"/>
              <w:rPr>
                <w:rFonts w:ascii="GHEA Grapalat" w:hAnsi="GHEA Grapalat"/>
                <w:sz w:val="18"/>
                <w:szCs w:val="18"/>
              </w:rPr>
            </w:pPr>
            <w:r w:rsidRPr="005474D1">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5474D1" w:rsidRDefault="00BE2572" w:rsidP="00E15766">
            <w:pPr>
              <w:widowControl w:val="0"/>
              <w:spacing w:after="120"/>
              <w:jc w:val="center"/>
              <w:rPr>
                <w:rFonts w:ascii="GHEA Grapalat" w:hAnsi="GHEA Grapalat"/>
                <w:sz w:val="18"/>
                <w:szCs w:val="18"/>
              </w:rPr>
            </w:pPr>
            <w:r w:rsidRPr="005474D1">
              <w:rPr>
                <w:rFonts w:ascii="GHEA Grapalat" w:hAnsi="GHEA Grapalat"/>
                <w:sz w:val="18"/>
                <w:szCs w:val="18"/>
              </w:rPr>
              <w:t>обязательно:</w:t>
            </w:r>
          </w:p>
          <w:p w:rsidR="00BE2572" w:rsidRPr="005474D1" w:rsidRDefault="00BE2572" w:rsidP="00E15766">
            <w:pPr>
              <w:widowControl w:val="0"/>
              <w:spacing w:after="120"/>
              <w:jc w:val="center"/>
              <w:rPr>
                <w:rFonts w:ascii="GHEA Grapalat" w:hAnsi="GHEA Grapalat"/>
                <w:sz w:val="18"/>
                <w:szCs w:val="18"/>
              </w:rPr>
            </w:pPr>
            <w:r w:rsidRPr="005474D1">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5474D1" w:rsidRDefault="00BE2572" w:rsidP="00E15766">
            <w:pPr>
              <w:widowControl w:val="0"/>
              <w:spacing w:after="120"/>
              <w:jc w:val="center"/>
              <w:rPr>
                <w:rFonts w:ascii="GHEA Grapalat" w:hAnsi="GHEA Grapalat"/>
                <w:sz w:val="18"/>
                <w:szCs w:val="18"/>
              </w:rPr>
            </w:pPr>
            <w:r w:rsidRPr="005474D1">
              <w:rPr>
                <w:rFonts w:ascii="GHEA Grapalat" w:hAnsi="GHEA Grapalat"/>
                <w:sz w:val="18"/>
                <w:szCs w:val="18"/>
              </w:rPr>
              <w:t>скрепляется печатью бенефициара</w:t>
            </w:r>
          </w:p>
          <w:p w:rsidR="00BE2572" w:rsidRPr="005474D1" w:rsidRDefault="00BE2572" w:rsidP="00E15766">
            <w:pPr>
              <w:widowControl w:val="0"/>
              <w:spacing w:after="120"/>
              <w:jc w:val="center"/>
              <w:rPr>
                <w:rFonts w:ascii="GHEA Grapalat" w:hAnsi="GHEA Grapalat"/>
                <w:sz w:val="18"/>
                <w:szCs w:val="18"/>
              </w:rPr>
            </w:pPr>
            <w:r w:rsidRPr="005474D1">
              <w:rPr>
                <w:rFonts w:ascii="GHEA Grapalat" w:hAnsi="GHEA Grapalat"/>
                <w:sz w:val="18"/>
                <w:szCs w:val="18"/>
              </w:rPr>
              <w:t>при представлении в банк в бумажной форме</w:t>
            </w:r>
          </w:p>
        </w:tc>
      </w:tr>
      <w:tr w:rsidR="00B138F3" w:rsidRPr="005474D1"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474D1" w:rsidRDefault="00BE2572" w:rsidP="00E15766">
            <w:pPr>
              <w:widowControl w:val="0"/>
              <w:spacing w:after="120"/>
              <w:jc w:val="center"/>
              <w:rPr>
                <w:rFonts w:ascii="GHEA Grapalat" w:hAnsi="GHEA Grapalat"/>
                <w:sz w:val="18"/>
                <w:szCs w:val="18"/>
              </w:rPr>
            </w:pPr>
            <w:r w:rsidRPr="005474D1">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5474D1" w:rsidRDefault="00BE2572" w:rsidP="00E15766">
            <w:pPr>
              <w:widowControl w:val="0"/>
              <w:spacing w:after="120"/>
              <w:jc w:val="center"/>
              <w:rPr>
                <w:rFonts w:ascii="GHEA Grapalat" w:hAnsi="GHEA Grapalat"/>
                <w:sz w:val="18"/>
                <w:szCs w:val="18"/>
              </w:rPr>
            </w:pPr>
            <w:r w:rsidRPr="005474D1">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5474D1" w:rsidRDefault="00BE2572" w:rsidP="00E15766">
            <w:pPr>
              <w:widowControl w:val="0"/>
              <w:spacing w:after="120"/>
              <w:jc w:val="center"/>
              <w:rPr>
                <w:rFonts w:ascii="GHEA Grapalat" w:hAnsi="GHEA Grapalat"/>
                <w:sz w:val="18"/>
                <w:szCs w:val="18"/>
              </w:rPr>
            </w:pPr>
            <w:r w:rsidRPr="005474D1">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5474D1" w:rsidRDefault="00BE2572" w:rsidP="00E15766">
            <w:pPr>
              <w:widowControl w:val="0"/>
              <w:spacing w:after="120"/>
              <w:jc w:val="center"/>
              <w:rPr>
                <w:rFonts w:ascii="GHEA Grapalat" w:hAnsi="GHEA Grapalat"/>
                <w:sz w:val="18"/>
                <w:szCs w:val="18"/>
              </w:rPr>
            </w:pPr>
            <w:r w:rsidRPr="005474D1">
              <w:rPr>
                <w:rFonts w:ascii="GHEA Grapalat" w:hAnsi="GHEA Grapalat"/>
                <w:sz w:val="18"/>
                <w:szCs w:val="18"/>
              </w:rPr>
              <w:t>обязательно</w:t>
            </w:r>
          </w:p>
          <w:p w:rsidR="00BE2572" w:rsidRPr="005474D1" w:rsidRDefault="00BE2572" w:rsidP="00E15766">
            <w:pPr>
              <w:widowControl w:val="0"/>
              <w:spacing w:after="120"/>
              <w:jc w:val="center"/>
              <w:rPr>
                <w:rFonts w:ascii="GHEA Grapalat" w:hAnsi="GHEA Grapalat"/>
                <w:sz w:val="18"/>
                <w:szCs w:val="18"/>
              </w:rPr>
            </w:pPr>
            <w:r w:rsidRPr="005474D1">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5474D1" w:rsidRDefault="00BE2572" w:rsidP="00E15766">
            <w:pPr>
              <w:widowControl w:val="0"/>
              <w:spacing w:after="120"/>
              <w:jc w:val="center"/>
              <w:rPr>
                <w:rFonts w:ascii="GHEA Grapalat" w:hAnsi="GHEA Grapalat"/>
                <w:sz w:val="18"/>
                <w:szCs w:val="18"/>
              </w:rPr>
            </w:pPr>
          </w:p>
        </w:tc>
      </w:tr>
      <w:tr w:rsidR="00B138F3" w:rsidRPr="005474D1" w:rsidTr="00683C7F">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474D1" w:rsidRDefault="00BE2572" w:rsidP="00683C7F">
            <w:pPr>
              <w:widowControl w:val="0"/>
              <w:spacing w:after="120"/>
              <w:jc w:val="center"/>
              <w:rPr>
                <w:rFonts w:ascii="GHEA Grapalat" w:hAnsi="GHEA Grapalat"/>
                <w:sz w:val="18"/>
                <w:szCs w:val="18"/>
              </w:rPr>
            </w:pPr>
            <w:r w:rsidRPr="005474D1">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BE2572" w:rsidRPr="005474D1" w:rsidRDefault="00BE2572" w:rsidP="00683C7F">
            <w:pPr>
              <w:widowControl w:val="0"/>
              <w:spacing w:after="120"/>
              <w:jc w:val="center"/>
              <w:rPr>
                <w:rFonts w:ascii="GHEA Grapalat" w:hAnsi="GHEA Grapalat"/>
                <w:sz w:val="18"/>
                <w:szCs w:val="18"/>
              </w:rPr>
            </w:pPr>
            <w:r w:rsidRPr="005474D1">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BE2572" w:rsidRPr="005474D1" w:rsidRDefault="00BE2572" w:rsidP="00683C7F">
            <w:pPr>
              <w:widowControl w:val="0"/>
              <w:spacing w:after="120"/>
              <w:jc w:val="center"/>
              <w:rPr>
                <w:rFonts w:ascii="GHEA Grapalat" w:hAnsi="GHEA Grapalat"/>
                <w:sz w:val="18"/>
                <w:szCs w:val="18"/>
              </w:rPr>
            </w:pPr>
            <w:r w:rsidRPr="005474D1">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5474D1" w:rsidRDefault="00BE2572" w:rsidP="00683C7F">
            <w:pPr>
              <w:widowControl w:val="0"/>
              <w:spacing w:after="120"/>
              <w:jc w:val="center"/>
              <w:rPr>
                <w:rFonts w:ascii="GHEA Grapalat" w:hAnsi="GHEA Grapalat"/>
                <w:sz w:val="18"/>
                <w:szCs w:val="18"/>
              </w:rPr>
            </w:pPr>
            <w:r w:rsidRPr="005474D1">
              <w:rPr>
                <w:rFonts w:ascii="GHEA Grapalat" w:hAnsi="GHEA Grapalat"/>
                <w:sz w:val="18"/>
                <w:szCs w:val="18"/>
              </w:rPr>
              <w:t>обязательно</w:t>
            </w:r>
          </w:p>
          <w:p w:rsidR="00BE2572" w:rsidRPr="005474D1" w:rsidRDefault="00BE2572" w:rsidP="00683C7F">
            <w:pPr>
              <w:widowControl w:val="0"/>
              <w:spacing w:after="120"/>
              <w:jc w:val="center"/>
              <w:rPr>
                <w:rFonts w:ascii="GHEA Grapalat" w:hAnsi="GHEA Grapalat"/>
                <w:sz w:val="18"/>
                <w:szCs w:val="18"/>
              </w:rPr>
            </w:pPr>
            <w:r w:rsidRPr="005474D1">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5474D1" w:rsidRDefault="00BE2572" w:rsidP="00683C7F">
            <w:pPr>
              <w:widowControl w:val="0"/>
              <w:spacing w:after="120"/>
              <w:jc w:val="center"/>
              <w:rPr>
                <w:rFonts w:ascii="GHEA Grapalat" w:hAnsi="GHEA Grapalat"/>
                <w:sz w:val="18"/>
                <w:szCs w:val="18"/>
              </w:rPr>
            </w:pPr>
          </w:p>
        </w:tc>
      </w:tr>
      <w:tr w:rsidR="00B138F3" w:rsidRPr="005474D1" w:rsidTr="00683C7F">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474D1" w:rsidRDefault="00BE2572" w:rsidP="00683C7F">
            <w:pPr>
              <w:widowControl w:val="0"/>
              <w:spacing w:after="120"/>
              <w:jc w:val="center"/>
              <w:rPr>
                <w:rFonts w:ascii="GHEA Grapalat" w:hAnsi="GHEA Grapalat"/>
                <w:sz w:val="18"/>
                <w:szCs w:val="18"/>
              </w:rPr>
            </w:pPr>
            <w:r w:rsidRPr="005474D1">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BE2572" w:rsidRPr="005474D1" w:rsidRDefault="00BE2572" w:rsidP="00683C7F">
            <w:pPr>
              <w:widowControl w:val="0"/>
              <w:spacing w:after="120"/>
              <w:jc w:val="center"/>
              <w:rPr>
                <w:rFonts w:ascii="GHEA Grapalat" w:hAnsi="GHEA Grapalat"/>
                <w:sz w:val="18"/>
                <w:szCs w:val="18"/>
              </w:rPr>
            </w:pPr>
            <w:r w:rsidRPr="005474D1">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5474D1" w:rsidRDefault="00BE2572" w:rsidP="00683C7F">
            <w:pPr>
              <w:widowControl w:val="0"/>
              <w:spacing w:after="120"/>
              <w:jc w:val="center"/>
              <w:rPr>
                <w:rFonts w:ascii="GHEA Grapalat" w:hAnsi="GHEA Grapalat"/>
                <w:sz w:val="18"/>
                <w:szCs w:val="18"/>
              </w:rPr>
            </w:pPr>
            <w:r w:rsidRPr="005474D1">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5474D1" w:rsidRDefault="00BE2572" w:rsidP="00683C7F">
            <w:pPr>
              <w:widowControl w:val="0"/>
              <w:spacing w:after="120"/>
              <w:jc w:val="center"/>
              <w:rPr>
                <w:rFonts w:ascii="GHEA Grapalat" w:hAnsi="GHEA Grapalat"/>
                <w:sz w:val="18"/>
                <w:szCs w:val="18"/>
              </w:rPr>
            </w:pPr>
            <w:r w:rsidRPr="005474D1">
              <w:rPr>
                <w:rFonts w:ascii="GHEA Grapalat" w:hAnsi="GHEA Grapalat"/>
                <w:sz w:val="18"/>
                <w:szCs w:val="18"/>
              </w:rPr>
              <w:t>обязательно</w:t>
            </w:r>
          </w:p>
          <w:p w:rsidR="00BE2572" w:rsidRPr="005474D1" w:rsidRDefault="00BE2572" w:rsidP="00683C7F">
            <w:pPr>
              <w:widowControl w:val="0"/>
              <w:spacing w:after="120"/>
              <w:jc w:val="center"/>
              <w:rPr>
                <w:rFonts w:ascii="GHEA Grapalat" w:hAnsi="GHEA Grapalat"/>
                <w:sz w:val="18"/>
                <w:szCs w:val="18"/>
              </w:rPr>
            </w:pPr>
            <w:r w:rsidRPr="005474D1">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BE2572" w:rsidRPr="005474D1" w:rsidRDefault="00BE2572" w:rsidP="00683C7F">
            <w:pPr>
              <w:widowControl w:val="0"/>
              <w:spacing w:after="120"/>
              <w:jc w:val="center"/>
              <w:rPr>
                <w:rFonts w:ascii="GHEA Grapalat" w:hAnsi="GHEA Grapalat"/>
                <w:sz w:val="18"/>
                <w:szCs w:val="18"/>
              </w:rPr>
            </w:pPr>
          </w:p>
        </w:tc>
      </w:tr>
      <w:tr w:rsidR="00B138F3" w:rsidRPr="005474D1" w:rsidTr="00683C7F">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474D1" w:rsidRDefault="00BE2572" w:rsidP="00683C7F">
            <w:pPr>
              <w:widowControl w:val="0"/>
              <w:spacing w:after="120"/>
              <w:jc w:val="center"/>
              <w:rPr>
                <w:rFonts w:ascii="GHEA Grapalat" w:hAnsi="GHEA Grapalat"/>
                <w:sz w:val="18"/>
                <w:szCs w:val="18"/>
              </w:rPr>
            </w:pPr>
            <w:r w:rsidRPr="005474D1">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BE2572" w:rsidRPr="005474D1" w:rsidRDefault="00BE2572" w:rsidP="00683C7F">
            <w:pPr>
              <w:widowControl w:val="0"/>
              <w:spacing w:after="120"/>
              <w:jc w:val="center"/>
              <w:rPr>
                <w:rFonts w:ascii="GHEA Grapalat" w:hAnsi="GHEA Grapalat"/>
                <w:sz w:val="18"/>
                <w:szCs w:val="18"/>
              </w:rPr>
            </w:pPr>
            <w:r w:rsidRPr="005474D1">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5474D1" w:rsidRDefault="00BE2572" w:rsidP="00683C7F">
            <w:pPr>
              <w:widowControl w:val="0"/>
              <w:spacing w:after="120"/>
              <w:jc w:val="center"/>
              <w:rPr>
                <w:rFonts w:ascii="GHEA Grapalat" w:hAnsi="GHEA Grapalat"/>
                <w:sz w:val="18"/>
                <w:szCs w:val="18"/>
              </w:rPr>
            </w:pPr>
            <w:r w:rsidRPr="005474D1">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5474D1" w:rsidRDefault="00BE2572" w:rsidP="00683C7F">
            <w:pPr>
              <w:widowControl w:val="0"/>
              <w:spacing w:after="120"/>
              <w:jc w:val="center"/>
              <w:rPr>
                <w:rFonts w:ascii="GHEA Grapalat" w:hAnsi="GHEA Grapalat"/>
                <w:sz w:val="18"/>
                <w:szCs w:val="18"/>
              </w:rPr>
            </w:pPr>
            <w:r w:rsidRPr="005474D1">
              <w:rPr>
                <w:rFonts w:ascii="GHEA Grapalat" w:hAnsi="GHEA Grapalat"/>
                <w:sz w:val="18"/>
                <w:szCs w:val="18"/>
              </w:rPr>
              <w:t>необязательно</w:t>
            </w:r>
          </w:p>
          <w:p w:rsidR="00BE2572" w:rsidRPr="005474D1" w:rsidRDefault="00BE2572" w:rsidP="00683C7F">
            <w:pPr>
              <w:widowControl w:val="0"/>
              <w:spacing w:after="120"/>
              <w:jc w:val="center"/>
              <w:rPr>
                <w:rFonts w:ascii="GHEA Grapalat" w:hAnsi="GHEA Grapalat"/>
                <w:sz w:val="18"/>
                <w:szCs w:val="18"/>
              </w:rPr>
            </w:pPr>
            <w:r w:rsidRPr="005474D1">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5474D1" w:rsidRDefault="00BE2572" w:rsidP="00683C7F">
            <w:pPr>
              <w:widowControl w:val="0"/>
              <w:spacing w:after="120"/>
              <w:jc w:val="center"/>
              <w:rPr>
                <w:rFonts w:ascii="GHEA Grapalat" w:hAnsi="GHEA Grapalat"/>
                <w:sz w:val="18"/>
                <w:szCs w:val="18"/>
              </w:rPr>
            </w:pPr>
          </w:p>
        </w:tc>
      </w:tr>
      <w:tr w:rsidR="00B138F3" w:rsidRPr="005474D1" w:rsidTr="00683C7F">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474D1" w:rsidRDefault="00BE2572" w:rsidP="00683C7F">
            <w:pPr>
              <w:widowControl w:val="0"/>
              <w:spacing w:after="120"/>
              <w:jc w:val="center"/>
              <w:rPr>
                <w:rFonts w:ascii="GHEA Grapalat" w:hAnsi="GHEA Grapalat"/>
                <w:sz w:val="18"/>
                <w:szCs w:val="18"/>
              </w:rPr>
            </w:pPr>
            <w:r w:rsidRPr="005474D1">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BE2572" w:rsidRPr="005474D1" w:rsidRDefault="00BE2572" w:rsidP="00683C7F">
            <w:pPr>
              <w:widowControl w:val="0"/>
              <w:spacing w:after="120"/>
              <w:jc w:val="center"/>
              <w:rPr>
                <w:rFonts w:ascii="GHEA Grapalat" w:hAnsi="GHEA Grapalat"/>
                <w:sz w:val="18"/>
                <w:szCs w:val="18"/>
              </w:rPr>
            </w:pPr>
            <w:r w:rsidRPr="005474D1">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5474D1" w:rsidRDefault="00BE2572" w:rsidP="00683C7F">
            <w:pPr>
              <w:widowControl w:val="0"/>
              <w:spacing w:after="120"/>
              <w:jc w:val="center"/>
              <w:rPr>
                <w:rFonts w:ascii="GHEA Grapalat" w:hAnsi="GHEA Grapalat"/>
                <w:sz w:val="18"/>
                <w:szCs w:val="18"/>
              </w:rPr>
            </w:pPr>
            <w:r w:rsidRPr="005474D1">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5474D1" w:rsidRDefault="00BE2572" w:rsidP="00683C7F">
            <w:pPr>
              <w:widowControl w:val="0"/>
              <w:spacing w:after="120"/>
              <w:jc w:val="center"/>
              <w:rPr>
                <w:rFonts w:ascii="GHEA Grapalat" w:hAnsi="GHEA Grapalat"/>
                <w:sz w:val="18"/>
                <w:szCs w:val="18"/>
              </w:rPr>
            </w:pPr>
            <w:r w:rsidRPr="005474D1">
              <w:rPr>
                <w:rFonts w:ascii="GHEA Grapalat" w:hAnsi="GHEA Grapalat"/>
                <w:sz w:val="18"/>
                <w:szCs w:val="18"/>
              </w:rPr>
              <w:t>необязательно</w:t>
            </w:r>
          </w:p>
          <w:p w:rsidR="00BE2572" w:rsidRPr="005474D1" w:rsidRDefault="00BE2572" w:rsidP="00683C7F">
            <w:pPr>
              <w:widowControl w:val="0"/>
              <w:spacing w:after="120"/>
              <w:jc w:val="center"/>
              <w:rPr>
                <w:rFonts w:ascii="GHEA Grapalat" w:hAnsi="GHEA Grapalat"/>
                <w:sz w:val="18"/>
                <w:szCs w:val="18"/>
              </w:rPr>
            </w:pPr>
            <w:r w:rsidRPr="005474D1">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5474D1" w:rsidRDefault="00BE2572" w:rsidP="00683C7F">
            <w:pPr>
              <w:widowControl w:val="0"/>
              <w:spacing w:after="120"/>
              <w:jc w:val="center"/>
              <w:rPr>
                <w:rFonts w:ascii="GHEA Grapalat" w:hAnsi="GHEA Grapalat"/>
                <w:sz w:val="18"/>
                <w:szCs w:val="18"/>
              </w:rPr>
            </w:pPr>
          </w:p>
        </w:tc>
      </w:tr>
      <w:tr w:rsidR="00FF3DE9" w:rsidRPr="005474D1" w:rsidTr="00683C7F">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474D1" w:rsidRDefault="00BE2572" w:rsidP="00683C7F">
            <w:pPr>
              <w:widowControl w:val="0"/>
              <w:spacing w:after="120"/>
              <w:jc w:val="center"/>
              <w:rPr>
                <w:rFonts w:ascii="GHEA Grapalat" w:hAnsi="GHEA Grapalat"/>
                <w:sz w:val="18"/>
                <w:szCs w:val="18"/>
              </w:rPr>
            </w:pPr>
            <w:r w:rsidRPr="005474D1">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rsidR="00BE2572" w:rsidRPr="005474D1" w:rsidRDefault="00BE2572" w:rsidP="00683C7F">
            <w:pPr>
              <w:widowControl w:val="0"/>
              <w:spacing w:after="120"/>
              <w:jc w:val="center"/>
              <w:rPr>
                <w:rFonts w:ascii="GHEA Grapalat" w:hAnsi="GHEA Grapalat"/>
                <w:sz w:val="18"/>
                <w:szCs w:val="18"/>
              </w:rPr>
            </w:pPr>
            <w:r w:rsidRPr="005474D1">
              <w:rPr>
                <w:rFonts w:ascii="GHEA Grapalat" w:hAnsi="GHEA Grapalat"/>
                <w:sz w:val="18"/>
                <w:szCs w:val="18"/>
              </w:rPr>
              <w:t xml:space="preserve">обслуживающей бенефициара финансовой организацией в обязательном порядке указывается </w:t>
            </w:r>
            <w:r w:rsidRPr="005474D1">
              <w:rPr>
                <w:rFonts w:ascii="GHEA Grapalat" w:hAnsi="GHEA Grapalat"/>
                <w:sz w:val="18"/>
                <w:szCs w:val="18"/>
              </w:rPr>
              <w:lastRenderedPageBreak/>
              <w:t>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5474D1" w:rsidRDefault="00BE2572" w:rsidP="00683C7F">
            <w:pPr>
              <w:widowControl w:val="0"/>
              <w:spacing w:after="120"/>
              <w:jc w:val="center"/>
              <w:rPr>
                <w:rFonts w:ascii="GHEA Grapalat" w:hAnsi="GHEA Grapalat"/>
                <w:sz w:val="18"/>
                <w:szCs w:val="18"/>
              </w:rPr>
            </w:pPr>
            <w:r w:rsidRPr="005474D1">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5474D1" w:rsidRDefault="00BE2572" w:rsidP="00683C7F">
            <w:pPr>
              <w:widowControl w:val="0"/>
              <w:spacing w:after="120"/>
              <w:jc w:val="center"/>
              <w:rPr>
                <w:rFonts w:ascii="GHEA Grapalat" w:hAnsi="GHEA Grapalat"/>
                <w:sz w:val="18"/>
                <w:szCs w:val="18"/>
              </w:rPr>
            </w:pPr>
            <w:r w:rsidRPr="005474D1">
              <w:rPr>
                <w:rFonts w:ascii="GHEA Grapalat" w:hAnsi="GHEA Grapalat"/>
                <w:sz w:val="18"/>
                <w:szCs w:val="18"/>
              </w:rPr>
              <w:t>необязательно</w:t>
            </w:r>
          </w:p>
          <w:p w:rsidR="00BE2572" w:rsidRPr="005474D1" w:rsidRDefault="00BE2572" w:rsidP="00683C7F">
            <w:pPr>
              <w:widowControl w:val="0"/>
              <w:spacing w:after="120"/>
              <w:jc w:val="center"/>
              <w:rPr>
                <w:rFonts w:ascii="GHEA Grapalat" w:hAnsi="GHEA Grapalat"/>
                <w:sz w:val="18"/>
                <w:szCs w:val="18"/>
              </w:rPr>
            </w:pPr>
            <w:r w:rsidRPr="005474D1">
              <w:rPr>
                <w:rFonts w:ascii="GHEA Grapalat" w:hAnsi="GHEA Grapalat"/>
                <w:sz w:val="18"/>
                <w:szCs w:val="18"/>
              </w:rPr>
              <w:t xml:space="preserve">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w:t>
            </w:r>
            <w:r w:rsidRPr="005474D1">
              <w:rPr>
                <w:rFonts w:ascii="GHEA Grapalat" w:hAnsi="GHEA Grapalat"/>
                <w:sz w:val="18"/>
                <w:szCs w:val="18"/>
              </w:rPr>
              <w:lastRenderedPageBreak/>
              <w:t>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5474D1" w:rsidRDefault="00BE2572" w:rsidP="00683C7F">
            <w:pPr>
              <w:widowControl w:val="0"/>
              <w:spacing w:after="120"/>
              <w:jc w:val="center"/>
              <w:rPr>
                <w:rFonts w:ascii="GHEA Grapalat" w:hAnsi="GHEA Grapalat"/>
                <w:sz w:val="18"/>
                <w:szCs w:val="18"/>
              </w:rPr>
            </w:pPr>
          </w:p>
        </w:tc>
      </w:tr>
    </w:tbl>
    <w:p w:rsidR="00BE2572" w:rsidRPr="005474D1" w:rsidRDefault="00BE2572" w:rsidP="00BE2572">
      <w:pPr>
        <w:widowControl w:val="0"/>
        <w:spacing w:after="160"/>
        <w:ind w:left="567" w:right="565"/>
        <w:jc w:val="center"/>
        <w:rPr>
          <w:rFonts w:ascii="GHEA Grapalat" w:hAnsi="GHEA Grapalat"/>
          <w:b/>
        </w:rPr>
      </w:pPr>
    </w:p>
    <w:p w:rsidR="00BE2572" w:rsidRPr="005474D1" w:rsidRDefault="00BE2572" w:rsidP="00BE2572">
      <w:pPr>
        <w:widowControl w:val="0"/>
        <w:spacing w:after="160"/>
        <w:ind w:left="567" w:right="565"/>
        <w:jc w:val="center"/>
        <w:rPr>
          <w:rFonts w:ascii="GHEA Grapalat" w:hAnsi="GHEA Grapalat"/>
          <w:b/>
        </w:rPr>
      </w:pPr>
    </w:p>
    <w:p w:rsidR="00BE2572" w:rsidRPr="005474D1" w:rsidRDefault="00BE2572" w:rsidP="00BE2572">
      <w:pPr>
        <w:widowControl w:val="0"/>
        <w:spacing w:after="160"/>
        <w:ind w:left="567" w:right="565"/>
        <w:jc w:val="center"/>
        <w:rPr>
          <w:rFonts w:ascii="GHEA Grapalat" w:hAnsi="GHEA Grapalat"/>
          <w:b/>
        </w:rPr>
      </w:pPr>
    </w:p>
    <w:p w:rsidR="00BE2572" w:rsidRPr="005474D1" w:rsidRDefault="00BE2572" w:rsidP="00BE2572">
      <w:pPr>
        <w:widowControl w:val="0"/>
        <w:spacing w:after="160"/>
        <w:ind w:left="567" w:right="565"/>
        <w:jc w:val="center"/>
        <w:rPr>
          <w:rFonts w:ascii="GHEA Grapalat" w:hAnsi="GHEA Grapalat"/>
          <w:b/>
        </w:rPr>
      </w:pPr>
    </w:p>
    <w:p w:rsidR="00BE2572" w:rsidRPr="005474D1" w:rsidRDefault="00BE2572" w:rsidP="00BE2572">
      <w:pPr>
        <w:widowControl w:val="0"/>
        <w:spacing w:after="160"/>
        <w:ind w:left="567" w:right="565"/>
        <w:jc w:val="center"/>
        <w:rPr>
          <w:rFonts w:ascii="GHEA Grapalat" w:hAnsi="GHEA Grapalat"/>
          <w:b/>
        </w:rPr>
      </w:pPr>
    </w:p>
    <w:p w:rsidR="00BE2572" w:rsidRPr="005474D1" w:rsidRDefault="00BE2572" w:rsidP="00BE2572">
      <w:pPr>
        <w:widowControl w:val="0"/>
        <w:spacing w:after="160"/>
        <w:ind w:left="567" w:right="565"/>
        <w:jc w:val="center"/>
        <w:rPr>
          <w:rFonts w:ascii="GHEA Grapalat" w:hAnsi="GHEA Grapalat"/>
          <w:b/>
        </w:rPr>
      </w:pPr>
    </w:p>
    <w:p w:rsidR="00E15766" w:rsidRPr="005474D1" w:rsidRDefault="00E15766" w:rsidP="00565FC8">
      <w:pPr>
        <w:pStyle w:val="BodyTextIndent3"/>
        <w:widowControl w:val="0"/>
        <w:spacing w:line="240" w:lineRule="auto"/>
        <w:jc w:val="right"/>
        <w:rPr>
          <w:rFonts w:ascii="GHEA Grapalat" w:hAnsi="GHEA Grapalat"/>
          <w:b/>
        </w:rPr>
      </w:pPr>
    </w:p>
    <w:p w:rsidR="00E15766" w:rsidRPr="005474D1" w:rsidRDefault="00E15766" w:rsidP="00565FC8">
      <w:pPr>
        <w:pStyle w:val="BodyTextIndent3"/>
        <w:widowControl w:val="0"/>
        <w:spacing w:line="240" w:lineRule="auto"/>
        <w:jc w:val="right"/>
        <w:rPr>
          <w:rFonts w:ascii="GHEA Grapalat" w:hAnsi="GHEA Grapalat"/>
          <w:b/>
        </w:rPr>
      </w:pPr>
    </w:p>
    <w:p w:rsidR="00E15766" w:rsidRPr="005474D1" w:rsidRDefault="00E15766" w:rsidP="00565FC8">
      <w:pPr>
        <w:pStyle w:val="BodyTextIndent3"/>
        <w:widowControl w:val="0"/>
        <w:spacing w:line="240" w:lineRule="auto"/>
        <w:jc w:val="right"/>
        <w:rPr>
          <w:rFonts w:ascii="GHEA Grapalat" w:hAnsi="GHEA Grapalat"/>
          <w:b/>
        </w:rPr>
      </w:pPr>
    </w:p>
    <w:p w:rsidR="00E15766" w:rsidRPr="005474D1" w:rsidRDefault="00E15766" w:rsidP="00565FC8">
      <w:pPr>
        <w:pStyle w:val="BodyTextIndent3"/>
        <w:widowControl w:val="0"/>
        <w:spacing w:line="240" w:lineRule="auto"/>
        <w:jc w:val="right"/>
        <w:rPr>
          <w:rFonts w:ascii="GHEA Grapalat" w:hAnsi="GHEA Grapalat"/>
          <w:b/>
        </w:rPr>
      </w:pPr>
    </w:p>
    <w:p w:rsidR="00E15766" w:rsidRPr="005474D1" w:rsidRDefault="00E15766" w:rsidP="00565FC8">
      <w:pPr>
        <w:pStyle w:val="BodyTextIndent3"/>
        <w:widowControl w:val="0"/>
        <w:spacing w:line="240" w:lineRule="auto"/>
        <w:jc w:val="right"/>
        <w:rPr>
          <w:rFonts w:ascii="GHEA Grapalat" w:hAnsi="GHEA Grapalat"/>
          <w:b/>
        </w:rPr>
      </w:pPr>
    </w:p>
    <w:p w:rsidR="00E15766" w:rsidRPr="005474D1" w:rsidRDefault="00E15766" w:rsidP="00565FC8">
      <w:pPr>
        <w:pStyle w:val="BodyTextIndent3"/>
        <w:widowControl w:val="0"/>
        <w:spacing w:line="240" w:lineRule="auto"/>
        <w:jc w:val="right"/>
        <w:rPr>
          <w:rFonts w:ascii="GHEA Grapalat" w:hAnsi="GHEA Grapalat"/>
          <w:b/>
        </w:rPr>
      </w:pPr>
    </w:p>
    <w:p w:rsidR="00E15766" w:rsidRPr="005474D1" w:rsidRDefault="00E15766" w:rsidP="00565FC8">
      <w:pPr>
        <w:pStyle w:val="BodyTextIndent3"/>
        <w:widowControl w:val="0"/>
        <w:spacing w:line="240" w:lineRule="auto"/>
        <w:jc w:val="right"/>
        <w:rPr>
          <w:rFonts w:ascii="GHEA Grapalat" w:hAnsi="GHEA Grapalat"/>
          <w:b/>
        </w:rPr>
      </w:pPr>
    </w:p>
    <w:p w:rsidR="00E15766" w:rsidRPr="005474D1" w:rsidRDefault="00E15766" w:rsidP="00565FC8">
      <w:pPr>
        <w:pStyle w:val="BodyTextIndent3"/>
        <w:widowControl w:val="0"/>
        <w:spacing w:line="240" w:lineRule="auto"/>
        <w:jc w:val="right"/>
        <w:rPr>
          <w:rFonts w:ascii="GHEA Grapalat" w:hAnsi="GHEA Grapalat"/>
          <w:b/>
        </w:rPr>
      </w:pPr>
    </w:p>
    <w:p w:rsidR="00E15766" w:rsidRPr="005474D1" w:rsidRDefault="00E15766" w:rsidP="00565FC8">
      <w:pPr>
        <w:pStyle w:val="BodyTextIndent3"/>
        <w:widowControl w:val="0"/>
        <w:spacing w:line="240" w:lineRule="auto"/>
        <w:jc w:val="right"/>
        <w:rPr>
          <w:rFonts w:ascii="GHEA Grapalat" w:hAnsi="GHEA Grapalat"/>
          <w:b/>
        </w:rPr>
      </w:pPr>
    </w:p>
    <w:p w:rsidR="00E15766" w:rsidRPr="005474D1" w:rsidRDefault="00E15766" w:rsidP="00565FC8">
      <w:pPr>
        <w:pStyle w:val="BodyTextIndent3"/>
        <w:widowControl w:val="0"/>
        <w:spacing w:line="240" w:lineRule="auto"/>
        <w:jc w:val="right"/>
        <w:rPr>
          <w:rFonts w:ascii="GHEA Grapalat" w:hAnsi="GHEA Grapalat"/>
          <w:b/>
        </w:rPr>
      </w:pPr>
    </w:p>
    <w:p w:rsidR="00E15766" w:rsidRPr="005474D1" w:rsidRDefault="00E15766" w:rsidP="00565FC8">
      <w:pPr>
        <w:pStyle w:val="BodyTextIndent3"/>
        <w:widowControl w:val="0"/>
        <w:spacing w:line="240" w:lineRule="auto"/>
        <w:jc w:val="right"/>
        <w:rPr>
          <w:rFonts w:ascii="GHEA Grapalat" w:hAnsi="GHEA Grapalat"/>
          <w:b/>
        </w:rPr>
      </w:pPr>
    </w:p>
    <w:p w:rsidR="00E15766" w:rsidRPr="005474D1" w:rsidRDefault="00E15766" w:rsidP="00565FC8">
      <w:pPr>
        <w:pStyle w:val="BodyTextIndent3"/>
        <w:widowControl w:val="0"/>
        <w:spacing w:line="240" w:lineRule="auto"/>
        <w:jc w:val="right"/>
        <w:rPr>
          <w:rFonts w:ascii="GHEA Grapalat" w:hAnsi="GHEA Grapalat"/>
          <w:b/>
        </w:rPr>
      </w:pPr>
    </w:p>
    <w:p w:rsidR="00E15766" w:rsidRPr="005474D1" w:rsidRDefault="00E15766" w:rsidP="00565FC8">
      <w:pPr>
        <w:pStyle w:val="BodyTextIndent3"/>
        <w:widowControl w:val="0"/>
        <w:spacing w:line="240" w:lineRule="auto"/>
        <w:jc w:val="right"/>
        <w:rPr>
          <w:rFonts w:ascii="GHEA Grapalat" w:hAnsi="GHEA Grapalat"/>
          <w:b/>
        </w:rPr>
      </w:pPr>
    </w:p>
    <w:p w:rsidR="00E15766" w:rsidRPr="005474D1" w:rsidRDefault="00E15766" w:rsidP="00565FC8">
      <w:pPr>
        <w:pStyle w:val="BodyTextIndent3"/>
        <w:widowControl w:val="0"/>
        <w:spacing w:line="240" w:lineRule="auto"/>
        <w:jc w:val="right"/>
        <w:rPr>
          <w:rFonts w:ascii="GHEA Grapalat" w:hAnsi="GHEA Grapalat"/>
          <w:b/>
        </w:rPr>
      </w:pPr>
    </w:p>
    <w:p w:rsidR="00E15766" w:rsidRPr="005474D1" w:rsidRDefault="00E15766" w:rsidP="00565FC8">
      <w:pPr>
        <w:pStyle w:val="BodyTextIndent3"/>
        <w:widowControl w:val="0"/>
        <w:spacing w:line="240" w:lineRule="auto"/>
        <w:jc w:val="right"/>
        <w:rPr>
          <w:rFonts w:ascii="GHEA Grapalat" w:hAnsi="GHEA Grapalat"/>
          <w:b/>
        </w:rPr>
      </w:pPr>
    </w:p>
    <w:p w:rsidR="00E15766" w:rsidRPr="005474D1" w:rsidRDefault="00E15766" w:rsidP="00565FC8">
      <w:pPr>
        <w:pStyle w:val="BodyTextIndent3"/>
        <w:widowControl w:val="0"/>
        <w:spacing w:line="240" w:lineRule="auto"/>
        <w:jc w:val="right"/>
        <w:rPr>
          <w:rFonts w:ascii="GHEA Grapalat" w:hAnsi="GHEA Grapalat"/>
          <w:b/>
        </w:rPr>
      </w:pPr>
    </w:p>
    <w:p w:rsidR="00E15766" w:rsidRPr="005474D1" w:rsidRDefault="00E15766" w:rsidP="00565FC8">
      <w:pPr>
        <w:pStyle w:val="BodyTextIndent3"/>
        <w:widowControl w:val="0"/>
        <w:spacing w:line="240" w:lineRule="auto"/>
        <w:jc w:val="right"/>
        <w:rPr>
          <w:rFonts w:ascii="GHEA Grapalat" w:hAnsi="GHEA Grapalat"/>
          <w:b/>
        </w:rPr>
      </w:pPr>
    </w:p>
    <w:p w:rsidR="00E15766" w:rsidRPr="005474D1" w:rsidRDefault="00E15766" w:rsidP="00565FC8">
      <w:pPr>
        <w:pStyle w:val="BodyTextIndent3"/>
        <w:widowControl w:val="0"/>
        <w:spacing w:line="240" w:lineRule="auto"/>
        <w:jc w:val="right"/>
        <w:rPr>
          <w:rFonts w:ascii="GHEA Grapalat" w:hAnsi="GHEA Grapalat"/>
          <w:b/>
        </w:rPr>
      </w:pPr>
    </w:p>
    <w:p w:rsidR="00E15766" w:rsidRPr="005474D1" w:rsidRDefault="00E15766" w:rsidP="00565FC8">
      <w:pPr>
        <w:pStyle w:val="BodyTextIndent3"/>
        <w:widowControl w:val="0"/>
        <w:spacing w:line="240" w:lineRule="auto"/>
        <w:jc w:val="right"/>
        <w:rPr>
          <w:rFonts w:ascii="GHEA Grapalat" w:hAnsi="GHEA Grapalat"/>
          <w:b/>
        </w:rPr>
      </w:pPr>
    </w:p>
    <w:p w:rsidR="00E15766" w:rsidRPr="005474D1" w:rsidRDefault="00E15766" w:rsidP="00565FC8">
      <w:pPr>
        <w:pStyle w:val="BodyTextIndent3"/>
        <w:widowControl w:val="0"/>
        <w:spacing w:line="240" w:lineRule="auto"/>
        <w:jc w:val="right"/>
        <w:rPr>
          <w:rFonts w:ascii="GHEA Grapalat" w:hAnsi="GHEA Grapalat"/>
          <w:b/>
        </w:rPr>
      </w:pPr>
    </w:p>
    <w:p w:rsidR="00E15766" w:rsidRPr="005474D1" w:rsidRDefault="00E15766" w:rsidP="00565FC8">
      <w:pPr>
        <w:pStyle w:val="BodyTextIndent3"/>
        <w:widowControl w:val="0"/>
        <w:spacing w:line="240" w:lineRule="auto"/>
        <w:jc w:val="right"/>
        <w:rPr>
          <w:rFonts w:ascii="GHEA Grapalat" w:hAnsi="GHEA Grapalat"/>
          <w:b/>
        </w:rPr>
      </w:pPr>
    </w:p>
    <w:p w:rsidR="00E15766" w:rsidRPr="005474D1" w:rsidRDefault="00E15766" w:rsidP="00565FC8">
      <w:pPr>
        <w:pStyle w:val="BodyTextIndent3"/>
        <w:widowControl w:val="0"/>
        <w:spacing w:line="240" w:lineRule="auto"/>
        <w:jc w:val="right"/>
        <w:rPr>
          <w:rFonts w:ascii="GHEA Grapalat" w:hAnsi="GHEA Grapalat"/>
          <w:b/>
        </w:rPr>
      </w:pPr>
    </w:p>
    <w:p w:rsidR="00E15766" w:rsidRPr="005474D1" w:rsidRDefault="00E15766" w:rsidP="00565FC8">
      <w:pPr>
        <w:pStyle w:val="BodyTextIndent3"/>
        <w:widowControl w:val="0"/>
        <w:spacing w:line="240" w:lineRule="auto"/>
        <w:jc w:val="right"/>
        <w:rPr>
          <w:rFonts w:ascii="GHEA Grapalat" w:hAnsi="GHEA Grapalat"/>
          <w:b/>
        </w:rPr>
      </w:pPr>
    </w:p>
    <w:p w:rsidR="00E15766" w:rsidRPr="005474D1" w:rsidRDefault="00E15766" w:rsidP="00565FC8">
      <w:pPr>
        <w:pStyle w:val="BodyTextIndent3"/>
        <w:widowControl w:val="0"/>
        <w:spacing w:line="240" w:lineRule="auto"/>
        <w:jc w:val="right"/>
        <w:rPr>
          <w:rFonts w:ascii="GHEA Grapalat" w:hAnsi="GHEA Grapalat"/>
          <w:b/>
        </w:rPr>
      </w:pPr>
    </w:p>
    <w:p w:rsidR="00E15766" w:rsidRPr="005474D1" w:rsidRDefault="00E15766" w:rsidP="00565FC8">
      <w:pPr>
        <w:pStyle w:val="BodyTextIndent3"/>
        <w:widowControl w:val="0"/>
        <w:spacing w:line="240" w:lineRule="auto"/>
        <w:jc w:val="right"/>
        <w:rPr>
          <w:rFonts w:ascii="GHEA Grapalat" w:hAnsi="GHEA Grapalat"/>
          <w:b/>
        </w:rPr>
      </w:pPr>
    </w:p>
    <w:p w:rsidR="00E15766" w:rsidRPr="005474D1" w:rsidRDefault="00E15766" w:rsidP="00565FC8">
      <w:pPr>
        <w:pStyle w:val="BodyTextIndent3"/>
        <w:widowControl w:val="0"/>
        <w:spacing w:line="240" w:lineRule="auto"/>
        <w:jc w:val="right"/>
        <w:rPr>
          <w:rFonts w:ascii="GHEA Grapalat" w:hAnsi="GHEA Grapalat"/>
          <w:b/>
        </w:rPr>
      </w:pPr>
    </w:p>
    <w:p w:rsidR="00E15766" w:rsidRPr="005474D1" w:rsidRDefault="00E15766" w:rsidP="00565FC8">
      <w:pPr>
        <w:pStyle w:val="BodyTextIndent3"/>
        <w:widowControl w:val="0"/>
        <w:spacing w:line="240" w:lineRule="auto"/>
        <w:jc w:val="right"/>
        <w:rPr>
          <w:rFonts w:ascii="GHEA Grapalat" w:hAnsi="GHEA Grapalat"/>
          <w:b/>
        </w:rPr>
      </w:pPr>
    </w:p>
    <w:p w:rsidR="00E15766" w:rsidRPr="005474D1" w:rsidRDefault="00E15766" w:rsidP="00565FC8">
      <w:pPr>
        <w:pStyle w:val="BodyTextIndent3"/>
        <w:widowControl w:val="0"/>
        <w:spacing w:line="240" w:lineRule="auto"/>
        <w:jc w:val="right"/>
        <w:rPr>
          <w:rFonts w:ascii="GHEA Grapalat" w:hAnsi="GHEA Grapalat"/>
          <w:b/>
        </w:rPr>
      </w:pPr>
    </w:p>
    <w:p w:rsidR="00E15766" w:rsidRPr="005474D1" w:rsidRDefault="00E15766" w:rsidP="00565FC8">
      <w:pPr>
        <w:pStyle w:val="BodyTextIndent3"/>
        <w:widowControl w:val="0"/>
        <w:spacing w:line="240" w:lineRule="auto"/>
        <w:jc w:val="right"/>
        <w:rPr>
          <w:rFonts w:ascii="GHEA Grapalat" w:hAnsi="GHEA Grapalat"/>
          <w:b/>
        </w:rPr>
      </w:pPr>
    </w:p>
    <w:p w:rsidR="00E15766" w:rsidRPr="005474D1" w:rsidRDefault="00E15766" w:rsidP="00565FC8">
      <w:pPr>
        <w:pStyle w:val="BodyTextIndent3"/>
        <w:widowControl w:val="0"/>
        <w:spacing w:line="240" w:lineRule="auto"/>
        <w:jc w:val="right"/>
        <w:rPr>
          <w:rFonts w:ascii="GHEA Grapalat" w:hAnsi="GHEA Grapalat"/>
          <w:b/>
        </w:rPr>
      </w:pPr>
    </w:p>
    <w:p w:rsidR="00E15766" w:rsidRPr="005474D1" w:rsidRDefault="00E15766" w:rsidP="00565FC8">
      <w:pPr>
        <w:pStyle w:val="BodyTextIndent3"/>
        <w:widowControl w:val="0"/>
        <w:spacing w:line="240" w:lineRule="auto"/>
        <w:jc w:val="right"/>
        <w:rPr>
          <w:rFonts w:ascii="GHEA Grapalat" w:hAnsi="GHEA Grapalat"/>
          <w:b/>
        </w:rPr>
      </w:pPr>
    </w:p>
    <w:p w:rsidR="00E15766" w:rsidRPr="005474D1" w:rsidRDefault="00E15766" w:rsidP="00565FC8">
      <w:pPr>
        <w:pStyle w:val="BodyTextIndent3"/>
        <w:widowControl w:val="0"/>
        <w:spacing w:line="240" w:lineRule="auto"/>
        <w:jc w:val="right"/>
        <w:rPr>
          <w:rFonts w:ascii="GHEA Grapalat" w:hAnsi="GHEA Grapalat"/>
          <w:b/>
        </w:rPr>
      </w:pPr>
    </w:p>
    <w:p w:rsidR="00E15766" w:rsidRPr="005474D1" w:rsidRDefault="00E15766" w:rsidP="00565FC8">
      <w:pPr>
        <w:pStyle w:val="BodyTextIndent3"/>
        <w:widowControl w:val="0"/>
        <w:spacing w:line="240" w:lineRule="auto"/>
        <w:jc w:val="right"/>
        <w:rPr>
          <w:rFonts w:ascii="GHEA Grapalat" w:hAnsi="GHEA Grapalat"/>
          <w:b/>
        </w:rPr>
      </w:pPr>
    </w:p>
    <w:p w:rsidR="00E15766" w:rsidRPr="005474D1" w:rsidRDefault="00E15766" w:rsidP="00565FC8">
      <w:pPr>
        <w:pStyle w:val="BodyTextIndent3"/>
        <w:widowControl w:val="0"/>
        <w:spacing w:line="240" w:lineRule="auto"/>
        <w:jc w:val="right"/>
        <w:rPr>
          <w:rFonts w:ascii="GHEA Grapalat" w:hAnsi="GHEA Grapalat"/>
          <w:b/>
        </w:rPr>
      </w:pPr>
    </w:p>
    <w:p w:rsidR="00071D1C" w:rsidRPr="005474D1" w:rsidRDefault="00B2572B" w:rsidP="00565FC8">
      <w:pPr>
        <w:pStyle w:val="BodyTextIndent3"/>
        <w:widowControl w:val="0"/>
        <w:spacing w:line="240" w:lineRule="auto"/>
        <w:jc w:val="right"/>
        <w:rPr>
          <w:rFonts w:ascii="GHEA Grapalat" w:hAnsi="GHEA Grapalat" w:cs="Sylfaen"/>
          <w:b/>
        </w:rPr>
      </w:pPr>
      <w:r w:rsidRPr="005474D1">
        <w:rPr>
          <w:rFonts w:ascii="GHEA Grapalat" w:hAnsi="GHEA Grapalat"/>
          <w:b/>
        </w:rPr>
        <w:lastRenderedPageBreak/>
        <w:t xml:space="preserve">Приложение № </w:t>
      </w:r>
      <w:r w:rsidR="004A51CE" w:rsidRPr="005474D1">
        <w:rPr>
          <w:rFonts w:ascii="GHEA Grapalat" w:hAnsi="GHEA Grapalat"/>
          <w:b/>
        </w:rPr>
        <w:t>6</w:t>
      </w:r>
    </w:p>
    <w:p w:rsidR="00565FC8" w:rsidRPr="005474D1" w:rsidRDefault="00071D1C" w:rsidP="00565FC8">
      <w:pPr>
        <w:pStyle w:val="BodyTextIndent"/>
        <w:spacing w:after="160" w:line="240" w:lineRule="auto"/>
        <w:jc w:val="right"/>
        <w:rPr>
          <w:rFonts w:ascii="GHEA Grapalat" w:hAnsi="GHEA Grapalat"/>
          <w:b/>
          <w:lang w:eastAsia="en-US" w:bidi="ar-SA"/>
        </w:rPr>
      </w:pPr>
      <w:r w:rsidRPr="005474D1">
        <w:rPr>
          <w:rFonts w:ascii="GHEA Grapalat" w:hAnsi="GHEA Grapalat"/>
          <w:b/>
        </w:rPr>
        <w:t xml:space="preserve">к Приглашению </w:t>
      </w:r>
      <w:r w:rsidR="00E15766" w:rsidRPr="005474D1">
        <w:rPr>
          <w:rFonts w:ascii="GHEA Grapalat" w:hAnsi="GHEA Grapalat"/>
          <w:b/>
        </w:rPr>
        <w:t xml:space="preserve"> </w:t>
      </w:r>
      <w:r w:rsidRPr="005474D1">
        <w:rPr>
          <w:rFonts w:ascii="GHEA Grapalat" w:hAnsi="GHEA Grapalat"/>
          <w:b/>
        </w:rPr>
        <w:t xml:space="preserve"> </w:t>
      </w:r>
      <w:r w:rsidR="00565FC8" w:rsidRPr="005474D1">
        <w:rPr>
          <w:rFonts w:ascii="GHEA Grapalat" w:hAnsi="GHEA Grapalat"/>
          <w:b/>
        </w:rPr>
        <w:t xml:space="preserve">запросе катировок </w:t>
      </w:r>
      <w:r w:rsidR="008D352C" w:rsidRPr="005474D1">
        <w:rPr>
          <w:rFonts w:ascii="GHEA Grapalat" w:hAnsi="GHEA Grapalat" w:cs="Sylfaen"/>
          <w:b/>
        </w:rPr>
        <w:br/>
      </w:r>
      <w:r w:rsidRPr="005474D1">
        <w:rPr>
          <w:rFonts w:ascii="GHEA Grapalat" w:hAnsi="GHEA Grapalat"/>
          <w:b/>
        </w:rPr>
        <w:t xml:space="preserve">под кодом </w:t>
      </w:r>
      <w:r w:rsidR="00565FC8" w:rsidRPr="005474D1">
        <w:rPr>
          <w:rFonts w:ascii="GHEA Grapalat" w:hAnsi="GHEA Grapalat"/>
          <w:b/>
          <w:lang w:eastAsia="en-US" w:bidi="ar-SA"/>
        </w:rPr>
        <w:t>А</w:t>
      </w:r>
      <w:r w:rsidR="00565FC8" w:rsidRPr="005474D1">
        <w:rPr>
          <w:rFonts w:ascii="GHEA Grapalat" w:hAnsi="GHEA Grapalat"/>
          <w:b/>
          <w:lang w:val="en-US" w:eastAsia="en-US" w:bidi="ar-SA"/>
        </w:rPr>
        <w:t>M</w:t>
      </w:r>
      <w:r w:rsidR="00424BB0" w:rsidRPr="005474D1">
        <w:rPr>
          <w:rFonts w:ascii="GHEA Grapalat" w:hAnsi="GHEA Grapalat"/>
          <w:b/>
          <w:lang w:val="en-US" w:eastAsia="en-US" w:bidi="ar-SA"/>
        </w:rPr>
        <w:t>M</w:t>
      </w:r>
      <w:r w:rsidR="00565FC8" w:rsidRPr="005474D1">
        <w:rPr>
          <w:rFonts w:ascii="GHEA Grapalat" w:hAnsi="GHEA Grapalat"/>
          <w:b/>
          <w:lang w:val="en-US" w:eastAsia="en-US" w:bidi="ar-SA"/>
        </w:rPr>
        <w:t>HMD</w:t>
      </w:r>
      <w:r w:rsidR="00565FC8" w:rsidRPr="005474D1">
        <w:rPr>
          <w:rFonts w:ascii="GHEA Grapalat" w:hAnsi="GHEA Grapalat"/>
          <w:b/>
          <w:lang w:eastAsia="en-US" w:bidi="ar-SA"/>
        </w:rPr>
        <w:t>-</w:t>
      </w:r>
      <w:r w:rsidR="00565FC8" w:rsidRPr="005474D1">
        <w:rPr>
          <w:rFonts w:ascii="GHEA Grapalat" w:hAnsi="GHEA Grapalat"/>
          <w:b/>
          <w:lang w:val="en-AU" w:eastAsia="en-US" w:bidi="ar-SA"/>
        </w:rPr>
        <w:t>GHAPDZB</w:t>
      </w:r>
      <w:r w:rsidR="00565FC8" w:rsidRPr="005474D1">
        <w:rPr>
          <w:rFonts w:ascii="GHEA Grapalat" w:hAnsi="GHEA Grapalat"/>
          <w:b/>
          <w:lang w:eastAsia="en-US" w:bidi="ar-SA"/>
        </w:rPr>
        <w:t>-19/02</w:t>
      </w:r>
    </w:p>
    <w:p w:rsidR="00071D1C" w:rsidRPr="005474D1" w:rsidRDefault="00071D1C" w:rsidP="00565FC8">
      <w:pPr>
        <w:pStyle w:val="BodyTextIndent3"/>
        <w:widowControl w:val="0"/>
        <w:spacing w:line="240" w:lineRule="auto"/>
        <w:jc w:val="right"/>
        <w:rPr>
          <w:rFonts w:ascii="GHEA Grapalat" w:hAnsi="GHEA Grapalat" w:cs="Sylfaen"/>
          <w:b/>
        </w:rPr>
      </w:pPr>
    </w:p>
    <w:p w:rsidR="008D352C" w:rsidRPr="005474D1" w:rsidRDefault="008D352C" w:rsidP="00565FC8">
      <w:pPr>
        <w:widowControl w:val="0"/>
        <w:ind w:left="-142" w:firstLine="142"/>
        <w:jc w:val="center"/>
        <w:rPr>
          <w:rFonts w:ascii="GHEA Grapalat" w:hAnsi="GHEA Grapalat"/>
          <w:i/>
          <w:sz w:val="22"/>
          <w:szCs w:val="22"/>
        </w:rPr>
      </w:pPr>
    </w:p>
    <w:p w:rsidR="00071D1C" w:rsidRPr="005474D1" w:rsidRDefault="00071D1C" w:rsidP="00565FC8">
      <w:pPr>
        <w:widowControl w:val="0"/>
        <w:ind w:left="-142" w:firstLine="142"/>
        <w:jc w:val="center"/>
        <w:rPr>
          <w:rFonts w:ascii="GHEA Grapalat" w:hAnsi="GHEA Grapalat"/>
          <w:b/>
          <w:sz w:val="20"/>
          <w:szCs w:val="20"/>
        </w:rPr>
      </w:pPr>
      <w:r w:rsidRPr="005474D1">
        <w:rPr>
          <w:rFonts w:ascii="GHEA Grapalat" w:hAnsi="GHEA Grapalat"/>
          <w:b/>
          <w:sz w:val="20"/>
          <w:szCs w:val="20"/>
        </w:rPr>
        <w:t xml:space="preserve">ДОГОВОР </w:t>
      </w:r>
    </w:p>
    <w:p w:rsidR="00565FC8" w:rsidRPr="005474D1" w:rsidRDefault="00071D1C" w:rsidP="00565FC8">
      <w:pPr>
        <w:widowControl w:val="0"/>
        <w:ind w:left="-142" w:firstLine="142"/>
        <w:jc w:val="center"/>
        <w:rPr>
          <w:rFonts w:ascii="GHEA Grapalat" w:hAnsi="GHEA Grapalat"/>
          <w:b/>
          <w:sz w:val="20"/>
          <w:szCs w:val="20"/>
        </w:rPr>
      </w:pPr>
      <w:r w:rsidRPr="005474D1">
        <w:rPr>
          <w:rFonts w:ascii="GHEA Grapalat" w:hAnsi="GHEA Grapalat"/>
          <w:b/>
          <w:sz w:val="20"/>
          <w:szCs w:val="20"/>
        </w:rPr>
        <w:t>ПОСТАВК</w:t>
      </w:r>
      <w:r w:rsidR="00F15CED" w:rsidRPr="005474D1">
        <w:rPr>
          <w:rFonts w:ascii="GHEA Grapalat" w:hAnsi="GHEA Grapalat"/>
          <w:b/>
          <w:sz w:val="20"/>
          <w:szCs w:val="20"/>
        </w:rPr>
        <w:t xml:space="preserve">И ТОВАРА ДЛЯ НУЖД </w:t>
      </w:r>
      <w:r w:rsidR="00565FC8" w:rsidRPr="005474D1">
        <w:rPr>
          <w:rFonts w:ascii="GHEA Grapalat" w:hAnsi="GHEA Grapalat"/>
          <w:b/>
          <w:sz w:val="20"/>
          <w:szCs w:val="20"/>
        </w:rPr>
        <w:t>"</w:t>
      </w:r>
      <w:r w:rsidR="00424BB0" w:rsidRPr="005474D1">
        <w:rPr>
          <w:rFonts w:ascii="GHEA Grapalat" w:hAnsi="GHEA Grapalat"/>
          <w:b/>
          <w:sz w:val="20"/>
          <w:szCs w:val="20"/>
        </w:rPr>
        <w:t>СРЕДНАЯ ШКОЛА МРГАВАН</w:t>
      </w:r>
      <w:r w:rsidR="00F10789" w:rsidRPr="005474D1">
        <w:rPr>
          <w:rFonts w:ascii="GHEA Grapalat" w:hAnsi="GHEA Grapalat"/>
          <w:b/>
          <w:sz w:val="20"/>
          <w:szCs w:val="20"/>
        </w:rPr>
        <w:t>А</w:t>
      </w:r>
      <w:r w:rsidR="00DC4F46" w:rsidRPr="005474D1">
        <w:rPr>
          <w:rFonts w:ascii="GHEA Grapalat" w:hAnsi="GHEA Grapalat"/>
          <w:b/>
          <w:sz w:val="20"/>
          <w:szCs w:val="20"/>
        </w:rPr>
        <w:t xml:space="preserve"> </w:t>
      </w:r>
      <w:r w:rsidR="00565FC8" w:rsidRPr="005474D1">
        <w:rPr>
          <w:rFonts w:ascii="GHEA Grapalat" w:hAnsi="GHEA Grapalat"/>
          <w:b/>
          <w:sz w:val="20"/>
          <w:szCs w:val="20"/>
        </w:rPr>
        <w:t xml:space="preserve"> ГНКО АРАРАТСКАЯ </w:t>
      </w:r>
      <w:r w:rsidR="00DC4F46" w:rsidRPr="005474D1">
        <w:rPr>
          <w:rFonts w:ascii="GHEA Grapalat" w:hAnsi="GHEA Grapalat"/>
          <w:b/>
          <w:sz w:val="20"/>
          <w:szCs w:val="20"/>
        </w:rPr>
        <w:t xml:space="preserve">ОБЛАСТЬ </w:t>
      </w:r>
      <w:r w:rsidR="00565FC8" w:rsidRPr="005474D1">
        <w:rPr>
          <w:rFonts w:ascii="GHEA Grapalat" w:hAnsi="GHEA Grapalat"/>
          <w:b/>
          <w:sz w:val="20"/>
          <w:szCs w:val="20"/>
        </w:rPr>
        <w:t xml:space="preserve"> РА</w:t>
      </w:r>
    </w:p>
    <w:p w:rsidR="00565FC8" w:rsidRPr="005474D1" w:rsidRDefault="00565FC8" w:rsidP="00565FC8">
      <w:pPr>
        <w:widowControl w:val="0"/>
        <w:ind w:left="-142" w:firstLine="142"/>
        <w:jc w:val="center"/>
        <w:rPr>
          <w:rFonts w:ascii="GHEA Grapalat" w:hAnsi="GHEA Grapalat"/>
          <w:b/>
          <w:sz w:val="20"/>
          <w:szCs w:val="20"/>
          <w:lang w:eastAsia="en-US" w:bidi="ar-SA"/>
        </w:rPr>
      </w:pPr>
      <w:r w:rsidRPr="005474D1">
        <w:rPr>
          <w:rFonts w:ascii="GHEA Grapalat" w:hAnsi="GHEA Grapalat"/>
          <w:b/>
          <w:sz w:val="20"/>
          <w:szCs w:val="20"/>
        </w:rPr>
        <w:t>"</w:t>
      </w:r>
      <w:r w:rsidR="00E15766" w:rsidRPr="005474D1">
        <w:rPr>
          <w:rFonts w:ascii="GHEA Grapalat" w:hAnsi="GHEA Grapalat"/>
          <w:b/>
          <w:sz w:val="20"/>
          <w:szCs w:val="20"/>
        </w:rPr>
        <w:t xml:space="preserve">№ </w:t>
      </w:r>
      <w:r w:rsidRPr="005474D1">
        <w:rPr>
          <w:rFonts w:ascii="GHEA Grapalat" w:hAnsi="GHEA Grapalat"/>
          <w:b/>
          <w:sz w:val="20"/>
          <w:szCs w:val="20"/>
          <w:lang w:eastAsia="en-US" w:bidi="ar-SA"/>
        </w:rPr>
        <w:t xml:space="preserve"> А</w:t>
      </w:r>
      <w:r w:rsidRPr="005474D1">
        <w:rPr>
          <w:rFonts w:ascii="GHEA Grapalat" w:hAnsi="GHEA Grapalat"/>
          <w:b/>
          <w:sz w:val="20"/>
          <w:szCs w:val="20"/>
          <w:lang w:val="en-US" w:eastAsia="en-US" w:bidi="ar-SA"/>
        </w:rPr>
        <w:t>M</w:t>
      </w:r>
      <w:r w:rsidR="00424BB0" w:rsidRPr="005474D1">
        <w:rPr>
          <w:rFonts w:ascii="GHEA Grapalat" w:hAnsi="GHEA Grapalat"/>
          <w:b/>
          <w:sz w:val="20"/>
          <w:szCs w:val="20"/>
          <w:lang w:val="en-US" w:eastAsia="en-US" w:bidi="ar-SA"/>
        </w:rPr>
        <w:t>M</w:t>
      </w:r>
      <w:r w:rsidRPr="005474D1">
        <w:rPr>
          <w:rFonts w:ascii="GHEA Grapalat" w:hAnsi="GHEA Grapalat"/>
          <w:b/>
          <w:sz w:val="20"/>
          <w:szCs w:val="20"/>
          <w:lang w:val="en-US" w:eastAsia="en-US" w:bidi="ar-SA"/>
        </w:rPr>
        <w:t>HMD</w:t>
      </w:r>
      <w:r w:rsidRPr="005474D1">
        <w:rPr>
          <w:rFonts w:ascii="GHEA Grapalat" w:hAnsi="GHEA Grapalat"/>
          <w:b/>
          <w:sz w:val="20"/>
          <w:szCs w:val="20"/>
          <w:lang w:eastAsia="en-US" w:bidi="ar-SA"/>
        </w:rPr>
        <w:t>-</w:t>
      </w:r>
      <w:r w:rsidRPr="005474D1">
        <w:rPr>
          <w:rFonts w:ascii="GHEA Grapalat" w:hAnsi="GHEA Grapalat"/>
          <w:b/>
          <w:sz w:val="20"/>
          <w:szCs w:val="20"/>
          <w:lang w:val="en-AU" w:eastAsia="en-US" w:bidi="ar-SA"/>
        </w:rPr>
        <w:t>GHAPDZB</w:t>
      </w:r>
      <w:r w:rsidRPr="005474D1">
        <w:rPr>
          <w:rFonts w:ascii="GHEA Grapalat" w:hAnsi="GHEA Grapalat"/>
          <w:b/>
          <w:sz w:val="20"/>
          <w:szCs w:val="20"/>
          <w:lang w:eastAsia="en-US" w:bidi="ar-SA"/>
        </w:rPr>
        <w:t>-19/02</w:t>
      </w:r>
    </w:p>
    <w:p w:rsidR="00071D1C" w:rsidRPr="005474D1" w:rsidRDefault="00071D1C" w:rsidP="00B46D58">
      <w:pPr>
        <w:widowControl w:val="0"/>
        <w:spacing w:after="160"/>
        <w:jc w:val="center"/>
        <w:rPr>
          <w:rFonts w:ascii="GHEA Grapalat" w:hAnsi="GHEA Grapalat" w:cs="Sylfaen"/>
          <w:sz w:val="20"/>
          <w:szCs w:val="20"/>
          <w:lang w:val="en-US"/>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F15CED" w:rsidRPr="005474D1" w:rsidTr="00F15CED">
        <w:tc>
          <w:tcPr>
            <w:tcW w:w="4643" w:type="dxa"/>
          </w:tcPr>
          <w:p w:rsidR="00F15CED" w:rsidRPr="005474D1" w:rsidRDefault="00F83E0A" w:rsidP="00DE7C04">
            <w:pPr>
              <w:widowControl w:val="0"/>
              <w:spacing w:after="160"/>
              <w:rPr>
                <w:rFonts w:ascii="GHEA Grapalat" w:hAnsi="GHEA Grapalat" w:cs="Sylfaen"/>
                <w:sz w:val="20"/>
                <w:szCs w:val="20"/>
                <w:lang w:val="en-US"/>
              </w:rPr>
            </w:pPr>
            <w:r w:rsidRPr="005474D1">
              <w:rPr>
                <w:rFonts w:ascii="GHEA Grapalat" w:hAnsi="GHEA Grapalat"/>
                <w:sz w:val="20"/>
                <w:szCs w:val="20"/>
              </w:rPr>
              <w:tab/>
            </w:r>
            <w:r w:rsidR="00DC4F46" w:rsidRPr="005474D1">
              <w:rPr>
                <w:rFonts w:ascii="GHEA Grapalat" w:hAnsi="GHEA Grapalat"/>
                <w:sz w:val="20"/>
                <w:szCs w:val="20"/>
                <w:lang w:val="en-US"/>
              </w:rPr>
              <w:t xml:space="preserve">О </w:t>
            </w:r>
            <w:r w:rsidR="00424BB0" w:rsidRPr="005474D1">
              <w:rPr>
                <w:rFonts w:ascii="GHEA Grapalat" w:hAnsi="GHEA Grapalat"/>
                <w:sz w:val="20"/>
                <w:szCs w:val="20"/>
                <w:lang w:val="en-US"/>
              </w:rPr>
              <w:t>Мргава</w:t>
            </w:r>
            <w:r w:rsidR="00DE7C04" w:rsidRPr="005474D1">
              <w:rPr>
                <w:rFonts w:ascii="GHEA Grapalat" w:hAnsi="GHEA Grapalat"/>
                <w:sz w:val="20"/>
                <w:szCs w:val="20"/>
              </w:rPr>
              <w:t>н</w:t>
            </w:r>
          </w:p>
        </w:tc>
        <w:tc>
          <w:tcPr>
            <w:tcW w:w="4643" w:type="dxa"/>
          </w:tcPr>
          <w:p w:rsidR="00F15CED" w:rsidRPr="005474D1" w:rsidRDefault="00F15CED" w:rsidP="00B46D58">
            <w:pPr>
              <w:widowControl w:val="0"/>
              <w:spacing w:after="160"/>
              <w:jc w:val="right"/>
              <w:rPr>
                <w:rFonts w:ascii="GHEA Grapalat" w:hAnsi="GHEA Grapalat" w:cs="Sylfaen"/>
                <w:sz w:val="20"/>
                <w:szCs w:val="20"/>
                <w:lang w:val="en-US"/>
              </w:rPr>
            </w:pPr>
            <w:r w:rsidRPr="005474D1">
              <w:rPr>
                <w:rFonts w:ascii="GHEA Grapalat" w:hAnsi="GHEA Grapalat"/>
                <w:sz w:val="20"/>
                <w:szCs w:val="20"/>
              </w:rPr>
              <w:t>"</w:t>
            </w:r>
            <w:r w:rsidR="00F83E0A" w:rsidRPr="005474D1">
              <w:rPr>
                <w:rFonts w:ascii="GHEA Grapalat" w:hAnsi="GHEA Grapalat"/>
                <w:sz w:val="20"/>
                <w:szCs w:val="20"/>
                <w:lang w:val="en-US"/>
              </w:rPr>
              <w:tab/>
            </w:r>
            <w:r w:rsidRPr="005474D1">
              <w:rPr>
                <w:rFonts w:ascii="GHEA Grapalat" w:hAnsi="GHEA Grapalat"/>
                <w:sz w:val="20"/>
                <w:szCs w:val="20"/>
              </w:rPr>
              <w:t xml:space="preserve">" </w:t>
            </w:r>
            <w:r w:rsidR="00F83E0A" w:rsidRPr="005474D1">
              <w:rPr>
                <w:rFonts w:ascii="GHEA Grapalat" w:hAnsi="GHEA Grapalat"/>
                <w:sz w:val="20"/>
                <w:szCs w:val="20"/>
                <w:lang w:val="en-US"/>
              </w:rPr>
              <w:tab/>
            </w:r>
            <w:r w:rsidRPr="005474D1">
              <w:rPr>
                <w:rFonts w:ascii="GHEA Grapalat" w:hAnsi="GHEA Grapalat"/>
                <w:sz w:val="20"/>
                <w:szCs w:val="20"/>
                <w:lang w:val="en-US"/>
              </w:rPr>
              <w:t xml:space="preserve"> </w:t>
            </w:r>
            <w:r w:rsidRPr="005474D1">
              <w:rPr>
                <w:rFonts w:ascii="GHEA Grapalat" w:hAnsi="GHEA Grapalat"/>
                <w:sz w:val="20"/>
                <w:szCs w:val="20"/>
              </w:rPr>
              <w:t>20</w:t>
            </w:r>
            <w:r w:rsidR="00F83E0A" w:rsidRPr="005474D1">
              <w:rPr>
                <w:rFonts w:ascii="GHEA Grapalat" w:hAnsi="GHEA Grapalat"/>
                <w:sz w:val="20"/>
                <w:szCs w:val="20"/>
                <w:lang w:val="en-US"/>
              </w:rPr>
              <w:tab/>
            </w:r>
            <w:r w:rsidRPr="005474D1">
              <w:rPr>
                <w:rFonts w:ascii="GHEA Grapalat" w:hAnsi="GHEA Grapalat"/>
                <w:sz w:val="20"/>
                <w:szCs w:val="20"/>
              </w:rPr>
              <w:t>г.</w:t>
            </w:r>
          </w:p>
        </w:tc>
      </w:tr>
    </w:tbl>
    <w:p w:rsidR="00071D1C" w:rsidRPr="005474D1" w:rsidRDefault="00071D1C" w:rsidP="00B46D58">
      <w:pPr>
        <w:widowControl w:val="0"/>
        <w:tabs>
          <w:tab w:val="left" w:pos="720"/>
          <w:tab w:val="left" w:pos="1440"/>
          <w:tab w:val="left" w:pos="8865"/>
        </w:tabs>
        <w:spacing w:after="160"/>
        <w:jc w:val="center"/>
        <w:rPr>
          <w:rFonts w:ascii="GHEA Grapalat" w:hAnsi="GHEA Grapalat" w:cs="Sylfaen"/>
          <w:sz w:val="20"/>
          <w:szCs w:val="20"/>
        </w:rPr>
      </w:pPr>
    </w:p>
    <w:p w:rsidR="00071D1C" w:rsidRPr="005474D1" w:rsidRDefault="00414EBE" w:rsidP="00565FC8">
      <w:pPr>
        <w:widowControl w:val="0"/>
        <w:spacing w:after="160"/>
        <w:jc w:val="both"/>
        <w:rPr>
          <w:rFonts w:ascii="GHEA Grapalat" w:hAnsi="GHEA Grapalat"/>
          <w:sz w:val="20"/>
          <w:szCs w:val="20"/>
        </w:rPr>
      </w:pPr>
      <w:r w:rsidRPr="005474D1">
        <w:rPr>
          <w:rFonts w:ascii="GHEA Grapalat" w:hAnsi="GHEA Grapalat"/>
          <w:i/>
          <w:sz w:val="20"/>
          <w:szCs w:val="20"/>
          <w:lang w:eastAsia="en-US" w:bidi="ar-SA"/>
        </w:rPr>
        <w:t xml:space="preserve">            </w:t>
      </w:r>
      <w:r w:rsidR="00565FC8" w:rsidRPr="005474D1">
        <w:rPr>
          <w:rFonts w:ascii="GHEA Grapalat" w:hAnsi="GHEA Grapalat"/>
          <w:i/>
          <w:sz w:val="20"/>
          <w:szCs w:val="20"/>
          <w:lang w:eastAsia="en-US" w:bidi="ar-SA"/>
        </w:rPr>
        <w:t xml:space="preserve">Средняя школа  </w:t>
      </w:r>
      <w:r w:rsidR="00FE0FC0" w:rsidRPr="00FE0FC0">
        <w:rPr>
          <w:rFonts w:ascii="GHEA Grapalat" w:hAnsi="GHEA Grapalat"/>
          <w:i/>
          <w:sz w:val="20"/>
          <w:szCs w:val="20"/>
          <w:lang w:eastAsia="en-US" w:bidi="ar-SA"/>
        </w:rPr>
        <w:t>Мргаван</w:t>
      </w:r>
      <w:r w:rsidR="00DC4F46" w:rsidRPr="005474D1">
        <w:rPr>
          <w:rFonts w:ascii="GHEA Grapalat" w:hAnsi="GHEA Grapalat"/>
          <w:i/>
          <w:sz w:val="20"/>
          <w:szCs w:val="20"/>
          <w:lang w:eastAsia="en-US" w:bidi="ar-SA"/>
        </w:rPr>
        <w:t xml:space="preserve"> ГНКО Араратского область</w:t>
      </w:r>
      <w:r w:rsidR="00565FC8" w:rsidRPr="005474D1">
        <w:rPr>
          <w:rFonts w:ascii="GHEA Grapalat" w:hAnsi="GHEA Grapalat"/>
          <w:i/>
          <w:sz w:val="20"/>
          <w:szCs w:val="20"/>
          <w:lang w:eastAsia="en-US" w:bidi="ar-SA"/>
        </w:rPr>
        <w:t>,  РА</w:t>
      </w:r>
      <w:r w:rsidR="00565FC8" w:rsidRPr="005474D1">
        <w:rPr>
          <w:rFonts w:ascii="GHEA Grapalat" w:hAnsi="GHEA Grapalat"/>
          <w:i/>
          <w:sz w:val="20"/>
          <w:szCs w:val="20"/>
        </w:rPr>
        <w:t xml:space="preserve">,, в лице директора </w:t>
      </w:r>
      <w:r w:rsidR="00424BB0" w:rsidRPr="005474D1">
        <w:rPr>
          <w:rFonts w:ascii="GHEA Grapalat" w:hAnsi="GHEA Grapalat"/>
          <w:i/>
          <w:sz w:val="20"/>
          <w:szCs w:val="20"/>
        </w:rPr>
        <w:t>Г.Арутюн</w:t>
      </w:r>
      <w:r w:rsidR="00DE7C04" w:rsidRPr="005474D1">
        <w:rPr>
          <w:rFonts w:ascii="GHEA Grapalat" w:hAnsi="GHEA Grapalat"/>
          <w:i/>
          <w:sz w:val="20"/>
          <w:szCs w:val="20"/>
        </w:rPr>
        <w:t xml:space="preserve">яна </w:t>
      </w:r>
      <w:r w:rsidR="006B3AE3" w:rsidRPr="005474D1">
        <w:rPr>
          <w:rFonts w:ascii="GHEA Grapalat" w:hAnsi="GHEA Grapalat"/>
          <w:i/>
          <w:sz w:val="20"/>
          <w:szCs w:val="20"/>
        </w:rPr>
        <w:t>действующего на основании устава _____________, далее — "Покупатель", с одной стороны, и</w:t>
      </w:r>
      <w:r w:rsidR="00D5443D" w:rsidRPr="005474D1">
        <w:rPr>
          <w:rFonts w:ascii="GHEA Grapalat" w:hAnsi="GHEA Grapalat"/>
          <w:i/>
          <w:sz w:val="20"/>
          <w:szCs w:val="20"/>
        </w:rPr>
        <w:t xml:space="preserve"> </w:t>
      </w:r>
      <w:r w:rsidR="006B3AE3" w:rsidRPr="005474D1">
        <w:rPr>
          <w:rFonts w:ascii="GHEA Grapalat" w:hAnsi="GHEA Grapalat"/>
          <w:i/>
          <w:sz w:val="20"/>
          <w:szCs w:val="20"/>
        </w:rPr>
        <w:t>__________________, в лице директора</w:t>
      </w:r>
      <w:r w:rsidR="00D5443D" w:rsidRPr="005474D1">
        <w:rPr>
          <w:rFonts w:ascii="GHEA Grapalat" w:hAnsi="GHEA Grapalat"/>
          <w:i/>
          <w:sz w:val="20"/>
          <w:szCs w:val="20"/>
        </w:rPr>
        <w:t xml:space="preserve"> </w:t>
      </w:r>
      <w:r w:rsidR="006B3AE3" w:rsidRPr="005474D1">
        <w:rPr>
          <w:rFonts w:ascii="GHEA Grapalat" w:hAnsi="GHEA Grapalat"/>
          <w:i/>
          <w:sz w:val="20"/>
          <w:szCs w:val="20"/>
        </w:rPr>
        <w:t>_____________________, действующего на основании устава ________________________, далее — "Продавец", с другой стороны, заключили настоящий Договор о следующем</w:t>
      </w:r>
      <w:r w:rsidR="006B3AE3" w:rsidRPr="005474D1">
        <w:rPr>
          <w:rFonts w:ascii="GHEA Grapalat" w:hAnsi="GHEA Grapalat"/>
          <w:sz w:val="20"/>
          <w:szCs w:val="20"/>
        </w:rPr>
        <w:t>.</w:t>
      </w:r>
    </w:p>
    <w:p w:rsidR="00071D1C" w:rsidRPr="005474D1" w:rsidRDefault="00071D1C" w:rsidP="00B46D58">
      <w:pPr>
        <w:widowControl w:val="0"/>
        <w:spacing w:after="160"/>
        <w:jc w:val="center"/>
        <w:rPr>
          <w:rFonts w:ascii="GHEA Grapalat" w:hAnsi="GHEA Grapalat" w:cs="Times Armenian"/>
          <w:b/>
          <w:sz w:val="20"/>
          <w:szCs w:val="20"/>
        </w:rPr>
      </w:pPr>
      <w:r w:rsidRPr="005474D1">
        <w:rPr>
          <w:rFonts w:ascii="GHEA Grapalat" w:hAnsi="GHEA Grapalat"/>
          <w:b/>
          <w:sz w:val="20"/>
          <w:szCs w:val="20"/>
        </w:rPr>
        <w:t>1. ПРЕДМЕТ ДОГОВОРА</w:t>
      </w:r>
    </w:p>
    <w:p w:rsidR="00071D1C" w:rsidRPr="005474D1" w:rsidRDefault="00071D1C" w:rsidP="00565FC8">
      <w:pPr>
        <w:widowControl w:val="0"/>
        <w:tabs>
          <w:tab w:val="left" w:pos="1134"/>
        </w:tabs>
        <w:spacing w:after="160"/>
        <w:jc w:val="both"/>
        <w:rPr>
          <w:rFonts w:ascii="GHEA Grapalat" w:hAnsi="GHEA Grapalat" w:cs="Times Armenian"/>
          <w:i/>
          <w:sz w:val="20"/>
          <w:szCs w:val="20"/>
        </w:rPr>
      </w:pPr>
      <w:r w:rsidRPr="005474D1">
        <w:rPr>
          <w:rFonts w:ascii="GHEA Grapalat" w:hAnsi="GHEA Grapalat"/>
          <w:i/>
          <w:sz w:val="20"/>
          <w:szCs w:val="20"/>
        </w:rPr>
        <w:t>1.1.</w:t>
      </w:r>
      <w:r w:rsidRPr="005474D1">
        <w:rPr>
          <w:rFonts w:ascii="GHEA Grapalat" w:hAnsi="GHEA Grapalat"/>
          <w:i/>
          <w:spacing w:val="6"/>
          <w:sz w:val="20"/>
          <w:szCs w:val="20"/>
        </w:rPr>
        <w:t>Продавец обязуется в установленном настоящим Договором (далее</w:t>
      </w:r>
      <w:r w:rsidR="00F15CED" w:rsidRPr="005474D1">
        <w:rPr>
          <w:rFonts w:ascii="Courier New" w:hAnsi="Courier New" w:cs="Courier New"/>
          <w:i/>
          <w:spacing w:val="6"/>
          <w:sz w:val="20"/>
          <w:szCs w:val="20"/>
          <w:lang w:val="en-US"/>
        </w:rPr>
        <w:t> </w:t>
      </w:r>
      <w:r w:rsidRPr="005474D1">
        <w:rPr>
          <w:rFonts w:ascii="GHEA Grapalat" w:hAnsi="GHEA Grapalat"/>
          <w:i/>
          <w:spacing w:val="6"/>
          <w:sz w:val="20"/>
          <w:szCs w:val="20"/>
        </w:rPr>
        <w:t xml:space="preserve">— договор) </w:t>
      </w:r>
      <w:r w:rsidRPr="005474D1">
        <w:rPr>
          <w:rFonts w:ascii="GHEA Grapalat" w:hAnsi="GHEA Grapalat"/>
          <w:i/>
          <w:sz w:val="20"/>
          <w:szCs w:val="20"/>
        </w:rPr>
        <w:t xml:space="preserve">порядке, объемах, сроки и по адресу поставить Покупателю товар (далее — товар), предусмотренный Технической характеристикой-графиком закупки, являющейся Приложением № 1 к договору, а Покупатель обязуется принять товар и заплатить за него. </w:t>
      </w:r>
    </w:p>
    <w:p w:rsidR="00071D1C" w:rsidRPr="005474D1" w:rsidRDefault="00071D1C" w:rsidP="00565FC8">
      <w:pPr>
        <w:widowControl w:val="0"/>
        <w:spacing w:after="160"/>
        <w:rPr>
          <w:rFonts w:ascii="GHEA Grapalat" w:hAnsi="GHEA Grapalat"/>
          <w:b/>
          <w:sz w:val="20"/>
          <w:szCs w:val="20"/>
        </w:rPr>
      </w:pPr>
      <w:r w:rsidRPr="005474D1">
        <w:rPr>
          <w:rFonts w:ascii="GHEA Grapalat" w:hAnsi="GHEA Grapalat"/>
          <w:b/>
          <w:sz w:val="20"/>
          <w:szCs w:val="20"/>
        </w:rPr>
        <w:t>2.ПРАВА И ОБЯЗАННОСТИ СТОРОН</w:t>
      </w:r>
    </w:p>
    <w:p w:rsidR="00071D1C" w:rsidRPr="005474D1" w:rsidRDefault="00071D1C" w:rsidP="00565FC8">
      <w:pPr>
        <w:widowControl w:val="0"/>
        <w:tabs>
          <w:tab w:val="left" w:pos="1134"/>
        </w:tabs>
        <w:jc w:val="both"/>
        <w:rPr>
          <w:rFonts w:ascii="GHEA Grapalat" w:hAnsi="GHEA Grapalat"/>
          <w:b/>
          <w:i/>
          <w:sz w:val="20"/>
          <w:szCs w:val="20"/>
        </w:rPr>
      </w:pPr>
      <w:r w:rsidRPr="005474D1">
        <w:rPr>
          <w:rFonts w:ascii="GHEA Grapalat" w:hAnsi="GHEA Grapalat"/>
          <w:b/>
          <w:i/>
          <w:sz w:val="20"/>
          <w:szCs w:val="20"/>
        </w:rPr>
        <w:t>2.</w:t>
      </w:r>
      <w:r w:rsidR="00565FC8" w:rsidRPr="005474D1">
        <w:rPr>
          <w:rFonts w:ascii="GHEA Grapalat" w:hAnsi="GHEA Grapalat"/>
          <w:b/>
          <w:i/>
          <w:sz w:val="20"/>
          <w:szCs w:val="20"/>
        </w:rPr>
        <w:t>1.</w:t>
      </w:r>
      <w:r w:rsidRPr="005474D1">
        <w:rPr>
          <w:rFonts w:ascii="GHEA Grapalat" w:hAnsi="GHEA Grapalat"/>
          <w:b/>
          <w:i/>
          <w:sz w:val="20"/>
          <w:szCs w:val="20"/>
        </w:rPr>
        <w:t>Покупатель имеет право:</w:t>
      </w:r>
    </w:p>
    <w:p w:rsidR="00071D1C" w:rsidRPr="005474D1" w:rsidRDefault="00071D1C" w:rsidP="00565FC8">
      <w:pPr>
        <w:widowControl w:val="0"/>
        <w:tabs>
          <w:tab w:val="left" w:pos="1276"/>
        </w:tabs>
        <w:jc w:val="both"/>
        <w:rPr>
          <w:rFonts w:ascii="GHEA Grapalat" w:hAnsi="GHEA Grapalat"/>
          <w:i/>
          <w:sz w:val="20"/>
          <w:szCs w:val="20"/>
        </w:rPr>
      </w:pPr>
      <w:r w:rsidRPr="005474D1">
        <w:rPr>
          <w:rFonts w:ascii="GHEA Grapalat" w:hAnsi="GHEA Grapalat"/>
          <w:i/>
          <w:sz w:val="20"/>
          <w:szCs w:val="20"/>
        </w:rPr>
        <w:t>2.1.</w:t>
      </w:r>
      <w:r w:rsidR="00565FC8" w:rsidRPr="005474D1">
        <w:rPr>
          <w:rFonts w:ascii="GHEA Grapalat" w:hAnsi="GHEA Grapalat"/>
          <w:i/>
          <w:sz w:val="20"/>
          <w:szCs w:val="20"/>
        </w:rPr>
        <w:t>1.</w:t>
      </w:r>
      <w:r w:rsidRPr="005474D1">
        <w:rPr>
          <w:rFonts w:ascii="GHEA Grapalat" w:hAnsi="GHEA Grapalat"/>
          <w:i/>
          <w:sz w:val="20"/>
          <w:szCs w:val="20"/>
        </w:rPr>
        <w:t>Отказываться от товара в случае непоставки товара Продавцом в</w:t>
      </w:r>
      <w:r w:rsidR="005250C2" w:rsidRPr="005474D1">
        <w:rPr>
          <w:rFonts w:ascii="Courier New" w:hAnsi="Courier New" w:cs="Courier New"/>
          <w:i/>
          <w:sz w:val="20"/>
          <w:szCs w:val="20"/>
          <w:lang w:val="en-US"/>
        </w:rPr>
        <w:t> </w:t>
      </w:r>
      <w:r w:rsidRPr="005474D1">
        <w:rPr>
          <w:rFonts w:ascii="GHEA Grapalat" w:hAnsi="GHEA Grapalat"/>
          <w:i/>
          <w:sz w:val="20"/>
          <w:szCs w:val="20"/>
        </w:rPr>
        <w:t>установленный договором срок, если сроки поставки были нарушены более чем на ______</w:t>
      </w:r>
      <w:r w:rsidR="00F15CED" w:rsidRPr="005474D1">
        <w:rPr>
          <w:rFonts w:ascii="GHEA Grapalat" w:hAnsi="GHEA Grapalat"/>
          <w:i/>
          <w:sz w:val="20"/>
          <w:szCs w:val="20"/>
        </w:rPr>
        <w:t>__________</w:t>
      </w:r>
      <w:r w:rsidR="00EC165E" w:rsidRPr="005474D1">
        <w:rPr>
          <w:rFonts w:ascii="GHEA Grapalat" w:hAnsi="GHEA Grapalat"/>
          <w:i/>
          <w:sz w:val="20"/>
          <w:szCs w:val="20"/>
        </w:rPr>
        <w:t>__</w:t>
      </w:r>
      <w:r w:rsidR="00F15CED" w:rsidRPr="005474D1">
        <w:rPr>
          <w:rFonts w:ascii="GHEA Grapalat" w:hAnsi="GHEA Grapalat"/>
          <w:i/>
          <w:sz w:val="20"/>
          <w:szCs w:val="20"/>
        </w:rPr>
        <w:t>__</w:t>
      </w:r>
      <w:r w:rsidRPr="005474D1">
        <w:rPr>
          <w:rFonts w:ascii="GHEA Grapalat" w:hAnsi="GHEA Grapalat"/>
          <w:i/>
          <w:sz w:val="20"/>
          <w:szCs w:val="20"/>
        </w:rPr>
        <w:t>__ дней.</w:t>
      </w:r>
    </w:p>
    <w:p w:rsidR="00071D1C" w:rsidRPr="005474D1" w:rsidRDefault="00071D1C" w:rsidP="00565FC8">
      <w:pPr>
        <w:widowControl w:val="0"/>
        <w:tabs>
          <w:tab w:val="left" w:pos="1276"/>
        </w:tabs>
        <w:jc w:val="both"/>
        <w:rPr>
          <w:rFonts w:ascii="GHEA Grapalat" w:hAnsi="GHEA Grapalat"/>
          <w:i/>
          <w:sz w:val="20"/>
          <w:szCs w:val="20"/>
        </w:rPr>
      </w:pPr>
      <w:r w:rsidRPr="005474D1">
        <w:rPr>
          <w:rFonts w:ascii="GHEA Grapalat" w:hAnsi="GHEA Grapalat"/>
          <w:i/>
          <w:sz w:val="20"/>
          <w:szCs w:val="20"/>
        </w:rPr>
        <w:t>2.1.</w:t>
      </w:r>
      <w:r w:rsidR="00565FC8" w:rsidRPr="005474D1">
        <w:rPr>
          <w:rFonts w:ascii="GHEA Grapalat" w:hAnsi="GHEA Grapalat"/>
          <w:i/>
          <w:sz w:val="20"/>
          <w:szCs w:val="20"/>
        </w:rPr>
        <w:t>2.</w:t>
      </w:r>
      <w:r w:rsidRPr="005474D1">
        <w:rPr>
          <w:rFonts w:ascii="GHEA Grapalat" w:hAnsi="GHEA Grapalat"/>
          <w:i/>
          <w:sz w:val="20"/>
          <w:szCs w:val="20"/>
        </w:rPr>
        <w:t xml:space="preserve">Если передан товар ненадлежащего качества, не соответствующий предусмотренной договором технической характеристике: </w:t>
      </w:r>
    </w:p>
    <w:p w:rsidR="00071D1C" w:rsidRPr="005474D1" w:rsidRDefault="00071D1C" w:rsidP="00565FC8">
      <w:pPr>
        <w:widowControl w:val="0"/>
        <w:tabs>
          <w:tab w:val="left" w:pos="1134"/>
        </w:tabs>
        <w:jc w:val="both"/>
        <w:rPr>
          <w:rFonts w:ascii="GHEA Grapalat" w:hAnsi="GHEA Grapalat"/>
          <w:i/>
          <w:sz w:val="20"/>
          <w:szCs w:val="20"/>
        </w:rPr>
      </w:pPr>
      <w:r w:rsidRPr="005474D1">
        <w:rPr>
          <w:rFonts w:ascii="GHEA Grapalat" w:hAnsi="GHEA Grapalat"/>
          <w:i/>
          <w:sz w:val="20"/>
          <w:szCs w:val="20"/>
        </w:rPr>
        <w:t>а)требовать возмещения расходов, произведенных им по причине ненадлежащего качества товара;</w:t>
      </w:r>
    </w:p>
    <w:p w:rsidR="00071D1C" w:rsidRPr="005474D1" w:rsidRDefault="00071D1C" w:rsidP="00565FC8">
      <w:pPr>
        <w:widowControl w:val="0"/>
        <w:tabs>
          <w:tab w:val="left" w:pos="1134"/>
        </w:tabs>
        <w:jc w:val="both"/>
        <w:rPr>
          <w:rFonts w:ascii="GHEA Grapalat" w:hAnsi="GHEA Grapalat"/>
          <w:i/>
          <w:sz w:val="20"/>
          <w:szCs w:val="20"/>
        </w:rPr>
      </w:pPr>
      <w:r w:rsidRPr="005474D1">
        <w:rPr>
          <w:rFonts w:ascii="GHEA Grapalat" w:hAnsi="GHEA Grapalat"/>
          <w:i/>
          <w:sz w:val="20"/>
          <w:szCs w:val="20"/>
        </w:rPr>
        <w:t xml:space="preserve">б)не принимать товар, установив по своему усмотрению разумный срок безвозмездной замены товара ненадлежащего качества на товар соответствующего договору качества, и требовать у Продавца уплаты штрафа, предусмотренного пунктом 6.3 договора; </w:t>
      </w:r>
    </w:p>
    <w:p w:rsidR="00071D1C" w:rsidRPr="005474D1" w:rsidRDefault="00071D1C" w:rsidP="00565FC8">
      <w:pPr>
        <w:widowControl w:val="0"/>
        <w:tabs>
          <w:tab w:val="left" w:pos="1134"/>
        </w:tabs>
        <w:jc w:val="both"/>
        <w:rPr>
          <w:rFonts w:ascii="GHEA Grapalat" w:hAnsi="GHEA Grapalat"/>
          <w:i/>
          <w:sz w:val="20"/>
          <w:szCs w:val="20"/>
        </w:rPr>
      </w:pPr>
      <w:r w:rsidRPr="005474D1">
        <w:rPr>
          <w:rFonts w:ascii="GHEA Grapalat" w:hAnsi="GHEA Grapalat"/>
          <w:i/>
          <w:sz w:val="20"/>
          <w:szCs w:val="20"/>
        </w:rPr>
        <w:t>в)отказываться от исполнения договора и требовать возврата уплаченной за товар суммы.</w:t>
      </w:r>
    </w:p>
    <w:p w:rsidR="00071D1C" w:rsidRPr="005474D1" w:rsidRDefault="00071D1C" w:rsidP="00565FC8">
      <w:pPr>
        <w:widowControl w:val="0"/>
        <w:tabs>
          <w:tab w:val="left" w:pos="1276"/>
        </w:tabs>
        <w:jc w:val="both"/>
        <w:rPr>
          <w:rFonts w:ascii="GHEA Grapalat" w:hAnsi="GHEA Grapalat"/>
          <w:i/>
          <w:sz w:val="20"/>
          <w:szCs w:val="20"/>
        </w:rPr>
      </w:pPr>
      <w:r w:rsidRPr="005474D1">
        <w:rPr>
          <w:rFonts w:ascii="GHEA Grapalat" w:hAnsi="GHEA Grapalat"/>
          <w:i/>
          <w:sz w:val="20"/>
          <w:szCs w:val="20"/>
        </w:rPr>
        <w:t>2.1.</w:t>
      </w:r>
      <w:r w:rsidR="00565FC8" w:rsidRPr="005474D1">
        <w:rPr>
          <w:rFonts w:ascii="GHEA Grapalat" w:hAnsi="GHEA Grapalat"/>
          <w:i/>
          <w:sz w:val="20"/>
          <w:szCs w:val="20"/>
        </w:rPr>
        <w:t>3.</w:t>
      </w:r>
      <w:r w:rsidRPr="005474D1">
        <w:rPr>
          <w:rFonts w:ascii="GHEA Grapalat" w:hAnsi="GHEA Grapalat"/>
          <w:i/>
          <w:sz w:val="20"/>
          <w:szCs w:val="20"/>
        </w:rPr>
        <w:t xml:space="preserve">Если передан товар в количестве меньше оговоренного в договоре, то: </w:t>
      </w:r>
    </w:p>
    <w:p w:rsidR="00071D1C" w:rsidRPr="005474D1" w:rsidRDefault="00071D1C" w:rsidP="00565FC8">
      <w:pPr>
        <w:widowControl w:val="0"/>
        <w:tabs>
          <w:tab w:val="left" w:pos="1134"/>
        </w:tabs>
        <w:jc w:val="both"/>
        <w:rPr>
          <w:rFonts w:ascii="GHEA Grapalat" w:hAnsi="GHEA Grapalat"/>
          <w:i/>
          <w:sz w:val="20"/>
          <w:szCs w:val="20"/>
        </w:rPr>
      </w:pPr>
      <w:r w:rsidRPr="005474D1">
        <w:rPr>
          <w:rFonts w:ascii="GHEA Grapalat" w:hAnsi="GHEA Grapalat"/>
          <w:i/>
          <w:sz w:val="20"/>
          <w:szCs w:val="20"/>
        </w:rPr>
        <w:t>а)требовать восполнения недопереданного количества</w:t>
      </w:r>
      <w:r w:rsidR="00AA7117" w:rsidRPr="005474D1">
        <w:rPr>
          <w:rFonts w:ascii="GHEA Grapalat" w:hAnsi="GHEA Grapalat"/>
          <w:i/>
          <w:sz w:val="20"/>
          <w:szCs w:val="20"/>
        </w:rPr>
        <w:t xml:space="preserve"> </w:t>
      </w:r>
      <w:r w:rsidRPr="005474D1">
        <w:rPr>
          <w:rFonts w:ascii="GHEA Grapalat" w:hAnsi="GHEA Grapalat"/>
          <w:i/>
          <w:sz w:val="20"/>
          <w:szCs w:val="20"/>
        </w:rPr>
        <w:t>товара;</w:t>
      </w:r>
    </w:p>
    <w:p w:rsidR="00071D1C" w:rsidRPr="005474D1" w:rsidRDefault="00071D1C" w:rsidP="00565FC8">
      <w:pPr>
        <w:widowControl w:val="0"/>
        <w:tabs>
          <w:tab w:val="left" w:pos="1134"/>
        </w:tabs>
        <w:jc w:val="both"/>
        <w:rPr>
          <w:rFonts w:ascii="GHEA Grapalat" w:hAnsi="GHEA Grapalat"/>
          <w:i/>
          <w:sz w:val="20"/>
          <w:szCs w:val="20"/>
        </w:rPr>
      </w:pPr>
      <w:r w:rsidRPr="005474D1">
        <w:rPr>
          <w:rFonts w:ascii="GHEA Grapalat" w:hAnsi="GHEA Grapalat"/>
          <w:i/>
          <w:sz w:val="20"/>
          <w:szCs w:val="20"/>
        </w:rPr>
        <w:t>б)отказываться от переданного товара и оплаты за него, а если товар оплачен, то требовать возврата уплаченной суммы и уплаты пени, предусмотренной пунктом 6.2 договора.</w:t>
      </w:r>
    </w:p>
    <w:p w:rsidR="00071D1C" w:rsidRPr="005474D1" w:rsidRDefault="00071D1C" w:rsidP="00565FC8">
      <w:pPr>
        <w:widowControl w:val="0"/>
        <w:tabs>
          <w:tab w:val="left" w:pos="1276"/>
        </w:tabs>
        <w:jc w:val="both"/>
        <w:rPr>
          <w:rFonts w:ascii="GHEA Grapalat" w:hAnsi="GHEA Grapalat"/>
          <w:i/>
          <w:sz w:val="20"/>
          <w:szCs w:val="20"/>
        </w:rPr>
      </w:pPr>
      <w:r w:rsidRPr="005474D1">
        <w:rPr>
          <w:rFonts w:ascii="GHEA Grapalat" w:hAnsi="GHEA Grapalat"/>
          <w:i/>
          <w:sz w:val="20"/>
          <w:szCs w:val="20"/>
        </w:rPr>
        <w:t>2.1.4</w:t>
      </w:r>
      <w:r w:rsidR="00565FC8" w:rsidRPr="005474D1">
        <w:rPr>
          <w:rFonts w:ascii="GHEA Grapalat" w:hAnsi="GHEA Grapalat"/>
          <w:i/>
          <w:sz w:val="20"/>
          <w:szCs w:val="20"/>
        </w:rPr>
        <w:t>.</w:t>
      </w:r>
      <w:r w:rsidRPr="005474D1">
        <w:rPr>
          <w:rFonts w:ascii="GHEA Grapalat" w:hAnsi="GHEA Grapalat"/>
          <w:i/>
          <w:sz w:val="20"/>
          <w:szCs w:val="20"/>
        </w:rPr>
        <w:t>Если передан товар с нарушением условия его вида, по своему усмотрению:</w:t>
      </w:r>
    </w:p>
    <w:p w:rsidR="00071D1C" w:rsidRPr="005474D1" w:rsidRDefault="00071D1C" w:rsidP="00565FC8">
      <w:pPr>
        <w:widowControl w:val="0"/>
        <w:tabs>
          <w:tab w:val="left" w:pos="1134"/>
        </w:tabs>
        <w:jc w:val="both"/>
        <w:rPr>
          <w:rFonts w:ascii="GHEA Grapalat" w:hAnsi="GHEA Grapalat"/>
          <w:i/>
          <w:sz w:val="20"/>
          <w:szCs w:val="20"/>
        </w:rPr>
      </w:pPr>
      <w:r w:rsidRPr="005474D1">
        <w:rPr>
          <w:rFonts w:ascii="GHEA Grapalat" w:hAnsi="GHEA Grapalat"/>
          <w:i/>
          <w:sz w:val="20"/>
          <w:szCs w:val="20"/>
        </w:rPr>
        <w:t>а)принимать товар, соответствующий условию относительно его вида, и отказываться от остальных товаров;</w:t>
      </w:r>
    </w:p>
    <w:p w:rsidR="00071D1C" w:rsidRPr="005474D1" w:rsidRDefault="00071D1C" w:rsidP="00565FC8">
      <w:pPr>
        <w:widowControl w:val="0"/>
        <w:tabs>
          <w:tab w:val="left" w:pos="1134"/>
        </w:tabs>
        <w:jc w:val="both"/>
        <w:rPr>
          <w:rFonts w:ascii="GHEA Grapalat" w:hAnsi="GHEA Grapalat"/>
          <w:i/>
          <w:sz w:val="20"/>
          <w:szCs w:val="20"/>
        </w:rPr>
      </w:pPr>
      <w:r w:rsidRPr="005474D1">
        <w:rPr>
          <w:rFonts w:ascii="GHEA Grapalat" w:hAnsi="GHEA Grapalat"/>
          <w:i/>
          <w:sz w:val="20"/>
          <w:szCs w:val="20"/>
        </w:rPr>
        <w:t xml:space="preserve">б)отказываться от всех переданных товаров и требовать уплаты пени, предусмотренной пунктом 6.2 договора; </w:t>
      </w:r>
    </w:p>
    <w:p w:rsidR="00071D1C" w:rsidRPr="005474D1" w:rsidRDefault="00071D1C" w:rsidP="00565FC8">
      <w:pPr>
        <w:widowControl w:val="0"/>
        <w:tabs>
          <w:tab w:val="left" w:pos="1134"/>
        </w:tabs>
        <w:jc w:val="both"/>
        <w:rPr>
          <w:rFonts w:ascii="GHEA Grapalat" w:hAnsi="GHEA Grapalat"/>
          <w:i/>
          <w:sz w:val="20"/>
          <w:szCs w:val="20"/>
        </w:rPr>
      </w:pPr>
      <w:r w:rsidRPr="005474D1">
        <w:rPr>
          <w:rFonts w:ascii="GHEA Grapalat" w:hAnsi="GHEA Grapalat"/>
          <w:i/>
          <w:sz w:val="20"/>
          <w:szCs w:val="20"/>
        </w:rPr>
        <w:t>в)требовать безвозмездной замены товара, не соответствующего условию относительно его вида, на товар, соответствующий предусмотренному договором</w:t>
      </w:r>
      <w:r w:rsidR="005250C2" w:rsidRPr="005474D1">
        <w:rPr>
          <w:rFonts w:ascii="Courier New" w:hAnsi="Courier New" w:cs="Courier New"/>
          <w:i/>
          <w:sz w:val="20"/>
          <w:szCs w:val="20"/>
          <w:lang w:val="en-US"/>
        </w:rPr>
        <w:t> </w:t>
      </w:r>
      <w:r w:rsidRPr="005474D1">
        <w:rPr>
          <w:rFonts w:ascii="GHEA Grapalat" w:hAnsi="GHEA Grapalat"/>
          <w:i/>
          <w:sz w:val="20"/>
          <w:szCs w:val="20"/>
        </w:rPr>
        <w:t>виду.</w:t>
      </w:r>
    </w:p>
    <w:p w:rsidR="009E45F3" w:rsidRPr="005474D1" w:rsidRDefault="00071D1C" w:rsidP="00565FC8">
      <w:pPr>
        <w:widowControl w:val="0"/>
        <w:tabs>
          <w:tab w:val="left" w:pos="1276"/>
        </w:tabs>
        <w:jc w:val="both"/>
        <w:rPr>
          <w:rFonts w:ascii="GHEA Grapalat" w:hAnsi="GHEA Grapalat"/>
          <w:i/>
          <w:sz w:val="20"/>
          <w:szCs w:val="20"/>
        </w:rPr>
      </w:pPr>
      <w:r w:rsidRPr="005474D1">
        <w:rPr>
          <w:rFonts w:ascii="GHEA Grapalat" w:hAnsi="GHEA Grapalat"/>
          <w:i/>
          <w:sz w:val="20"/>
          <w:szCs w:val="20"/>
        </w:rPr>
        <w:t>2.1.</w:t>
      </w:r>
      <w:r w:rsidR="00565FC8" w:rsidRPr="005474D1">
        <w:rPr>
          <w:rFonts w:ascii="GHEA Grapalat" w:hAnsi="GHEA Grapalat"/>
          <w:i/>
          <w:sz w:val="20"/>
          <w:szCs w:val="20"/>
        </w:rPr>
        <w:t>5.</w:t>
      </w:r>
      <w:r w:rsidRPr="005474D1">
        <w:rPr>
          <w:rFonts w:ascii="GHEA Grapalat" w:hAnsi="GHEA Grapalat"/>
          <w:i/>
          <w:sz w:val="20"/>
          <w:szCs w:val="20"/>
        </w:rPr>
        <w:t>В случае нарушения Продавцом сроков поставки, по своему усмотрению устанавливать новый срок поставки товара и требовать у Продавца уплаты пени, предусмотренной пунктом 6.2 договора.</w:t>
      </w:r>
    </w:p>
    <w:p w:rsidR="00071D1C" w:rsidRPr="005474D1" w:rsidRDefault="00071D1C" w:rsidP="00565FC8">
      <w:pPr>
        <w:widowControl w:val="0"/>
        <w:tabs>
          <w:tab w:val="left" w:pos="1276"/>
        </w:tabs>
        <w:jc w:val="both"/>
        <w:rPr>
          <w:rFonts w:ascii="GHEA Grapalat" w:hAnsi="GHEA Grapalat"/>
          <w:i/>
          <w:sz w:val="20"/>
          <w:szCs w:val="20"/>
        </w:rPr>
      </w:pPr>
      <w:r w:rsidRPr="005474D1">
        <w:rPr>
          <w:rFonts w:ascii="GHEA Grapalat" w:hAnsi="GHEA Grapalat"/>
          <w:i/>
          <w:sz w:val="20"/>
          <w:szCs w:val="20"/>
        </w:rPr>
        <w:t>2.1.</w:t>
      </w:r>
      <w:r w:rsidR="00565FC8" w:rsidRPr="005474D1">
        <w:rPr>
          <w:rFonts w:ascii="GHEA Grapalat" w:hAnsi="GHEA Grapalat"/>
          <w:i/>
          <w:sz w:val="20"/>
          <w:szCs w:val="20"/>
        </w:rPr>
        <w:t>6.т</w:t>
      </w:r>
      <w:r w:rsidRPr="005474D1">
        <w:rPr>
          <w:rFonts w:ascii="GHEA Grapalat" w:hAnsi="GHEA Grapalat"/>
          <w:i/>
          <w:sz w:val="20"/>
          <w:szCs w:val="20"/>
        </w:rPr>
        <w:t>ребовать у Продавца возмещения убытков, если Покупатель в</w:t>
      </w:r>
      <w:r w:rsidR="005250C2" w:rsidRPr="005474D1">
        <w:rPr>
          <w:rFonts w:ascii="Courier New" w:hAnsi="Courier New" w:cs="Courier New"/>
          <w:i/>
          <w:sz w:val="20"/>
          <w:szCs w:val="20"/>
          <w:lang w:val="en-US"/>
        </w:rPr>
        <w:t> </w:t>
      </w:r>
      <w:r w:rsidRPr="005474D1">
        <w:rPr>
          <w:rFonts w:ascii="GHEA Grapalat" w:hAnsi="GHEA Grapalat"/>
          <w:i/>
          <w:sz w:val="20"/>
          <w:szCs w:val="20"/>
        </w:rPr>
        <w:t>результате нарушения Продавцом обязательства, в разумный срок после расторжения договора приобрел у иного лица по более высокой, но разумной цене товар вместо предусмотренного договором товара, в размере разницы цены, установленной по договору, и заключенной вместо этого сделки, а также всех необходимых и разумных расходов, осуществленных им для приобретения товара у иного лица.</w:t>
      </w:r>
    </w:p>
    <w:p w:rsidR="00071D1C" w:rsidRPr="005474D1" w:rsidRDefault="00071D1C" w:rsidP="00565FC8">
      <w:pPr>
        <w:widowControl w:val="0"/>
        <w:tabs>
          <w:tab w:val="left" w:pos="1276"/>
        </w:tabs>
        <w:jc w:val="both"/>
        <w:rPr>
          <w:rFonts w:ascii="GHEA Grapalat" w:hAnsi="GHEA Grapalat"/>
          <w:i/>
          <w:sz w:val="20"/>
          <w:szCs w:val="20"/>
        </w:rPr>
      </w:pPr>
      <w:r w:rsidRPr="005474D1">
        <w:rPr>
          <w:rFonts w:ascii="GHEA Grapalat" w:hAnsi="GHEA Grapalat"/>
          <w:i/>
          <w:sz w:val="20"/>
          <w:szCs w:val="20"/>
        </w:rPr>
        <w:t>2.1.</w:t>
      </w:r>
      <w:r w:rsidR="00565FC8" w:rsidRPr="005474D1">
        <w:rPr>
          <w:rFonts w:ascii="GHEA Grapalat" w:hAnsi="GHEA Grapalat"/>
          <w:i/>
          <w:sz w:val="20"/>
          <w:szCs w:val="20"/>
        </w:rPr>
        <w:t>7.</w:t>
      </w:r>
      <w:r w:rsidRPr="005474D1">
        <w:rPr>
          <w:rFonts w:ascii="GHEA Grapalat" w:hAnsi="GHEA Grapalat"/>
          <w:i/>
          <w:sz w:val="20"/>
          <w:szCs w:val="20"/>
        </w:rPr>
        <w:t xml:space="preserve">В одностороннем порядке расторгать договор (полностью или частично), если Продавец существенным </w:t>
      </w:r>
      <w:r w:rsidRPr="005474D1">
        <w:rPr>
          <w:rFonts w:ascii="GHEA Grapalat" w:hAnsi="GHEA Grapalat"/>
          <w:i/>
          <w:sz w:val="20"/>
          <w:szCs w:val="20"/>
        </w:rPr>
        <w:lastRenderedPageBreak/>
        <w:t>образом нарушил договор;</w:t>
      </w:r>
    </w:p>
    <w:p w:rsidR="00071D1C" w:rsidRPr="005474D1" w:rsidRDefault="00071D1C" w:rsidP="00565FC8">
      <w:pPr>
        <w:widowControl w:val="0"/>
        <w:tabs>
          <w:tab w:val="left" w:pos="1276"/>
        </w:tabs>
        <w:jc w:val="both"/>
        <w:rPr>
          <w:rFonts w:ascii="GHEA Grapalat" w:hAnsi="GHEA Grapalat"/>
          <w:i/>
          <w:sz w:val="20"/>
          <w:szCs w:val="20"/>
        </w:rPr>
      </w:pPr>
      <w:r w:rsidRPr="005474D1">
        <w:rPr>
          <w:rFonts w:ascii="GHEA Grapalat" w:hAnsi="GHEA Grapalat"/>
          <w:i/>
          <w:sz w:val="20"/>
          <w:szCs w:val="20"/>
        </w:rPr>
        <w:t>2.1.7.</w:t>
      </w:r>
      <w:r w:rsidR="00565FC8" w:rsidRPr="005474D1">
        <w:rPr>
          <w:rFonts w:ascii="GHEA Grapalat" w:hAnsi="GHEA Grapalat"/>
          <w:i/>
          <w:sz w:val="20"/>
          <w:szCs w:val="20"/>
        </w:rPr>
        <w:t>1.</w:t>
      </w:r>
      <w:r w:rsidRPr="005474D1">
        <w:rPr>
          <w:rFonts w:ascii="GHEA Grapalat" w:hAnsi="GHEA Grapalat"/>
          <w:i/>
          <w:sz w:val="20"/>
          <w:szCs w:val="20"/>
        </w:rPr>
        <w:t>Нарушение договора Продавцом считается существенным, если:</w:t>
      </w:r>
    </w:p>
    <w:p w:rsidR="00071D1C" w:rsidRPr="005474D1" w:rsidRDefault="00071D1C" w:rsidP="00565FC8">
      <w:pPr>
        <w:widowControl w:val="0"/>
        <w:tabs>
          <w:tab w:val="left" w:pos="1134"/>
        </w:tabs>
        <w:jc w:val="both"/>
        <w:rPr>
          <w:rFonts w:ascii="GHEA Grapalat" w:hAnsi="GHEA Grapalat"/>
          <w:i/>
          <w:sz w:val="20"/>
          <w:szCs w:val="20"/>
        </w:rPr>
      </w:pPr>
      <w:r w:rsidRPr="005474D1">
        <w:rPr>
          <w:rFonts w:ascii="GHEA Grapalat" w:hAnsi="GHEA Grapalat"/>
          <w:i/>
          <w:sz w:val="20"/>
          <w:szCs w:val="20"/>
        </w:rPr>
        <w:t>а)был поставлен товар ненадлежащего качества, который не может быть заменен в приемлемый для Покупателя срок;</w:t>
      </w:r>
    </w:p>
    <w:p w:rsidR="00071D1C" w:rsidRPr="005474D1" w:rsidRDefault="00071D1C" w:rsidP="00565FC8">
      <w:pPr>
        <w:widowControl w:val="0"/>
        <w:tabs>
          <w:tab w:val="left" w:pos="1134"/>
        </w:tabs>
        <w:jc w:val="both"/>
        <w:rPr>
          <w:rFonts w:ascii="GHEA Grapalat" w:hAnsi="GHEA Grapalat"/>
          <w:i/>
          <w:sz w:val="20"/>
          <w:szCs w:val="20"/>
        </w:rPr>
      </w:pPr>
      <w:r w:rsidRPr="005474D1">
        <w:rPr>
          <w:rFonts w:ascii="GHEA Grapalat" w:hAnsi="GHEA Grapalat"/>
          <w:i/>
          <w:sz w:val="20"/>
          <w:szCs w:val="20"/>
        </w:rPr>
        <w:t>б)сроки поставки товара нарушены более чем на ____</w:t>
      </w:r>
      <w:r w:rsidR="00786A78" w:rsidRPr="005474D1">
        <w:rPr>
          <w:rFonts w:ascii="GHEA Grapalat" w:hAnsi="GHEA Grapalat"/>
          <w:i/>
          <w:sz w:val="20"/>
          <w:szCs w:val="20"/>
        </w:rPr>
        <w:t>_________</w:t>
      </w:r>
      <w:r w:rsidRPr="005474D1">
        <w:rPr>
          <w:rFonts w:ascii="GHEA Grapalat" w:hAnsi="GHEA Grapalat"/>
          <w:i/>
          <w:sz w:val="20"/>
          <w:szCs w:val="20"/>
        </w:rPr>
        <w:t>___ дней;</w:t>
      </w:r>
    </w:p>
    <w:p w:rsidR="00071D1C" w:rsidRPr="005474D1" w:rsidRDefault="00071D1C" w:rsidP="00565FC8">
      <w:pPr>
        <w:widowControl w:val="0"/>
        <w:tabs>
          <w:tab w:val="left" w:pos="1276"/>
        </w:tabs>
        <w:jc w:val="both"/>
        <w:rPr>
          <w:rFonts w:ascii="GHEA Grapalat" w:hAnsi="GHEA Grapalat"/>
          <w:i/>
          <w:sz w:val="20"/>
          <w:szCs w:val="20"/>
        </w:rPr>
      </w:pPr>
      <w:r w:rsidRPr="005474D1">
        <w:rPr>
          <w:rFonts w:ascii="GHEA Grapalat" w:hAnsi="GHEA Grapalat"/>
          <w:i/>
          <w:sz w:val="20"/>
          <w:szCs w:val="20"/>
        </w:rPr>
        <w:t>2.1.</w:t>
      </w:r>
      <w:r w:rsidR="00565FC8" w:rsidRPr="005474D1">
        <w:rPr>
          <w:rFonts w:ascii="GHEA Grapalat" w:hAnsi="GHEA Grapalat"/>
          <w:i/>
          <w:sz w:val="20"/>
          <w:szCs w:val="20"/>
        </w:rPr>
        <w:t>8.</w:t>
      </w:r>
      <w:r w:rsidRPr="005474D1">
        <w:rPr>
          <w:rFonts w:ascii="GHEA Grapalat" w:hAnsi="GHEA Grapalat"/>
          <w:i/>
          <w:sz w:val="20"/>
          <w:szCs w:val="20"/>
        </w:rPr>
        <w:t>Осматривать товар и незамедлительно уведомлять Продавца о</w:t>
      </w:r>
      <w:r w:rsidR="005250C2" w:rsidRPr="005474D1">
        <w:rPr>
          <w:rFonts w:ascii="Courier New" w:hAnsi="Courier New" w:cs="Courier New"/>
          <w:i/>
          <w:sz w:val="20"/>
          <w:szCs w:val="20"/>
          <w:lang w:val="en-US"/>
        </w:rPr>
        <w:t> </w:t>
      </w:r>
      <w:r w:rsidRPr="005474D1">
        <w:rPr>
          <w:rFonts w:ascii="GHEA Grapalat" w:hAnsi="GHEA Grapalat"/>
          <w:i/>
          <w:sz w:val="20"/>
          <w:szCs w:val="20"/>
        </w:rPr>
        <w:t>выявленных дефектах.</w:t>
      </w:r>
    </w:p>
    <w:p w:rsidR="00071D1C" w:rsidRPr="005474D1" w:rsidRDefault="00071D1C" w:rsidP="00565FC8">
      <w:pPr>
        <w:widowControl w:val="0"/>
        <w:tabs>
          <w:tab w:val="left" w:pos="1134"/>
        </w:tabs>
        <w:jc w:val="both"/>
        <w:rPr>
          <w:rFonts w:ascii="GHEA Grapalat" w:hAnsi="GHEA Grapalat"/>
          <w:b/>
          <w:i/>
          <w:sz w:val="20"/>
          <w:szCs w:val="20"/>
        </w:rPr>
      </w:pPr>
      <w:r w:rsidRPr="005474D1">
        <w:rPr>
          <w:rFonts w:ascii="GHEA Grapalat" w:hAnsi="GHEA Grapalat"/>
          <w:b/>
          <w:i/>
          <w:sz w:val="20"/>
          <w:szCs w:val="20"/>
        </w:rPr>
        <w:t>2.</w:t>
      </w:r>
      <w:r w:rsidR="00565FC8" w:rsidRPr="005474D1">
        <w:rPr>
          <w:rFonts w:ascii="GHEA Grapalat" w:hAnsi="GHEA Grapalat"/>
          <w:b/>
          <w:i/>
          <w:sz w:val="20"/>
          <w:szCs w:val="20"/>
        </w:rPr>
        <w:t>2.</w:t>
      </w:r>
      <w:r w:rsidRPr="005474D1">
        <w:rPr>
          <w:rFonts w:ascii="GHEA Grapalat" w:hAnsi="GHEA Grapalat"/>
          <w:b/>
          <w:i/>
          <w:sz w:val="20"/>
          <w:szCs w:val="20"/>
        </w:rPr>
        <w:t>Покупатель обязан:</w:t>
      </w:r>
    </w:p>
    <w:p w:rsidR="00071D1C" w:rsidRPr="005474D1" w:rsidRDefault="00071D1C" w:rsidP="00565FC8">
      <w:pPr>
        <w:widowControl w:val="0"/>
        <w:tabs>
          <w:tab w:val="left" w:pos="1276"/>
        </w:tabs>
        <w:jc w:val="both"/>
        <w:rPr>
          <w:rFonts w:ascii="GHEA Grapalat" w:hAnsi="GHEA Grapalat"/>
          <w:i/>
          <w:sz w:val="20"/>
          <w:szCs w:val="20"/>
        </w:rPr>
      </w:pPr>
      <w:r w:rsidRPr="005474D1">
        <w:rPr>
          <w:rFonts w:ascii="GHEA Grapalat" w:hAnsi="GHEA Grapalat"/>
          <w:i/>
          <w:sz w:val="20"/>
          <w:szCs w:val="20"/>
        </w:rPr>
        <w:t>2.2.</w:t>
      </w:r>
      <w:r w:rsidR="00565FC8" w:rsidRPr="005474D1">
        <w:rPr>
          <w:rFonts w:ascii="GHEA Grapalat" w:hAnsi="GHEA Grapalat"/>
          <w:i/>
          <w:sz w:val="20"/>
          <w:szCs w:val="20"/>
        </w:rPr>
        <w:t>1.</w:t>
      </w:r>
      <w:r w:rsidRPr="005474D1">
        <w:rPr>
          <w:rFonts w:ascii="GHEA Grapalat" w:hAnsi="GHEA Grapalat"/>
          <w:i/>
          <w:sz w:val="20"/>
          <w:szCs w:val="20"/>
        </w:rPr>
        <w:t>Выполнять все необходимые действия, обеспечивающие прием товара, поставленного в соответствии с договором.</w:t>
      </w:r>
    </w:p>
    <w:p w:rsidR="00071D1C" w:rsidRPr="005474D1" w:rsidRDefault="00071D1C" w:rsidP="00565FC8">
      <w:pPr>
        <w:widowControl w:val="0"/>
        <w:tabs>
          <w:tab w:val="left" w:pos="1276"/>
        </w:tabs>
        <w:jc w:val="both"/>
        <w:rPr>
          <w:rFonts w:ascii="GHEA Grapalat" w:hAnsi="GHEA Grapalat"/>
          <w:i/>
          <w:sz w:val="20"/>
          <w:szCs w:val="20"/>
        </w:rPr>
      </w:pPr>
      <w:r w:rsidRPr="005474D1">
        <w:rPr>
          <w:rFonts w:ascii="GHEA Grapalat" w:hAnsi="GHEA Grapalat"/>
          <w:i/>
          <w:sz w:val="20"/>
          <w:szCs w:val="20"/>
        </w:rPr>
        <w:t>2.2.</w:t>
      </w:r>
      <w:r w:rsidR="009D71F8" w:rsidRPr="005474D1">
        <w:rPr>
          <w:rFonts w:ascii="GHEA Grapalat" w:hAnsi="GHEA Grapalat"/>
          <w:i/>
          <w:sz w:val="20"/>
          <w:szCs w:val="20"/>
        </w:rPr>
        <w:t>2</w:t>
      </w:r>
      <w:r w:rsidR="00565FC8" w:rsidRPr="005474D1">
        <w:rPr>
          <w:rFonts w:ascii="GHEA Grapalat" w:hAnsi="GHEA Grapalat"/>
          <w:i/>
          <w:sz w:val="20"/>
          <w:szCs w:val="20"/>
        </w:rPr>
        <w:t>.</w:t>
      </w:r>
      <w:r w:rsidRPr="005474D1">
        <w:rPr>
          <w:rFonts w:ascii="GHEA Grapalat" w:hAnsi="GHEA Grapalat"/>
          <w:i/>
          <w:sz w:val="20"/>
          <w:szCs w:val="20"/>
        </w:rPr>
        <w:t>В случае отказа в соответствии с договором от переданного Продавцом товара обеспечивать ответственное хранение этого товара и незамедлительно уведомлять об этом Продавца.</w:t>
      </w:r>
    </w:p>
    <w:p w:rsidR="00071D1C" w:rsidRPr="005474D1" w:rsidRDefault="00071D1C" w:rsidP="00565FC8">
      <w:pPr>
        <w:widowControl w:val="0"/>
        <w:tabs>
          <w:tab w:val="left" w:pos="1276"/>
        </w:tabs>
        <w:jc w:val="both"/>
        <w:rPr>
          <w:rFonts w:ascii="GHEA Grapalat" w:hAnsi="GHEA Grapalat"/>
          <w:i/>
          <w:sz w:val="20"/>
          <w:szCs w:val="20"/>
        </w:rPr>
      </w:pPr>
      <w:r w:rsidRPr="005474D1">
        <w:rPr>
          <w:rFonts w:ascii="GHEA Grapalat" w:hAnsi="GHEA Grapalat"/>
          <w:i/>
          <w:sz w:val="20"/>
          <w:szCs w:val="20"/>
        </w:rPr>
        <w:t>2.2.</w:t>
      </w:r>
      <w:r w:rsidR="00565FC8" w:rsidRPr="005474D1">
        <w:rPr>
          <w:rFonts w:ascii="GHEA Grapalat" w:hAnsi="GHEA Grapalat"/>
          <w:i/>
          <w:sz w:val="20"/>
          <w:szCs w:val="20"/>
        </w:rPr>
        <w:t>3.</w:t>
      </w:r>
      <w:r w:rsidRPr="005474D1">
        <w:rPr>
          <w:rFonts w:ascii="GHEA Grapalat" w:hAnsi="GHEA Grapalat"/>
          <w:i/>
          <w:sz w:val="20"/>
          <w:szCs w:val="20"/>
        </w:rPr>
        <w:t>В случае приема товара, поставленного в предусмотренных договором порядке и сроках, уплачивать Продавцу суммы, подлежащие уплате последнему, а в случае нарушения срока — также предусмотренную пунктом 6.5 договора пеню.</w:t>
      </w:r>
    </w:p>
    <w:p w:rsidR="00071D1C" w:rsidRPr="005474D1" w:rsidRDefault="00071D1C" w:rsidP="00565FC8">
      <w:pPr>
        <w:widowControl w:val="0"/>
        <w:tabs>
          <w:tab w:val="left" w:pos="1276"/>
        </w:tabs>
        <w:jc w:val="both"/>
        <w:rPr>
          <w:rFonts w:ascii="GHEA Grapalat" w:hAnsi="GHEA Grapalat"/>
          <w:i/>
          <w:sz w:val="20"/>
          <w:szCs w:val="20"/>
        </w:rPr>
      </w:pPr>
      <w:r w:rsidRPr="005474D1">
        <w:rPr>
          <w:rFonts w:ascii="GHEA Grapalat" w:hAnsi="GHEA Grapalat"/>
          <w:i/>
          <w:sz w:val="20"/>
          <w:szCs w:val="20"/>
        </w:rPr>
        <w:t>2.2.</w:t>
      </w:r>
      <w:r w:rsidR="00565FC8" w:rsidRPr="005474D1">
        <w:rPr>
          <w:rFonts w:ascii="GHEA Grapalat" w:hAnsi="GHEA Grapalat"/>
          <w:i/>
          <w:sz w:val="20"/>
          <w:szCs w:val="20"/>
        </w:rPr>
        <w:t>4.</w:t>
      </w:r>
      <w:r w:rsidRPr="005474D1">
        <w:rPr>
          <w:rFonts w:ascii="GHEA Grapalat" w:hAnsi="GHEA Grapalat"/>
          <w:i/>
          <w:sz w:val="20"/>
          <w:szCs w:val="20"/>
        </w:rPr>
        <w:t>Уведомлять Продавца о нарушении условий договора относительно количества, ассортимента, качества товара сразу после выявления дефекта или в разумные сроки после того, когда нарушение соответствующего условия договора должно было быть выявлено, исходя из характера и значения товара.</w:t>
      </w:r>
    </w:p>
    <w:p w:rsidR="00C45B20" w:rsidRPr="005474D1" w:rsidRDefault="00071D1C" w:rsidP="00565FC8">
      <w:pPr>
        <w:widowControl w:val="0"/>
        <w:tabs>
          <w:tab w:val="left" w:pos="1276"/>
        </w:tabs>
        <w:jc w:val="both"/>
        <w:rPr>
          <w:rFonts w:ascii="GHEA Grapalat" w:hAnsi="GHEA Grapalat"/>
          <w:i/>
          <w:sz w:val="20"/>
          <w:szCs w:val="20"/>
        </w:rPr>
      </w:pPr>
      <w:r w:rsidRPr="005474D1">
        <w:rPr>
          <w:rFonts w:ascii="GHEA Grapalat" w:hAnsi="GHEA Grapalat"/>
          <w:i/>
          <w:sz w:val="20"/>
          <w:szCs w:val="20"/>
        </w:rPr>
        <w:t>2.2.</w:t>
      </w:r>
      <w:r w:rsidR="00565FC8" w:rsidRPr="005474D1">
        <w:rPr>
          <w:rFonts w:ascii="GHEA Grapalat" w:hAnsi="GHEA Grapalat"/>
          <w:i/>
          <w:sz w:val="20"/>
          <w:szCs w:val="20"/>
        </w:rPr>
        <w:t>5.</w:t>
      </w:r>
      <w:r w:rsidRPr="005474D1">
        <w:rPr>
          <w:rFonts w:ascii="GHEA Grapalat" w:hAnsi="GHEA Grapalat"/>
          <w:i/>
          <w:sz w:val="20"/>
          <w:szCs w:val="20"/>
        </w:rPr>
        <w:t>После расторжения договора согласно пункту 2.3.3 договора возмещать Продавцу причиненные последнему и обоснованные в установленном порядке убытки.</w:t>
      </w:r>
    </w:p>
    <w:p w:rsidR="00071D1C" w:rsidRPr="005474D1" w:rsidRDefault="00071D1C" w:rsidP="00565FC8">
      <w:pPr>
        <w:widowControl w:val="0"/>
        <w:tabs>
          <w:tab w:val="left" w:pos="1276"/>
        </w:tabs>
        <w:jc w:val="both"/>
        <w:rPr>
          <w:rFonts w:ascii="GHEA Grapalat" w:hAnsi="GHEA Grapalat"/>
          <w:b/>
          <w:i/>
          <w:sz w:val="20"/>
          <w:szCs w:val="20"/>
        </w:rPr>
      </w:pPr>
      <w:r w:rsidRPr="005474D1">
        <w:rPr>
          <w:rFonts w:ascii="GHEA Grapalat" w:hAnsi="GHEA Grapalat"/>
          <w:b/>
          <w:i/>
          <w:sz w:val="20"/>
          <w:szCs w:val="20"/>
        </w:rPr>
        <w:t>2.</w:t>
      </w:r>
      <w:r w:rsidR="00565FC8" w:rsidRPr="005474D1">
        <w:rPr>
          <w:rFonts w:ascii="GHEA Grapalat" w:hAnsi="GHEA Grapalat"/>
          <w:b/>
          <w:i/>
          <w:sz w:val="20"/>
          <w:szCs w:val="20"/>
        </w:rPr>
        <w:t>3.</w:t>
      </w:r>
      <w:r w:rsidRPr="005474D1">
        <w:rPr>
          <w:rFonts w:ascii="GHEA Grapalat" w:hAnsi="GHEA Grapalat"/>
          <w:b/>
          <w:i/>
          <w:sz w:val="20"/>
          <w:szCs w:val="20"/>
        </w:rPr>
        <w:t>Продавец имеет право:</w:t>
      </w:r>
    </w:p>
    <w:p w:rsidR="00071D1C" w:rsidRPr="005474D1" w:rsidRDefault="00071D1C" w:rsidP="00565FC8">
      <w:pPr>
        <w:widowControl w:val="0"/>
        <w:tabs>
          <w:tab w:val="left" w:pos="1276"/>
        </w:tabs>
        <w:jc w:val="both"/>
        <w:rPr>
          <w:rFonts w:ascii="GHEA Grapalat" w:hAnsi="GHEA Grapalat"/>
          <w:i/>
          <w:sz w:val="20"/>
          <w:szCs w:val="20"/>
        </w:rPr>
      </w:pPr>
      <w:r w:rsidRPr="005474D1">
        <w:rPr>
          <w:rFonts w:ascii="GHEA Grapalat" w:hAnsi="GHEA Grapalat"/>
          <w:i/>
          <w:sz w:val="20"/>
          <w:szCs w:val="20"/>
        </w:rPr>
        <w:t>2.3.</w:t>
      </w:r>
      <w:r w:rsidR="00565FC8" w:rsidRPr="005474D1">
        <w:rPr>
          <w:rFonts w:ascii="GHEA Grapalat" w:hAnsi="GHEA Grapalat"/>
          <w:i/>
          <w:sz w:val="20"/>
          <w:szCs w:val="20"/>
        </w:rPr>
        <w:t>1.</w:t>
      </w:r>
      <w:r w:rsidRPr="005474D1">
        <w:rPr>
          <w:rFonts w:ascii="GHEA Grapalat" w:hAnsi="GHEA Grapalat"/>
          <w:i/>
          <w:sz w:val="20"/>
          <w:szCs w:val="20"/>
        </w:rPr>
        <w:t xml:space="preserve">Требовать у Покупателя принимать товар, поставленный в предусмотренные договором порядке, объемах, сроки и по адресу. </w:t>
      </w:r>
    </w:p>
    <w:p w:rsidR="00071D1C" w:rsidRPr="005474D1" w:rsidRDefault="00071D1C" w:rsidP="00565FC8">
      <w:pPr>
        <w:widowControl w:val="0"/>
        <w:tabs>
          <w:tab w:val="left" w:pos="1276"/>
        </w:tabs>
        <w:jc w:val="both"/>
        <w:rPr>
          <w:rFonts w:ascii="GHEA Grapalat" w:hAnsi="GHEA Grapalat"/>
          <w:i/>
          <w:sz w:val="20"/>
          <w:szCs w:val="20"/>
        </w:rPr>
      </w:pPr>
      <w:r w:rsidRPr="005474D1">
        <w:rPr>
          <w:rFonts w:ascii="GHEA Grapalat" w:hAnsi="GHEA Grapalat"/>
          <w:i/>
          <w:sz w:val="20"/>
          <w:szCs w:val="20"/>
        </w:rPr>
        <w:t>2.3.</w:t>
      </w:r>
      <w:r w:rsidR="00565FC8" w:rsidRPr="005474D1">
        <w:rPr>
          <w:rFonts w:ascii="GHEA Grapalat" w:hAnsi="GHEA Grapalat"/>
          <w:i/>
          <w:sz w:val="20"/>
          <w:szCs w:val="20"/>
        </w:rPr>
        <w:t>2.</w:t>
      </w:r>
      <w:r w:rsidRPr="005474D1">
        <w:rPr>
          <w:rFonts w:ascii="GHEA Grapalat" w:hAnsi="GHEA Grapalat"/>
          <w:i/>
          <w:sz w:val="20"/>
          <w:szCs w:val="20"/>
        </w:rPr>
        <w:t>Требовать у Покупателя платить суммы, подлежащие уплате ему за товар, поставленный в предусмотренном договором порядке, объемах, сроки и по адресу и принятый Покупателем.</w:t>
      </w:r>
    </w:p>
    <w:p w:rsidR="00071D1C" w:rsidRPr="005474D1" w:rsidRDefault="00071D1C" w:rsidP="00565FC8">
      <w:pPr>
        <w:widowControl w:val="0"/>
        <w:tabs>
          <w:tab w:val="left" w:pos="1276"/>
        </w:tabs>
        <w:jc w:val="both"/>
        <w:rPr>
          <w:rFonts w:ascii="GHEA Grapalat" w:hAnsi="GHEA Grapalat"/>
          <w:i/>
          <w:sz w:val="20"/>
          <w:szCs w:val="20"/>
        </w:rPr>
      </w:pPr>
      <w:r w:rsidRPr="005474D1">
        <w:rPr>
          <w:rFonts w:ascii="GHEA Grapalat" w:hAnsi="GHEA Grapalat"/>
          <w:i/>
          <w:sz w:val="20"/>
          <w:szCs w:val="20"/>
        </w:rPr>
        <w:t>2.3.</w:t>
      </w:r>
      <w:r w:rsidR="00565FC8" w:rsidRPr="005474D1">
        <w:rPr>
          <w:rFonts w:ascii="GHEA Grapalat" w:hAnsi="GHEA Grapalat"/>
          <w:i/>
          <w:sz w:val="20"/>
          <w:szCs w:val="20"/>
        </w:rPr>
        <w:t>3.</w:t>
      </w:r>
      <w:r w:rsidRPr="005474D1">
        <w:rPr>
          <w:rFonts w:ascii="GHEA Grapalat" w:hAnsi="GHEA Grapalat"/>
          <w:i/>
          <w:sz w:val="20"/>
          <w:szCs w:val="20"/>
        </w:rPr>
        <w:t>В одностороннем порядке расторгать договор (полностью или частично), если Покупатель существенным образом нарушил договор.</w:t>
      </w:r>
    </w:p>
    <w:p w:rsidR="00071D1C" w:rsidRPr="005474D1" w:rsidRDefault="00071D1C" w:rsidP="00565FC8">
      <w:pPr>
        <w:widowControl w:val="0"/>
        <w:tabs>
          <w:tab w:val="left" w:pos="1560"/>
        </w:tabs>
        <w:jc w:val="both"/>
        <w:rPr>
          <w:rFonts w:ascii="GHEA Grapalat" w:hAnsi="GHEA Grapalat"/>
          <w:i/>
          <w:sz w:val="20"/>
          <w:szCs w:val="20"/>
        </w:rPr>
      </w:pPr>
      <w:r w:rsidRPr="005474D1">
        <w:rPr>
          <w:rFonts w:ascii="GHEA Grapalat" w:hAnsi="GHEA Grapalat"/>
          <w:i/>
          <w:sz w:val="20"/>
          <w:szCs w:val="20"/>
        </w:rPr>
        <w:t>2.3.3.</w:t>
      </w:r>
      <w:r w:rsidR="00565FC8" w:rsidRPr="005474D1">
        <w:rPr>
          <w:rFonts w:ascii="GHEA Grapalat" w:hAnsi="GHEA Grapalat"/>
          <w:i/>
          <w:sz w:val="20"/>
          <w:szCs w:val="20"/>
        </w:rPr>
        <w:t>1.</w:t>
      </w:r>
      <w:r w:rsidRPr="005474D1">
        <w:rPr>
          <w:rFonts w:ascii="GHEA Grapalat" w:hAnsi="GHEA Grapalat"/>
          <w:i/>
          <w:sz w:val="20"/>
          <w:szCs w:val="20"/>
        </w:rPr>
        <w:t>Нарушение договора Покупателем считается существенным, если сроки оплаты товара нарушены неоднократно.</w:t>
      </w:r>
    </w:p>
    <w:p w:rsidR="00071D1C" w:rsidRPr="005474D1" w:rsidRDefault="00071D1C" w:rsidP="00565FC8">
      <w:pPr>
        <w:widowControl w:val="0"/>
        <w:tabs>
          <w:tab w:val="left" w:pos="1276"/>
        </w:tabs>
        <w:jc w:val="both"/>
        <w:rPr>
          <w:rFonts w:ascii="GHEA Grapalat" w:hAnsi="GHEA Grapalat"/>
          <w:i/>
          <w:sz w:val="20"/>
          <w:szCs w:val="20"/>
        </w:rPr>
      </w:pPr>
      <w:r w:rsidRPr="005474D1">
        <w:rPr>
          <w:rFonts w:ascii="GHEA Grapalat" w:hAnsi="GHEA Grapalat"/>
          <w:i/>
          <w:sz w:val="20"/>
          <w:szCs w:val="20"/>
        </w:rPr>
        <w:t>2.3.</w:t>
      </w:r>
      <w:r w:rsidR="00565FC8" w:rsidRPr="005474D1">
        <w:rPr>
          <w:rFonts w:ascii="GHEA Grapalat" w:hAnsi="GHEA Grapalat"/>
          <w:i/>
          <w:sz w:val="20"/>
          <w:szCs w:val="20"/>
        </w:rPr>
        <w:t>4.</w:t>
      </w:r>
      <w:r w:rsidRPr="005474D1">
        <w:rPr>
          <w:rFonts w:ascii="GHEA Grapalat" w:hAnsi="GHEA Grapalat"/>
          <w:i/>
          <w:sz w:val="20"/>
          <w:szCs w:val="20"/>
        </w:rPr>
        <w:t>Досрочно поставля</w:t>
      </w:r>
      <w:r w:rsidR="00C45B20" w:rsidRPr="005474D1">
        <w:rPr>
          <w:rFonts w:ascii="GHEA Grapalat" w:hAnsi="GHEA Grapalat"/>
          <w:i/>
          <w:sz w:val="20"/>
          <w:szCs w:val="20"/>
        </w:rPr>
        <w:t>ть товар с согласия Покупателя.</w:t>
      </w:r>
    </w:p>
    <w:p w:rsidR="00071D1C" w:rsidRPr="005474D1" w:rsidRDefault="00071D1C" w:rsidP="00565FC8">
      <w:pPr>
        <w:widowControl w:val="0"/>
        <w:tabs>
          <w:tab w:val="left" w:pos="1134"/>
        </w:tabs>
        <w:jc w:val="both"/>
        <w:rPr>
          <w:rFonts w:ascii="GHEA Grapalat" w:hAnsi="GHEA Grapalat"/>
          <w:b/>
          <w:i/>
          <w:sz w:val="20"/>
          <w:szCs w:val="20"/>
        </w:rPr>
      </w:pPr>
      <w:r w:rsidRPr="005474D1">
        <w:rPr>
          <w:rFonts w:ascii="GHEA Grapalat" w:hAnsi="GHEA Grapalat"/>
          <w:b/>
          <w:i/>
          <w:sz w:val="20"/>
          <w:szCs w:val="20"/>
        </w:rPr>
        <w:t>2.</w:t>
      </w:r>
      <w:r w:rsidR="00565FC8" w:rsidRPr="005474D1">
        <w:rPr>
          <w:rFonts w:ascii="GHEA Grapalat" w:hAnsi="GHEA Grapalat"/>
          <w:b/>
          <w:i/>
          <w:sz w:val="20"/>
          <w:szCs w:val="20"/>
        </w:rPr>
        <w:t>4.</w:t>
      </w:r>
      <w:r w:rsidRPr="005474D1">
        <w:rPr>
          <w:rFonts w:ascii="GHEA Grapalat" w:hAnsi="GHEA Grapalat"/>
          <w:b/>
          <w:i/>
          <w:sz w:val="20"/>
          <w:szCs w:val="20"/>
        </w:rPr>
        <w:t>Продавец обязан:</w:t>
      </w:r>
    </w:p>
    <w:p w:rsidR="00071D1C" w:rsidRPr="005474D1" w:rsidRDefault="00071D1C" w:rsidP="00565FC8">
      <w:pPr>
        <w:widowControl w:val="0"/>
        <w:tabs>
          <w:tab w:val="left" w:pos="1276"/>
        </w:tabs>
        <w:jc w:val="both"/>
        <w:rPr>
          <w:rFonts w:ascii="GHEA Grapalat" w:hAnsi="GHEA Grapalat"/>
          <w:i/>
          <w:sz w:val="20"/>
          <w:szCs w:val="20"/>
        </w:rPr>
      </w:pPr>
      <w:r w:rsidRPr="005474D1">
        <w:rPr>
          <w:rFonts w:ascii="GHEA Grapalat" w:hAnsi="GHEA Grapalat"/>
          <w:i/>
          <w:sz w:val="20"/>
          <w:szCs w:val="20"/>
        </w:rPr>
        <w:t>2.4.</w:t>
      </w:r>
      <w:r w:rsidR="00565FC8" w:rsidRPr="005474D1">
        <w:rPr>
          <w:rFonts w:ascii="GHEA Grapalat" w:hAnsi="GHEA Grapalat"/>
          <w:i/>
          <w:sz w:val="20"/>
          <w:szCs w:val="20"/>
        </w:rPr>
        <w:t>1.</w:t>
      </w:r>
      <w:r w:rsidRPr="005474D1">
        <w:rPr>
          <w:rFonts w:ascii="GHEA Grapalat" w:hAnsi="GHEA Grapalat"/>
          <w:i/>
          <w:sz w:val="20"/>
          <w:szCs w:val="20"/>
        </w:rPr>
        <w:t>Передавать товар Покупателю в порядке, объемах, сроки и по адресу, предусмотренные договором.</w:t>
      </w:r>
    </w:p>
    <w:p w:rsidR="00071D1C" w:rsidRPr="005474D1" w:rsidRDefault="00071D1C" w:rsidP="00565FC8">
      <w:pPr>
        <w:widowControl w:val="0"/>
        <w:tabs>
          <w:tab w:val="left" w:pos="1276"/>
        </w:tabs>
        <w:jc w:val="both"/>
        <w:rPr>
          <w:rFonts w:ascii="GHEA Grapalat" w:hAnsi="GHEA Grapalat"/>
          <w:i/>
          <w:sz w:val="20"/>
          <w:szCs w:val="20"/>
        </w:rPr>
      </w:pPr>
      <w:r w:rsidRPr="005474D1">
        <w:rPr>
          <w:rFonts w:ascii="GHEA Grapalat" w:hAnsi="GHEA Grapalat"/>
          <w:i/>
          <w:sz w:val="20"/>
          <w:szCs w:val="20"/>
        </w:rPr>
        <w:t>2.4.</w:t>
      </w:r>
      <w:r w:rsidR="00565FC8" w:rsidRPr="005474D1">
        <w:rPr>
          <w:rFonts w:ascii="GHEA Grapalat" w:hAnsi="GHEA Grapalat"/>
          <w:i/>
          <w:sz w:val="20"/>
          <w:szCs w:val="20"/>
        </w:rPr>
        <w:t>2.</w:t>
      </w:r>
      <w:r w:rsidRPr="005474D1">
        <w:rPr>
          <w:rFonts w:ascii="GHEA Grapalat" w:hAnsi="GHEA Grapalat"/>
          <w:i/>
          <w:sz w:val="20"/>
          <w:szCs w:val="20"/>
        </w:rPr>
        <w:t>Обеспечивать поставку товара в соответствии с подпунктом б) пункта 2.1.2 и (или) пунктом 2.1.5 договора в ус</w:t>
      </w:r>
      <w:r w:rsidR="00C45B20" w:rsidRPr="005474D1">
        <w:rPr>
          <w:rFonts w:ascii="GHEA Grapalat" w:hAnsi="GHEA Grapalat"/>
          <w:i/>
          <w:sz w:val="20"/>
          <w:szCs w:val="20"/>
        </w:rPr>
        <w:t>тановленные Покупателем сроки.</w:t>
      </w:r>
    </w:p>
    <w:p w:rsidR="00071D1C" w:rsidRPr="005474D1" w:rsidRDefault="00071D1C" w:rsidP="00565FC8">
      <w:pPr>
        <w:widowControl w:val="0"/>
        <w:tabs>
          <w:tab w:val="left" w:pos="1276"/>
        </w:tabs>
        <w:jc w:val="both"/>
        <w:rPr>
          <w:rFonts w:ascii="GHEA Grapalat" w:hAnsi="GHEA Grapalat"/>
          <w:i/>
          <w:sz w:val="20"/>
          <w:szCs w:val="20"/>
        </w:rPr>
      </w:pPr>
      <w:r w:rsidRPr="005474D1">
        <w:rPr>
          <w:rFonts w:ascii="GHEA Grapalat" w:hAnsi="GHEA Grapalat"/>
          <w:i/>
          <w:sz w:val="20"/>
          <w:szCs w:val="20"/>
        </w:rPr>
        <w:t>2.4.</w:t>
      </w:r>
      <w:r w:rsidR="00565FC8" w:rsidRPr="005474D1">
        <w:rPr>
          <w:rFonts w:ascii="GHEA Grapalat" w:hAnsi="GHEA Grapalat"/>
          <w:i/>
          <w:sz w:val="20"/>
          <w:szCs w:val="20"/>
        </w:rPr>
        <w:t>3.</w:t>
      </w:r>
      <w:r w:rsidRPr="005474D1">
        <w:rPr>
          <w:rFonts w:ascii="GHEA Grapalat" w:hAnsi="GHEA Grapalat"/>
          <w:i/>
          <w:sz w:val="20"/>
          <w:szCs w:val="20"/>
        </w:rPr>
        <w:t>Передавать Покупателю товар, свободный от прав третьих лиц.</w:t>
      </w:r>
    </w:p>
    <w:p w:rsidR="00071D1C" w:rsidRPr="005474D1" w:rsidRDefault="00071D1C" w:rsidP="00565FC8">
      <w:pPr>
        <w:widowControl w:val="0"/>
        <w:tabs>
          <w:tab w:val="left" w:pos="1276"/>
        </w:tabs>
        <w:jc w:val="both"/>
        <w:rPr>
          <w:rFonts w:ascii="GHEA Grapalat" w:hAnsi="GHEA Grapalat"/>
          <w:i/>
          <w:sz w:val="20"/>
          <w:szCs w:val="20"/>
        </w:rPr>
      </w:pPr>
      <w:r w:rsidRPr="005474D1">
        <w:rPr>
          <w:rFonts w:ascii="GHEA Grapalat" w:hAnsi="GHEA Grapalat"/>
          <w:i/>
          <w:sz w:val="20"/>
          <w:szCs w:val="20"/>
        </w:rPr>
        <w:t>2.4.</w:t>
      </w:r>
      <w:r w:rsidR="00565FC8" w:rsidRPr="005474D1">
        <w:rPr>
          <w:rFonts w:ascii="GHEA Grapalat" w:hAnsi="GHEA Grapalat"/>
          <w:i/>
          <w:sz w:val="20"/>
          <w:szCs w:val="20"/>
        </w:rPr>
        <w:t>5.</w:t>
      </w:r>
      <w:r w:rsidRPr="005474D1">
        <w:rPr>
          <w:rFonts w:ascii="GHEA Grapalat" w:hAnsi="GHEA Grapalat"/>
          <w:i/>
          <w:sz w:val="20"/>
          <w:szCs w:val="20"/>
        </w:rPr>
        <w:t>Передавать Покупателю товар предусмотренного</w:t>
      </w:r>
      <w:r w:rsidR="00AA7117" w:rsidRPr="005474D1">
        <w:rPr>
          <w:rFonts w:ascii="GHEA Grapalat" w:hAnsi="GHEA Grapalat"/>
          <w:i/>
          <w:sz w:val="20"/>
          <w:szCs w:val="20"/>
        </w:rPr>
        <w:t xml:space="preserve"> </w:t>
      </w:r>
      <w:r w:rsidRPr="005474D1">
        <w:rPr>
          <w:rFonts w:ascii="GHEA Grapalat" w:hAnsi="GHEA Grapalat"/>
          <w:i/>
          <w:sz w:val="20"/>
          <w:szCs w:val="20"/>
        </w:rPr>
        <w:t xml:space="preserve">договором качества и количества в предусмотренные договором сроки и по адресу, а по требованию Покупателя предоставлять подтверждающие качество товара документы, установленные законодательством Республики Армения. </w:t>
      </w:r>
    </w:p>
    <w:p w:rsidR="00071D1C" w:rsidRPr="005474D1" w:rsidRDefault="00071D1C" w:rsidP="00565FC8">
      <w:pPr>
        <w:widowControl w:val="0"/>
        <w:tabs>
          <w:tab w:val="left" w:pos="1276"/>
        </w:tabs>
        <w:jc w:val="both"/>
        <w:rPr>
          <w:rFonts w:ascii="GHEA Grapalat" w:hAnsi="GHEA Grapalat"/>
          <w:i/>
          <w:sz w:val="20"/>
          <w:szCs w:val="20"/>
        </w:rPr>
      </w:pPr>
      <w:r w:rsidRPr="005474D1">
        <w:rPr>
          <w:rFonts w:ascii="GHEA Grapalat" w:hAnsi="GHEA Grapalat"/>
          <w:i/>
          <w:sz w:val="20"/>
          <w:szCs w:val="20"/>
        </w:rPr>
        <w:t>2.4.</w:t>
      </w:r>
      <w:r w:rsidR="00565FC8" w:rsidRPr="005474D1">
        <w:rPr>
          <w:rFonts w:ascii="GHEA Grapalat" w:hAnsi="GHEA Grapalat"/>
          <w:i/>
          <w:sz w:val="20"/>
          <w:szCs w:val="20"/>
        </w:rPr>
        <w:t>6.</w:t>
      </w:r>
      <w:r w:rsidRPr="005474D1">
        <w:rPr>
          <w:rFonts w:ascii="GHEA Grapalat" w:hAnsi="GHEA Grapalat"/>
          <w:i/>
          <w:sz w:val="20"/>
          <w:szCs w:val="20"/>
        </w:rPr>
        <w:t>В случае допущения недопоставки, в установленном договором порядке восполнять недопоставку.</w:t>
      </w:r>
    </w:p>
    <w:p w:rsidR="00071D1C" w:rsidRPr="005474D1" w:rsidRDefault="00071D1C" w:rsidP="00565FC8">
      <w:pPr>
        <w:widowControl w:val="0"/>
        <w:tabs>
          <w:tab w:val="left" w:pos="1276"/>
        </w:tabs>
        <w:jc w:val="both"/>
        <w:rPr>
          <w:rFonts w:ascii="GHEA Grapalat" w:hAnsi="GHEA Grapalat"/>
          <w:i/>
          <w:sz w:val="20"/>
          <w:szCs w:val="20"/>
        </w:rPr>
      </w:pPr>
      <w:r w:rsidRPr="005474D1">
        <w:rPr>
          <w:rFonts w:ascii="GHEA Grapalat" w:hAnsi="GHEA Grapalat"/>
          <w:i/>
          <w:sz w:val="20"/>
          <w:szCs w:val="20"/>
        </w:rPr>
        <w:t>2.4.</w:t>
      </w:r>
      <w:r w:rsidR="00565FC8" w:rsidRPr="005474D1">
        <w:rPr>
          <w:rFonts w:ascii="GHEA Grapalat" w:hAnsi="GHEA Grapalat"/>
          <w:i/>
          <w:sz w:val="20"/>
          <w:szCs w:val="20"/>
        </w:rPr>
        <w:t>7.</w:t>
      </w:r>
      <w:r w:rsidRPr="005474D1">
        <w:rPr>
          <w:rFonts w:ascii="GHEA Grapalat" w:hAnsi="GHEA Grapalat"/>
          <w:i/>
          <w:sz w:val="20"/>
          <w:szCs w:val="20"/>
        </w:rPr>
        <w:t>Забирать обратно товар, принятый Покупателем в соответствии с пунктом 2.2.2 договора на ответственное хранение, или в разумный срок распорядиться им, а также возмещать необходимые расходы, связанные с принятием товара на ответственное хранение, его реализацией или возвратом Продавцу.</w:t>
      </w:r>
    </w:p>
    <w:p w:rsidR="00071D1C" w:rsidRPr="005474D1" w:rsidRDefault="00071D1C" w:rsidP="00565FC8">
      <w:pPr>
        <w:widowControl w:val="0"/>
        <w:tabs>
          <w:tab w:val="left" w:pos="1276"/>
        </w:tabs>
        <w:jc w:val="both"/>
        <w:rPr>
          <w:rFonts w:ascii="GHEA Grapalat" w:hAnsi="GHEA Grapalat"/>
          <w:i/>
          <w:sz w:val="20"/>
          <w:szCs w:val="20"/>
        </w:rPr>
      </w:pPr>
      <w:r w:rsidRPr="005474D1">
        <w:rPr>
          <w:rFonts w:ascii="GHEA Grapalat" w:hAnsi="GHEA Grapalat"/>
          <w:i/>
          <w:sz w:val="20"/>
          <w:szCs w:val="20"/>
        </w:rPr>
        <w:t>2.4.</w:t>
      </w:r>
      <w:r w:rsidR="00565FC8" w:rsidRPr="005474D1">
        <w:rPr>
          <w:rFonts w:ascii="GHEA Grapalat" w:hAnsi="GHEA Grapalat"/>
          <w:i/>
          <w:sz w:val="20"/>
          <w:szCs w:val="20"/>
        </w:rPr>
        <w:t>8.</w:t>
      </w:r>
      <w:r w:rsidRPr="005474D1">
        <w:rPr>
          <w:rFonts w:ascii="GHEA Grapalat" w:hAnsi="GHEA Grapalat"/>
          <w:i/>
          <w:sz w:val="20"/>
          <w:szCs w:val="20"/>
        </w:rPr>
        <w:t>В предусмотренных договором случаях уплачивать предусмотренные пунктами 6.2 и 6.3 договора пеню и штраф.</w:t>
      </w:r>
    </w:p>
    <w:p w:rsidR="00071D1C" w:rsidRPr="005474D1" w:rsidRDefault="00071D1C" w:rsidP="00565FC8">
      <w:pPr>
        <w:widowControl w:val="0"/>
        <w:tabs>
          <w:tab w:val="left" w:pos="1276"/>
        </w:tabs>
        <w:jc w:val="both"/>
        <w:rPr>
          <w:rFonts w:ascii="GHEA Grapalat" w:hAnsi="GHEA Grapalat"/>
          <w:i/>
          <w:sz w:val="20"/>
          <w:szCs w:val="20"/>
        </w:rPr>
      </w:pPr>
      <w:r w:rsidRPr="005474D1">
        <w:rPr>
          <w:rFonts w:ascii="GHEA Grapalat" w:hAnsi="GHEA Grapalat"/>
          <w:i/>
          <w:sz w:val="20"/>
          <w:szCs w:val="20"/>
        </w:rPr>
        <w:t>2.4.</w:t>
      </w:r>
      <w:r w:rsidR="00565FC8" w:rsidRPr="005474D1">
        <w:rPr>
          <w:rFonts w:ascii="GHEA Grapalat" w:hAnsi="GHEA Grapalat"/>
          <w:i/>
          <w:sz w:val="20"/>
          <w:szCs w:val="20"/>
        </w:rPr>
        <w:t>9.</w:t>
      </w:r>
      <w:r w:rsidRPr="005474D1">
        <w:rPr>
          <w:rFonts w:ascii="GHEA Grapalat" w:hAnsi="GHEA Grapalat"/>
          <w:i/>
          <w:sz w:val="20"/>
          <w:szCs w:val="20"/>
        </w:rPr>
        <w:t>Передавать Покупателю принадлежности товара и соответствующие документы.</w:t>
      </w:r>
    </w:p>
    <w:p w:rsidR="00071D1C" w:rsidRPr="005474D1" w:rsidRDefault="00071D1C" w:rsidP="00565FC8">
      <w:pPr>
        <w:widowControl w:val="0"/>
        <w:tabs>
          <w:tab w:val="left" w:pos="1276"/>
        </w:tabs>
        <w:jc w:val="both"/>
        <w:rPr>
          <w:rFonts w:ascii="GHEA Grapalat" w:hAnsi="GHEA Grapalat"/>
          <w:i/>
          <w:sz w:val="20"/>
          <w:szCs w:val="20"/>
        </w:rPr>
      </w:pPr>
      <w:r w:rsidRPr="005474D1">
        <w:rPr>
          <w:rFonts w:ascii="GHEA Grapalat" w:hAnsi="GHEA Grapalat"/>
          <w:i/>
          <w:sz w:val="20"/>
          <w:szCs w:val="20"/>
        </w:rPr>
        <w:t>2.4.1</w:t>
      </w:r>
      <w:r w:rsidR="00565FC8" w:rsidRPr="005474D1">
        <w:rPr>
          <w:rFonts w:ascii="GHEA Grapalat" w:hAnsi="GHEA Grapalat"/>
          <w:i/>
          <w:sz w:val="20"/>
          <w:szCs w:val="20"/>
        </w:rPr>
        <w:t>0.</w:t>
      </w:r>
      <w:r w:rsidRPr="005474D1">
        <w:rPr>
          <w:rFonts w:ascii="GHEA Grapalat" w:hAnsi="GHEA Grapalat"/>
          <w:i/>
          <w:sz w:val="20"/>
          <w:szCs w:val="20"/>
        </w:rPr>
        <w:t>После расторжения договора согласно пункту 2.1.7 договора возмещать Покупателю причиненные последнему и обоснованные в установленном порядке убытки.</w:t>
      </w:r>
    </w:p>
    <w:p w:rsidR="00C45B20" w:rsidRPr="005474D1" w:rsidRDefault="00071D1C" w:rsidP="00565FC8">
      <w:pPr>
        <w:widowControl w:val="0"/>
        <w:tabs>
          <w:tab w:val="left" w:pos="1418"/>
        </w:tabs>
        <w:jc w:val="both"/>
        <w:rPr>
          <w:rFonts w:ascii="GHEA Grapalat" w:hAnsi="GHEA Grapalat"/>
          <w:i/>
          <w:sz w:val="20"/>
          <w:szCs w:val="20"/>
        </w:rPr>
      </w:pPr>
      <w:r w:rsidRPr="005474D1">
        <w:rPr>
          <w:rFonts w:ascii="GHEA Grapalat" w:hAnsi="GHEA Grapalat"/>
          <w:i/>
          <w:sz w:val="20"/>
          <w:szCs w:val="20"/>
        </w:rPr>
        <w:t>2.4.1</w:t>
      </w:r>
      <w:r w:rsidR="00565FC8" w:rsidRPr="005474D1">
        <w:rPr>
          <w:rFonts w:ascii="GHEA Grapalat" w:hAnsi="GHEA Grapalat"/>
          <w:i/>
          <w:sz w:val="20"/>
          <w:szCs w:val="20"/>
        </w:rPr>
        <w:t>1.</w:t>
      </w:r>
      <w:r w:rsidR="00011CB9" w:rsidRPr="005474D1">
        <w:rPr>
          <w:rFonts w:ascii="GHEA Grapalat" w:hAnsi="GHEA Grapalat"/>
          <w:i/>
          <w:sz w:val="20"/>
          <w:szCs w:val="20"/>
        </w:rPr>
        <w:t>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565FC8" w:rsidRPr="005474D1" w:rsidRDefault="00565FC8" w:rsidP="00B46D58">
      <w:pPr>
        <w:widowControl w:val="0"/>
        <w:spacing w:after="160"/>
        <w:jc w:val="center"/>
        <w:rPr>
          <w:rFonts w:ascii="GHEA Grapalat" w:hAnsi="GHEA Grapalat"/>
          <w:b/>
          <w:sz w:val="20"/>
          <w:szCs w:val="20"/>
        </w:rPr>
      </w:pPr>
    </w:p>
    <w:p w:rsidR="00565FC8" w:rsidRPr="005474D1" w:rsidRDefault="00071D1C" w:rsidP="00E15766">
      <w:pPr>
        <w:widowControl w:val="0"/>
        <w:spacing w:after="160"/>
        <w:jc w:val="center"/>
        <w:rPr>
          <w:rFonts w:ascii="GHEA Grapalat" w:hAnsi="GHEA Grapalat"/>
          <w:b/>
          <w:sz w:val="20"/>
          <w:szCs w:val="20"/>
        </w:rPr>
      </w:pPr>
      <w:r w:rsidRPr="005474D1">
        <w:rPr>
          <w:rFonts w:ascii="GHEA Grapalat" w:hAnsi="GHEA Grapalat"/>
          <w:b/>
          <w:sz w:val="20"/>
          <w:szCs w:val="20"/>
        </w:rPr>
        <w:t>3. ЦЕНА ДОГОВОРА И ПОРЯДОК ОПЛАТЫ</w:t>
      </w:r>
    </w:p>
    <w:p w:rsidR="00071D1C" w:rsidRPr="005474D1" w:rsidRDefault="00071D1C" w:rsidP="00565FC8">
      <w:pPr>
        <w:widowControl w:val="0"/>
        <w:tabs>
          <w:tab w:val="left" w:pos="1134"/>
        </w:tabs>
        <w:jc w:val="both"/>
        <w:rPr>
          <w:rFonts w:ascii="GHEA Grapalat" w:hAnsi="GHEA Grapalat"/>
          <w:i/>
          <w:sz w:val="20"/>
          <w:szCs w:val="20"/>
        </w:rPr>
      </w:pPr>
      <w:r w:rsidRPr="005474D1">
        <w:rPr>
          <w:rFonts w:ascii="GHEA Grapalat" w:hAnsi="GHEA Grapalat"/>
          <w:i/>
          <w:sz w:val="20"/>
          <w:szCs w:val="20"/>
        </w:rPr>
        <w:t>3.</w:t>
      </w:r>
      <w:r w:rsidR="00565FC8" w:rsidRPr="005474D1">
        <w:rPr>
          <w:rFonts w:ascii="GHEA Grapalat" w:hAnsi="GHEA Grapalat"/>
          <w:i/>
          <w:sz w:val="20"/>
          <w:szCs w:val="20"/>
        </w:rPr>
        <w:t>1.</w:t>
      </w:r>
      <w:r w:rsidRPr="005474D1">
        <w:rPr>
          <w:rFonts w:ascii="GHEA Grapalat" w:hAnsi="GHEA Grapalat"/>
          <w:i/>
          <w:sz w:val="20"/>
          <w:szCs w:val="20"/>
        </w:rPr>
        <w:t>Цена договора составляет ________</w:t>
      </w:r>
      <w:r w:rsidR="00565FC8" w:rsidRPr="005474D1">
        <w:rPr>
          <w:rFonts w:ascii="GHEA Grapalat" w:hAnsi="GHEA Grapalat"/>
          <w:i/>
          <w:sz w:val="20"/>
          <w:szCs w:val="20"/>
        </w:rPr>
        <w:t>__</w:t>
      </w:r>
      <w:r w:rsidRPr="005474D1">
        <w:rPr>
          <w:rFonts w:ascii="GHEA Grapalat" w:hAnsi="GHEA Grapalat"/>
          <w:i/>
          <w:sz w:val="20"/>
          <w:szCs w:val="20"/>
        </w:rPr>
        <w:t>_ драмов Республики Армения, включая НДС</w:t>
      </w:r>
      <w:r w:rsidR="00D043FA" w:rsidRPr="005474D1">
        <w:rPr>
          <w:rStyle w:val="FootnoteReference"/>
          <w:rFonts w:ascii="GHEA Grapalat" w:hAnsi="GHEA Grapalat"/>
          <w:i/>
          <w:sz w:val="20"/>
          <w:szCs w:val="20"/>
        </w:rPr>
        <w:footnoteReference w:customMarkFollows="1" w:id="12"/>
        <w:t>17</w:t>
      </w:r>
      <w:r w:rsidRPr="005474D1">
        <w:rPr>
          <w:rFonts w:ascii="GHEA Grapalat" w:hAnsi="GHEA Grapalat"/>
          <w:i/>
          <w:sz w:val="20"/>
          <w:szCs w:val="20"/>
        </w:rPr>
        <w:t xml:space="preserve">. Цена договора включает все платежи (расходы), осуществляемые Продавцом с целью обеспечения исполнения договора, в </w:t>
      </w:r>
      <w:r w:rsidRPr="005474D1">
        <w:rPr>
          <w:rFonts w:ascii="GHEA Grapalat" w:hAnsi="GHEA Grapalat"/>
          <w:i/>
          <w:sz w:val="20"/>
          <w:szCs w:val="20"/>
        </w:rPr>
        <w:lastRenderedPageBreak/>
        <w:t>том числе налоги, пошлины, расходы на транспортировку, страхование, премии и ожидаемую прибыль.</w:t>
      </w:r>
    </w:p>
    <w:p w:rsidR="00071D1C" w:rsidRPr="005474D1" w:rsidRDefault="00071D1C" w:rsidP="00565FC8">
      <w:pPr>
        <w:widowControl w:val="0"/>
        <w:jc w:val="both"/>
        <w:rPr>
          <w:rFonts w:ascii="GHEA Grapalat" w:hAnsi="GHEA Grapalat" w:cs="Sylfaen"/>
          <w:i/>
          <w:sz w:val="20"/>
          <w:szCs w:val="20"/>
        </w:rPr>
      </w:pPr>
      <w:r w:rsidRPr="005474D1">
        <w:rPr>
          <w:rFonts w:ascii="GHEA Grapalat" w:hAnsi="GHEA Grapalat"/>
          <w:i/>
          <w:sz w:val="20"/>
          <w:szCs w:val="20"/>
        </w:rPr>
        <w:t>Цена поставки товара стабильна, и Продавец не вправе требовать увеличения, а Покупатель — снижения этой цены.</w:t>
      </w:r>
    </w:p>
    <w:p w:rsidR="00071D1C" w:rsidRPr="005474D1" w:rsidRDefault="00071D1C" w:rsidP="00565FC8">
      <w:pPr>
        <w:widowControl w:val="0"/>
        <w:tabs>
          <w:tab w:val="left" w:pos="1134"/>
        </w:tabs>
        <w:jc w:val="both"/>
        <w:rPr>
          <w:rFonts w:ascii="GHEA Grapalat" w:hAnsi="GHEA Grapalat"/>
          <w:i/>
          <w:sz w:val="20"/>
          <w:szCs w:val="20"/>
        </w:rPr>
      </w:pPr>
      <w:r w:rsidRPr="005474D1">
        <w:rPr>
          <w:rFonts w:ascii="GHEA Grapalat" w:hAnsi="GHEA Grapalat"/>
          <w:i/>
          <w:sz w:val="20"/>
          <w:szCs w:val="20"/>
        </w:rPr>
        <w:t>3.</w:t>
      </w:r>
      <w:r w:rsidR="00565FC8" w:rsidRPr="005474D1">
        <w:rPr>
          <w:rFonts w:ascii="GHEA Grapalat" w:hAnsi="GHEA Grapalat"/>
          <w:i/>
          <w:sz w:val="20"/>
          <w:szCs w:val="20"/>
        </w:rPr>
        <w:t>2.</w:t>
      </w:r>
      <w:r w:rsidRPr="005474D1">
        <w:rPr>
          <w:rFonts w:ascii="GHEA Grapalat" w:hAnsi="GHEA Grapalat"/>
          <w:i/>
          <w:sz w:val="20"/>
          <w:szCs w:val="20"/>
        </w:rPr>
        <w:t>Покупатель перечи</w:t>
      </w:r>
      <w:r w:rsidR="00C45B20" w:rsidRPr="005474D1">
        <w:rPr>
          <w:rFonts w:ascii="GHEA Grapalat" w:hAnsi="GHEA Grapalat"/>
          <w:i/>
          <w:sz w:val="20"/>
          <w:szCs w:val="20"/>
        </w:rPr>
        <w:t>сляет сумму в размере до ______</w:t>
      </w:r>
      <w:r w:rsidR="00565FC8" w:rsidRPr="005474D1">
        <w:rPr>
          <w:rFonts w:ascii="GHEA Grapalat" w:hAnsi="GHEA Grapalat"/>
          <w:i/>
          <w:sz w:val="20"/>
          <w:szCs w:val="20"/>
        </w:rPr>
        <w:t>____</w:t>
      </w:r>
      <w:r w:rsidRPr="005474D1">
        <w:rPr>
          <w:rFonts w:ascii="GHEA Grapalat" w:hAnsi="GHEA Grapalat"/>
          <w:i/>
          <w:sz w:val="20"/>
          <w:szCs w:val="20"/>
        </w:rPr>
        <w:t xml:space="preserve">_ драмов Республики Армения от цены договора на банковский счет Продавца в качестве предоплаты. Погашение предоплаты осуществляется в форме уменьшений (удержаний) из выплат, производимых на основании актов приема-передачи. </w:t>
      </w:r>
      <w:r w:rsidR="0072587C" w:rsidRPr="005474D1">
        <w:rPr>
          <w:rFonts w:ascii="GHEA Grapalat" w:hAnsi="GHEA Grapalat"/>
          <w:i/>
          <w:sz w:val="20"/>
          <w:szCs w:val="20"/>
        </w:rPr>
        <w:t xml:space="preserve">При этом до полного погашения предоплаты платежи </w:t>
      </w:r>
      <w:r w:rsidR="00EC00EF" w:rsidRPr="005474D1">
        <w:rPr>
          <w:rFonts w:ascii="GHEA Grapalat" w:hAnsi="GHEA Grapalat"/>
          <w:i/>
          <w:sz w:val="20"/>
          <w:szCs w:val="20"/>
        </w:rPr>
        <w:t>Продавцу</w:t>
      </w:r>
      <w:r w:rsidR="0072587C" w:rsidRPr="005474D1">
        <w:rPr>
          <w:rFonts w:ascii="GHEA Grapalat" w:hAnsi="GHEA Grapalat"/>
          <w:i/>
          <w:sz w:val="20"/>
          <w:szCs w:val="20"/>
        </w:rPr>
        <w:t xml:space="preserve"> не производятся.</w:t>
      </w:r>
      <w:r w:rsidR="003C61D5" w:rsidRPr="005474D1">
        <w:rPr>
          <w:rStyle w:val="FootnoteReference"/>
          <w:rFonts w:ascii="GHEA Grapalat" w:hAnsi="GHEA Grapalat"/>
          <w:i/>
          <w:sz w:val="20"/>
          <w:szCs w:val="20"/>
        </w:rPr>
        <w:footnoteReference w:customMarkFollows="1" w:id="13"/>
        <w:t>18</w:t>
      </w:r>
      <w:r w:rsidR="00C45B20" w:rsidRPr="005474D1">
        <w:rPr>
          <w:rFonts w:ascii="GHEA Grapalat" w:hAnsi="GHEA Grapalat"/>
          <w:i/>
          <w:sz w:val="20"/>
          <w:szCs w:val="20"/>
        </w:rPr>
        <w:t>.</w:t>
      </w:r>
    </w:p>
    <w:p w:rsidR="00071D1C" w:rsidRPr="005474D1" w:rsidRDefault="00071D1C" w:rsidP="00565FC8">
      <w:pPr>
        <w:widowControl w:val="0"/>
        <w:tabs>
          <w:tab w:val="left" w:pos="1134"/>
        </w:tabs>
        <w:jc w:val="both"/>
        <w:rPr>
          <w:rFonts w:ascii="GHEA Grapalat" w:hAnsi="GHEA Grapalat"/>
          <w:i/>
          <w:sz w:val="20"/>
          <w:szCs w:val="20"/>
        </w:rPr>
      </w:pPr>
      <w:r w:rsidRPr="005474D1">
        <w:rPr>
          <w:rFonts w:ascii="GHEA Grapalat" w:hAnsi="GHEA Grapalat"/>
          <w:i/>
          <w:sz w:val="20"/>
          <w:szCs w:val="20"/>
        </w:rPr>
        <w:t>3.</w:t>
      </w:r>
      <w:r w:rsidR="00565FC8" w:rsidRPr="005474D1">
        <w:rPr>
          <w:rFonts w:ascii="GHEA Grapalat" w:hAnsi="GHEA Grapalat"/>
          <w:i/>
          <w:sz w:val="20"/>
          <w:szCs w:val="20"/>
        </w:rPr>
        <w:t>3.</w:t>
      </w:r>
      <w:r w:rsidRPr="005474D1">
        <w:rPr>
          <w:rFonts w:ascii="GHEA Grapalat" w:hAnsi="GHEA Grapalat"/>
          <w:i/>
          <w:sz w:val="20"/>
          <w:szCs w:val="20"/>
        </w:rPr>
        <w:t>Покупатель платит за поставленный ему товар в драмах Республики Армения, в безналичной форме, путем перечисления денежных средств на</w:t>
      </w:r>
      <w:r w:rsidR="00C45B20" w:rsidRPr="005474D1">
        <w:rPr>
          <w:rFonts w:ascii="Courier New" w:hAnsi="Courier New" w:cs="Courier New"/>
          <w:i/>
          <w:sz w:val="20"/>
          <w:szCs w:val="20"/>
          <w:lang w:val="en-US"/>
        </w:rPr>
        <w:t> </w:t>
      </w:r>
      <w:r w:rsidRPr="005474D1">
        <w:rPr>
          <w:rFonts w:ascii="GHEA Grapalat" w:hAnsi="GHEA Grapalat"/>
          <w:i/>
          <w:sz w:val="20"/>
          <w:szCs w:val="20"/>
        </w:rPr>
        <w:t>расчетный счет Продавца. Перечисление денежных средств производится на основании акта приема-передачи в размерах и в месяцы, предусмотренные графиком оплаты договора (Приложение № 2). Если акт составляется после 20</w:t>
      </w:r>
      <w:r w:rsidR="00C45B20" w:rsidRPr="005474D1">
        <w:rPr>
          <w:rFonts w:ascii="Courier New" w:hAnsi="Courier New" w:cs="Courier New"/>
          <w:i/>
          <w:sz w:val="20"/>
          <w:szCs w:val="20"/>
          <w:lang w:val="en-US"/>
        </w:rPr>
        <w:t> </w:t>
      </w:r>
      <w:r w:rsidRPr="005474D1">
        <w:rPr>
          <w:rFonts w:ascii="GHEA Grapalat" w:hAnsi="GHEA Grapalat"/>
          <w:i/>
          <w:sz w:val="20"/>
          <w:szCs w:val="20"/>
        </w:rPr>
        <w:t>числа данного месяца, и по графику оплаты предусмотрены финансовые средства на этот месяц, то оплата производится в течение до 30 рабочих дней, но</w:t>
      </w:r>
      <w:r w:rsidR="00C45B20" w:rsidRPr="005474D1">
        <w:rPr>
          <w:rFonts w:ascii="Courier New" w:hAnsi="Courier New" w:cs="Courier New"/>
          <w:i/>
          <w:sz w:val="20"/>
          <w:szCs w:val="20"/>
          <w:lang w:val="en-US"/>
        </w:rPr>
        <w:t> </w:t>
      </w:r>
      <w:r w:rsidRPr="005474D1">
        <w:rPr>
          <w:rFonts w:ascii="GHEA Grapalat" w:hAnsi="GHEA Grapalat"/>
          <w:i/>
          <w:sz w:val="20"/>
          <w:szCs w:val="20"/>
        </w:rPr>
        <w:t xml:space="preserve">не позднее чем до </w:t>
      </w:r>
      <w:r w:rsidR="000A5316" w:rsidRPr="005474D1">
        <w:rPr>
          <w:rFonts w:ascii="GHEA Grapalat" w:hAnsi="GHEA Grapalat"/>
          <w:i/>
          <w:sz w:val="20"/>
          <w:szCs w:val="20"/>
        </w:rPr>
        <w:t>3</w:t>
      </w:r>
      <w:r w:rsidRPr="005474D1">
        <w:rPr>
          <w:rFonts w:ascii="GHEA Grapalat" w:hAnsi="GHEA Grapalat"/>
          <w:i/>
          <w:sz w:val="20"/>
          <w:szCs w:val="20"/>
        </w:rPr>
        <w:t xml:space="preserve">0 декабря данного года. </w:t>
      </w:r>
    </w:p>
    <w:p w:rsidR="00071D1C" w:rsidRPr="005474D1" w:rsidRDefault="00071D1C" w:rsidP="00B46D58">
      <w:pPr>
        <w:widowControl w:val="0"/>
        <w:spacing w:after="160"/>
        <w:ind w:firstLine="720"/>
        <w:jc w:val="both"/>
        <w:rPr>
          <w:rFonts w:ascii="GHEA Grapalat" w:hAnsi="GHEA Grapalat" w:cs="Sylfaen"/>
          <w:i/>
          <w:sz w:val="20"/>
          <w:szCs w:val="20"/>
          <w:u w:val="single"/>
          <w:lang w:val="hy-AM"/>
        </w:rPr>
      </w:pPr>
    </w:p>
    <w:p w:rsidR="00071D1C" w:rsidRPr="005474D1" w:rsidRDefault="00071D1C" w:rsidP="00B46D58">
      <w:pPr>
        <w:widowControl w:val="0"/>
        <w:spacing w:after="160"/>
        <w:jc w:val="center"/>
        <w:rPr>
          <w:rFonts w:ascii="GHEA Grapalat" w:hAnsi="GHEA Grapalat"/>
          <w:b/>
          <w:sz w:val="20"/>
          <w:szCs w:val="20"/>
        </w:rPr>
      </w:pPr>
      <w:r w:rsidRPr="005474D1">
        <w:rPr>
          <w:rFonts w:ascii="GHEA Grapalat" w:hAnsi="GHEA Grapalat"/>
          <w:b/>
          <w:sz w:val="20"/>
          <w:szCs w:val="20"/>
        </w:rPr>
        <w:t>4. КАЧЕСТВО И ГАРАНТИЯ ТОВАРА</w:t>
      </w:r>
    </w:p>
    <w:p w:rsidR="00071D1C" w:rsidRPr="005474D1" w:rsidRDefault="00071D1C" w:rsidP="00565FC8">
      <w:pPr>
        <w:widowControl w:val="0"/>
        <w:tabs>
          <w:tab w:val="left" w:pos="1134"/>
        </w:tabs>
        <w:jc w:val="both"/>
        <w:rPr>
          <w:rFonts w:ascii="GHEA Grapalat" w:hAnsi="GHEA Grapalat"/>
          <w:i/>
          <w:sz w:val="20"/>
          <w:szCs w:val="20"/>
        </w:rPr>
      </w:pPr>
      <w:r w:rsidRPr="005474D1">
        <w:rPr>
          <w:rFonts w:ascii="GHEA Grapalat" w:hAnsi="GHEA Grapalat"/>
          <w:i/>
          <w:sz w:val="20"/>
          <w:szCs w:val="20"/>
        </w:rPr>
        <w:t>4.</w:t>
      </w:r>
      <w:r w:rsidR="00565FC8" w:rsidRPr="005474D1">
        <w:rPr>
          <w:rFonts w:ascii="GHEA Grapalat" w:hAnsi="GHEA Grapalat"/>
          <w:i/>
          <w:sz w:val="20"/>
          <w:szCs w:val="20"/>
        </w:rPr>
        <w:t>1.</w:t>
      </w:r>
      <w:r w:rsidRPr="005474D1">
        <w:rPr>
          <w:rFonts w:ascii="GHEA Grapalat" w:hAnsi="GHEA Grapalat"/>
          <w:i/>
          <w:sz w:val="20"/>
          <w:szCs w:val="20"/>
        </w:rPr>
        <w:t>Продавец гарантирует соответствие качества поставленного товара требованиям государственного стандарта.</w:t>
      </w:r>
    </w:p>
    <w:p w:rsidR="009E45F3" w:rsidRPr="005474D1" w:rsidRDefault="00071D1C" w:rsidP="00565FC8">
      <w:pPr>
        <w:widowControl w:val="0"/>
        <w:tabs>
          <w:tab w:val="left" w:pos="1134"/>
        </w:tabs>
        <w:jc w:val="both"/>
        <w:rPr>
          <w:rFonts w:ascii="GHEA Grapalat" w:hAnsi="GHEA Grapalat" w:cs="Sylfaen"/>
          <w:i/>
          <w:sz w:val="20"/>
          <w:szCs w:val="20"/>
        </w:rPr>
      </w:pPr>
      <w:r w:rsidRPr="005474D1">
        <w:rPr>
          <w:rFonts w:ascii="GHEA Grapalat" w:hAnsi="GHEA Grapalat"/>
          <w:i/>
          <w:sz w:val="20"/>
          <w:szCs w:val="20"/>
        </w:rPr>
        <w:t>4.</w:t>
      </w:r>
      <w:r w:rsidR="00565FC8" w:rsidRPr="005474D1">
        <w:rPr>
          <w:rFonts w:ascii="GHEA Grapalat" w:hAnsi="GHEA Grapalat"/>
          <w:i/>
          <w:sz w:val="20"/>
          <w:szCs w:val="20"/>
        </w:rPr>
        <w:t>2.</w:t>
      </w:r>
      <w:r w:rsidRPr="005474D1">
        <w:rPr>
          <w:rFonts w:ascii="GHEA Grapalat" w:hAnsi="GHEA Grapalat"/>
          <w:i/>
          <w:sz w:val="20"/>
          <w:szCs w:val="20"/>
        </w:rPr>
        <w:t>Для товаров, являющихся основным средством, гарантийным сроком устанавливается _____</w:t>
      </w:r>
      <w:r w:rsidR="00565FC8" w:rsidRPr="005474D1">
        <w:rPr>
          <w:rFonts w:ascii="GHEA Grapalat" w:hAnsi="GHEA Grapalat"/>
          <w:i/>
          <w:sz w:val="20"/>
          <w:szCs w:val="20"/>
        </w:rPr>
        <w:t>__</w:t>
      </w:r>
      <w:r w:rsidRPr="005474D1">
        <w:rPr>
          <w:rFonts w:ascii="GHEA Grapalat" w:hAnsi="GHEA Grapalat"/>
          <w:i/>
          <w:sz w:val="20"/>
          <w:szCs w:val="20"/>
        </w:rPr>
        <w:t>_ календарных дней со дня, следующего за днем принятия товара Покупателем.</w:t>
      </w:r>
      <w:r w:rsidR="00AA7117" w:rsidRPr="005474D1">
        <w:rPr>
          <w:rFonts w:ascii="GHEA Grapalat" w:hAnsi="GHEA Grapalat"/>
          <w:i/>
          <w:sz w:val="20"/>
          <w:szCs w:val="20"/>
        </w:rPr>
        <w:t xml:space="preserve"> </w:t>
      </w:r>
      <w:r w:rsidRPr="005474D1">
        <w:rPr>
          <w:rFonts w:ascii="GHEA Grapalat" w:hAnsi="GHEA Grapalat"/>
          <w:i/>
          <w:sz w:val="20"/>
          <w:szCs w:val="20"/>
        </w:rPr>
        <w:t>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7A12AE" w:rsidRPr="005474D1">
        <w:rPr>
          <w:rStyle w:val="FootnoteReference"/>
          <w:rFonts w:ascii="GHEA Grapalat" w:hAnsi="GHEA Grapalat"/>
          <w:i/>
          <w:sz w:val="20"/>
          <w:szCs w:val="20"/>
        </w:rPr>
        <w:footnoteReference w:customMarkFollows="1" w:id="14"/>
        <w:t>19</w:t>
      </w:r>
      <w:r w:rsidRPr="005474D1">
        <w:rPr>
          <w:rFonts w:ascii="GHEA Grapalat" w:hAnsi="GHEA Grapalat"/>
          <w:i/>
          <w:sz w:val="20"/>
          <w:szCs w:val="20"/>
        </w:rPr>
        <w:t>.</w:t>
      </w:r>
    </w:p>
    <w:p w:rsidR="00565FC8" w:rsidRPr="005474D1" w:rsidRDefault="00565FC8" w:rsidP="00B46D58">
      <w:pPr>
        <w:widowControl w:val="0"/>
        <w:spacing w:after="160"/>
        <w:jc w:val="center"/>
        <w:rPr>
          <w:rFonts w:ascii="GHEA Grapalat" w:hAnsi="GHEA Grapalat"/>
          <w:b/>
          <w:sz w:val="20"/>
          <w:szCs w:val="20"/>
        </w:rPr>
      </w:pPr>
    </w:p>
    <w:p w:rsidR="009E45F3" w:rsidRPr="005474D1" w:rsidRDefault="009E45F3" w:rsidP="00B46D58">
      <w:pPr>
        <w:widowControl w:val="0"/>
        <w:spacing w:after="160"/>
        <w:jc w:val="center"/>
        <w:rPr>
          <w:rFonts w:ascii="GHEA Grapalat" w:hAnsi="GHEA Grapalat"/>
          <w:b/>
          <w:sz w:val="20"/>
          <w:szCs w:val="20"/>
        </w:rPr>
      </w:pPr>
      <w:r w:rsidRPr="005474D1">
        <w:rPr>
          <w:rFonts w:ascii="GHEA Grapalat" w:hAnsi="GHEA Grapalat"/>
          <w:b/>
          <w:sz w:val="20"/>
          <w:szCs w:val="20"/>
        </w:rPr>
        <w:t>5. ПЕРЕДАЧА И ПРИЕМ ТОВАРА</w:t>
      </w:r>
    </w:p>
    <w:p w:rsidR="009E45F3" w:rsidRPr="005474D1" w:rsidRDefault="009E45F3" w:rsidP="00565FC8">
      <w:pPr>
        <w:widowControl w:val="0"/>
        <w:tabs>
          <w:tab w:val="left" w:pos="1134"/>
        </w:tabs>
        <w:jc w:val="both"/>
        <w:rPr>
          <w:rFonts w:ascii="GHEA Grapalat" w:hAnsi="GHEA Grapalat"/>
          <w:i/>
          <w:sz w:val="20"/>
          <w:szCs w:val="20"/>
        </w:rPr>
      </w:pPr>
      <w:r w:rsidRPr="005474D1">
        <w:rPr>
          <w:rFonts w:ascii="GHEA Grapalat" w:hAnsi="GHEA Grapalat"/>
          <w:i/>
          <w:sz w:val="20"/>
          <w:szCs w:val="20"/>
        </w:rPr>
        <w:t>5.</w:t>
      </w:r>
      <w:r w:rsidR="00565FC8" w:rsidRPr="005474D1">
        <w:rPr>
          <w:rFonts w:ascii="GHEA Grapalat" w:hAnsi="GHEA Grapalat"/>
          <w:i/>
          <w:sz w:val="20"/>
          <w:szCs w:val="20"/>
        </w:rPr>
        <w:t>1.</w:t>
      </w:r>
      <w:r w:rsidRPr="005474D1">
        <w:rPr>
          <w:rFonts w:ascii="GHEA Grapalat" w:hAnsi="GHEA Grapalat"/>
          <w:i/>
          <w:sz w:val="20"/>
          <w:szCs w:val="20"/>
        </w:rPr>
        <w:t>Поставленный товар принимается подписанием акта приема-передачи между Покупателем и Продавцом. Факт передачи товара Покупателю фиксируется утвержденным в двустороннем порядке документом между Покупателем и Продавцом, с указан</w:t>
      </w:r>
      <w:r w:rsidR="00C45B20" w:rsidRPr="005474D1">
        <w:rPr>
          <w:rFonts w:ascii="GHEA Grapalat" w:hAnsi="GHEA Grapalat"/>
          <w:i/>
          <w:sz w:val="20"/>
          <w:szCs w:val="20"/>
        </w:rPr>
        <w:t>ием даты составления документа.</w:t>
      </w:r>
    </w:p>
    <w:p w:rsidR="00CE1E11" w:rsidRPr="005474D1" w:rsidRDefault="00CE1E11" w:rsidP="00565FC8">
      <w:pPr>
        <w:widowControl w:val="0"/>
        <w:jc w:val="both"/>
        <w:rPr>
          <w:rFonts w:ascii="GHEA Grapalat" w:hAnsi="GHEA Grapalat" w:cs="Sylfaen"/>
          <w:i/>
          <w:sz w:val="20"/>
          <w:szCs w:val="20"/>
        </w:rPr>
      </w:pPr>
      <w:r w:rsidRPr="005474D1">
        <w:rPr>
          <w:rFonts w:ascii="GHEA Grapalat" w:hAnsi="GHEA Grapalat"/>
          <w:i/>
          <w:sz w:val="20"/>
          <w:szCs w:val="20"/>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и _______ экземпляр акта приема-передачи (Приложение № 3). </w:t>
      </w:r>
    </w:p>
    <w:p w:rsidR="001E4776" w:rsidRPr="005474D1" w:rsidRDefault="00565FC8" w:rsidP="00565FC8">
      <w:pPr>
        <w:widowControl w:val="0"/>
        <w:tabs>
          <w:tab w:val="left" w:pos="1134"/>
        </w:tabs>
        <w:jc w:val="both"/>
        <w:rPr>
          <w:rFonts w:ascii="GHEA Grapalat" w:hAnsi="GHEA Grapalat" w:cs="Sylfaen"/>
          <w:i/>
          <w:sz w:val="20"/>
          <w:szCs w:val="20"/>
        </w:rPr>
      </w:pPr>
      <w:r w:rsidRPr="005474D1">
        <w:rPr>
          <w:rFonts w:ascii="GHEA Grapalat" w:hAnsi="GHEA Grapalat"/>
          <w:i/>
          <w:sz w:val="20"/>
          <w:szCs w:val="20"/>
        </w:rPr>
        <w:t>5.2.</w:t>
      </w:r>
      <w:r w:rsidR="001E4776" w:rsidRPr="005474D1">
        <w:rPr>
          <w:rFonts w:ascii="GHEA Grapalat" w:hAnsi="GHEA Grapalat"/>
          <w:i/>
          <w:sz w:val="20"/>
          <w:szCs w:val="20"/>
        </w:rPr>
        <w:t>Акт приема-передачи подписывается, если поставленный товар соответствует условиям договора. В противном случае результаты исполнения договора или его части не принимаются, акт приема-передачи не подписывается и Покупатель:</w:t>
      </w:r>
    </w:p>
    <w:p w:rsidR="001E4776" w:rsidRPr="005474D1" w:rsidRDefault="00565FC8" w:rsidP="00565FC8">
      <w:pPr>
        <w:widowControl w:val="0"/>
        <w:tabs>
          <w:tab w:val="left" w:pos="1134"/>
        </w:tabs>
        <w:jc w:val="both"/>
        <w:rPr>
          <w:rFonts w:ascii="GHEA Grapalat" w:hAnsi="GHEA Grapalat" w:cs="Sylfaen"/>
          <w:i/>
          <w:sz w:val="20"/>
          <w:szCs w:val="20"/>
        </w:rPr>
      </w:pPr>
      <w:r w:rsidRPr="005474D1">
        <w:rPr>
          <w:rFonts w:ascii="GHEA Grapalat" w:hAnsi="GHEA Grapalat"/>
          <w:i/>
          <w:sz w:val="20"/>
          <w:szCs w:val="20"/>
        </w:rPr>
        <w:t>а)</w:t>
      </w:r>
      <w:r w:rsidR="001E4776" w:rsidRPr="005474D1">
        <w:rPr>
          <w:rFonts w:ascii="GHEA Grapalat" w:hAnsi="GHEA Grapalat"/>
          <w:i/>
          <w:sz w:val="20"/>
          <w:szCs w:val="20"/>
        </w:rPr>
        <w:t>для урегулирования вопроса предпринимает меры, предусмотренные договором для подобной ситуации;</w:t>
      </w:r>
    </w:p>
    <w:p w:rsidR="001E4776" w:rsidRPr="005474D1" w:rsidRDefault="00565FC8" w:rsidP="00565FC8">
      <w:pPr>
        <w:widowControl w:val="0"/>
        <w:tabs>
          <w:tab w:val="left" w:pos="1134"/>
        </w:tabs>
        <w:jc w:val="both"/>
        <w:rPr>
          <w:rFonts w:ascii="GHEA Grapalat" w:hAnsi="GHEA Grapalat" w:cs="Sylfaen"/>
          <w:i/>
          <w:sz w:val="20"/>
          <w:szCs w:val="20"/>
        </w:rPr>
      </w:pPr>
      <w:r w:rsidRPr="005474D1">
        <w:rPr>
          <w:rFonts w:ascii="GHEA Grapalat" w:hAnsi="GHEA Grapalat"/>
          <w:i/>
          <w:sz w:val="20"/>
          <w:szCs w:val="20"/>
        </w:rPr>
        <w:t>б)</w:t>
      </w:r>
      <w:r w:rsidR="001E4776" w:rsidRPr="005474D1">
        <w:rPr>
          <w:rFonts w:ascii="GHEA Grapalat" w:hAnsi="GHEA Grapalat"/>
          <w:i/>
          <w:sz w:val="20"/>
          <w:szCs w:val="20"/>
        </w:rPr>
        <w:t>в отношении Продавца применяет меры ответственности, предусмотренные договором.</w:t>
      </w:r>
    </w:p>
    <w:p w:rsidR="00371CF8" w:rsidRPr="005474D1" w:rsidRDefault="00CB1211" w:rsidP="00565FC8">
      <w:pPr>
        <w:widowControl w:val="0"/>
        <w:tabs>
          <w:tab w:val="left" w:pos="1134"/>
        </w:tabs>
        <w:jc w:val="both"/>
        <w:rPr>
          <w:rFonts w:ascii="GHEA Grapalat" w:hAnsi="GHEA Grapalat"/>
          <w:i/>
          <w:sz w:val="20"/>
          <w:szCs w:val="20"/>
        </w:rPr>
      </w:pPr>
      <w:r w:rsidRPr="005474D1">
        <w:rPr>
          <w:rFonts w:ascii="GHEA Grapalat" w:hAnsi="GHEA Grapalat"/>
          <w:i/>
          <w:sz w:val="20"/>
          <w:szCs w:val="20"/>
        </w:rPr>
        <w:t>5</w:t>
      </w:r>
      <w:r w:rsidR="009123CA" w:rsidRPr="005474D1">
        <w:rPr>
          <w:rFonts w:ascii="GHEA Grapalat" w:hAnsi="GHEA Grapalat"/>
          <w:i/>
          <w:sz w:val="20"/>
          <w:szCs w:val="20"/>
        </w:rPr>
        <w:t>.</w:t>
      </w:r>
      <w:r w:rsidR="00565FC8" w:rsidRPr="005474D1">
        <w:rPr>
          <w:rFonts w:ascii="GHEA Grapalat" w:hAnsi="GHEA Grapalat"/>
          <w:i/>
          <w:sz w:val="20"/>
          <w:szCs w:val="20"/>
        </w:rPr>
        <w:t>3.</w:t>
      </w:r>
      <w:r w:rsidR="00371CF8" w:rsidRPr="005474D1">
        <w:rPr>
          <w:rFonts w:ascii="GHEA Grapalat" w:hAnsi="GHEA Grapalat"/>
          <w:i/>
          <w:sz w:val="20"/>
          <w:szCs w:val="20"/>
        </w:rPr>
        <w:t>Покупатель в течение _____ рабочих дней с рабочего дня, следующего за днем получения акта приема-передачи представляет Продавцу один экземпляр подписанного им акта приема-передачи либо мотивированное отклонение непринятия товара.</w:t>
      </w:r>
    </w:p>
    <w:p w:rsidR="00371CF8" w:rsidRPr="005474D1" w:rsidRDefault="00565FC8" w:rsidP="00565FC8">
      <w:pPr>
        <w:widowControl w:val="0"/>
        <w:tabs>
          <w:tab w:val="left" w:pos="1134"/>
        </w:tabs>
        <w:jc w:val="both"/>
        <w:rPr>
          <w:rFonts w:ascii="GHEA Grapalat" w:hAnsi="GHEA Grapalat" w:cs="Sylfaen"/>
          <w:i/>
          <w:sz w:val="20"/>
          <w:szCs w:val="20"/>
        </w:rPr>
      </w:pPr>
      <w:r w:rsidRPr="005474D1">
        <w:rPr>
          <w:rFonts w:ascii="GHEA Grapalat" w:hAnsi="GHEA Grapalat"/>
          <w:i/>
          <w:sz w:val="20"/>
          <w:szCs w:val="20"/>
        </w:rPr>
        <w:t>5.4.</w:t>
      </w:r>
      <w:r w:rsidR="00371CF8" w:rsidRPr="005474D1">
        <w:rPr>
          <w:rFonts w:ascii="GHEA Grapalat" w:hAnsi="GHEA Grapalat"/>
          <w:i/>
          <w:sz w:val="20"/>
          <w:szCs w:val="20"/>
        </w:rPr>
        <w:t xml:space="preserve">Если в срок, установленный пунктом 5.3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5.3 договора окончательного срока Покупатель предоставляет Продавцу подтвержденный им акт приема-передачи. </w:t>
      </w:r>
    </w:p>
    <w:p w:rsidR="00BE5F44" w:rsidRPr="005474D1" w:rsidRDefault="00BE5F44" w:rsidP="00565FC8">
      <w:pPr>
        <w:widowControl w:val="0"/>
        <w:tabs>
          <w:tab w:val="left" w:pos="1134"/>
        </w:tabs>
        <w:ind w:firstLine="567"/>
        <w:jc w:val="both"/>
        <w:rPr>
          <w:rFonts w:ascii="GHEA Grapalat" w:hAnsi="GHEA Grapalat"/>
          <w:i/>
          <w:sz w:val="20"/>
          <w:szCs w:val="20"/>
        </w:rPr>
      </w:pPr>
    </w:p>
    <w:p w:rsidR="009123CA" w:rsidRPr="005474D1" w:rsidRDefault="009123CA" w:rsidP="00B46D58">
      <w:pPr>
        <w:widowControl w:val="0"/>
        <w:spacing w:after="160"/>
        <w:jc w:val="center"/>
        <w:rPr>
          <w:rFonts w:ascii="GHEA Grapalat" w:hAnsi="GHEA Grapalat"/>
          <w:b/>
          <w:sz w:val="20"/>
          <w:szCs w:val="20"/>
        </w:rPr>
      </w:pPr>
      <w:r w:rsidRPr="005474D1">
        <w:rPr>
          <w:rFonts w:ascii="GHEA Grapalat" w:hAnsi="GHEA Grapalat"/>
          <w:b/>
          <w:sz w:val="20"/>
          <w:szCs w:val="20"/>
        </w:rPr>
        <w:t>6. ОТВЕТСТВЕННОСТЬ СТОРОН</w:t>
      </w:r>
    </w:p>
    <w:p w:rsidR="009123CA" w:rsidRPr="005474D1" w:rsidRDefault="009123CA" w:rsidP="00565FC8">
      <w:pPr>
        <w:widowControl w:val="0"/>
        <w:tabs>
          <w:tab w:val="left" w:pos="1134"/>
        </w:tabs>
        <w:jc w:val="both"/>
        <w:rPr>
          <w:rFonts w:ascii="GHEA Grapalat" w:hAnsi="GHEA Grapalat"/>
          <w:i/>
          <w:sz w:val="20"/>
          <w:szCs w:val="20"/>
        </w:rPr>
      </w:pPr>
      <w:r w:rsidRPr="005474D1">
        <w:rPr>
          <w:rFonts w:ascii="GHEA Grapalat" w:hAnsi="GHEA Grapalat"/>
          <w:i/>
          <w:sz w:val="20"/>
          <w:szCs w:val="20"/>
        </w:rPr>
        <w:t>6.</w:t>
      </w:r>
      <w:r w:rsidR="00565FC8" w:rsidRPr="005474D1">
        <w:rPr>
          <w:rFonts w:ascii="GHEA Grapalat" w:hAnsi="GHEA Grapalat"/>
          <w:i/>
          <w:sz w:val="20"/>
          <w:szCs w:val="20"/>
        </w:rPr>
        <w:t>1.</w:t>
      </w:r>
      <w:r w:rsidRPr="005474D1">
        <w:rPr>
          <w:rFonts w:ascii="GHEA Grapalat" w:hAnsi="GHEA Grapalat"/>
          <w:i/>
          <w:sz w:val="20"/>
          <w:szCs w:val="20"/>
        </w:rPr>
        <w:t xml:space="preserve">Продавец несет ответственность за качество переданного товара и соблюдение предусмотренных </w:t>
      </w:r>
      <w:r w:rsidRPr="005474D1">
        <w:rPr>
          <w:rFonts w:ascii="GHEA Grapalat" w:hAnsi="GHEA Grapalat"/>
          <w:i/>
          <w:sz w:val="20"/>
          <w:szCs w:val="20"/>
        </w:rPr>
        <w:lastRenderedPageBreak/>
        <w:t>договором сроков поставки.</w:t>
      </w:r>
    </w:p>
    <w:p w:rsidR="009123CA" w:rsidRPr="005474D1" w:rsidRDefault="009123CA" w:rsidP="00565FC8">
      <w:pPr>
        <w:widowControl w:val="0"/>
        <w:tabs>
          <w:tab w:val="left" w:pos="1134"/>
        </w:tabs>
        <w:jc w:val="both"/>
        <w:rPr>
          <w:rFonts w:ascii="GHEA Grapalat" w:hAnsi="GHEA Grapalat"/>
          <w:i/>
          <w:sz w:val="20"/>
          <w:szCs w:val="20"/>
        </w:rPr>
      </w:pPr>
      <w:r w:rsidRPr="005474D1">
        <w:rPr>
          <w:rFonts w:ascii="GHEA Grapalat" w:hAnsi="GHEA Grapalat"/>
          <w:i/>
          <w:sz w:val="20"/>
          <w:szCs w:val="20"/>
        </w:rPr>
        <w:t>6.</w:t>
      </w:r>
      <w:r w:rsidR="00565FC8" w:rsidRPr="005474D1">
        <w:rPr>
          <w:rFonts w:ascii="GHEA Grapalat" w:hAnsi="GHEA Grapalat"/>
          <w:i/>
          <w:sz w:val="20"/>
          <w:szCs w:val="20"/>
        </w:rPr>
        <w:t>2.</w:t>
      </w:r>
      <w:r w:rsidRPr="005474D1">
        <w:rPr>
          <w:rFonts w:ascii="GHEA Grapalat" w:hAnsi="GHEA Grapalat"/>
          <w:i/>
          <w:sz w:val="20"/>
          <w:szCs w:val="20"/>
        </w:rPr>
        <w:t>В случае нарушения Продавцом предусмотренных договором сроков поставки товара с Продавца за каждый просроченный</w:t>
      </w:r>
      <w:r w:rsidR="00E91A69" w:rsidRPr="005474D1">
        <w:rPr>
          <w:rFonts w:ascii="GHEA Grapalat" w:hAnsi="GHEA Grapalat"/>
          <w:i/>
          <w:sz w:val="20"/>
          <w:szCs w:val="20"/>
        </w:rPr>
        <w:t xml:space="preserve"> рабочий</w:t>
      </w:r>
      <w:r w:rsidRPr="005474D1">
        <w:rPr>
          <w:rFonts w:ascii="GHEA Grapalat" w:hAnsi="GHEA Grapalat"/>
          <w:i/>
          <w:sz w:val="20"/>
          <w:szCs w:val="20"/>
        </w:rPr>
        <w:t xml:space="preserve"> день взимается пеня в размере 0,05 (ноль целых пять сотых) процента от цены подлежащего поставке, но не поставленного товара.</w:t>
      </w:r>
    </w:p>
    <w:p w:rsidR="009123CA" w:rsidRPr="005474D1" w:rsidRDefault="009123CA" w:rsidP="00565FC8">
      <w:pPr>
        <w:widowControl w:val="0"/>
        <w:tabs>
          <w:tab w:val="left" w:pos="1134"/>
        </w:tabs>
        <w:jc w:val="both"/>
        <w:rPr>
          <w:rFonts w:ascii="GHEA Grapalat" w:hAnsi="GHEA Grapalat"/>
          <w:i/>
          <w:sz w:val="20"/>
          <w:szCs w:val="20"/>
        </w:rPr>
      </w:pPr>
      <w:r w:rsidRPr="005474D1">
        <w:rPr>
          <w:rFonts w:ascii="GHEA Grapalat" w:hAnsi="GHEA Grapalat"/>
          <w:i/>
          <w:sz w:val="20"/>
          <w:szCs w:val="20"/>
        </w:rPr>
        <w:t>6.</w:t>
      </w:r>
      <w:r w:rsidR="00565FC8" w:rsidRPr="005474D1">
        <w:rPr>
          <w:rFonts w:ascii="GHEA Grapalat" w:hAnsi="GHEA Grapalat"/>
          <w:i/>
          <w:sz w:val="20"/>
          <w:szCs w:val="20"/>
        </w:rPr>
        <w:t>3.</w:t>
      </w:r>
      <w:r w:rsidRPr="005474D1">
        <w:rPr>
          <w:rFonts w:ascii="GHEA Grapalat" w:hAnsi="GHEA Grapalat"/>
          <w:i/>
          <w:sz w:val="20"/>
          <w:szCs w:val="20"/>
        </w:rPr>
        <w:t>В каждом случае поставки товара, не соответствующего указанной в</w:t>
      </w:r>
      <w:r w:rsidR="00D52566" w:rsidRPr="005474D1">
        <w:rPr>
          <w:rFonts w:ascii="Courier New" w:hAnsi="Courier New" w:cs="Courier New"/>
          <w:i/>
          <w:sz w:val="20"/>
          <w:szCs w:val="20"/>
          <w:lang w:val="en-US"/>
        </w:rPr>
        <w:t> </w:t>
      </w:r>
      <w:r w:rsidRPr="005474D1">
        <w:rPr>
          <w:rFonts w:ascii="GHEA Grapalat" w:hAnsi="GHEA Grapalat"/>
          <w:i/>
          <w:sz w:val="20"/>
          <w:szCs w:val="20"/>
        </w:rPr>
        <w:t>пункте 1.</w:t>
      </w:r>
      <w:r w:rsidR="00565FC8" w:rsidRPr="005474D1">
        <w:rPr>
          <w:rFonts w:ascii="GHEA Grapalat" w:hAnsi="GHEA Grapalat"/>
          <w:i/>
          <w:sz w:val="20"/>
          <w:szCs w:val="20"/>
        </w:rPr>
        <w:t>1.</w:t>
      </w:r>
      <w:r w:rsidRPr="005474D1">
        <w:rPr>
          <w:rFonts w:ascii="GHEA Grapalat" w:hAnsi="GHEA Grapalat"/>
          <w:i/>
          <w:sz w:val="20"/>
          <w:szCs w:val="20"/>
        </w:rPr>
        <w:t>договора технической характеристике, с Продавца взимается штраф в размере 0,5 (ноль целых пять десятых) процента от цены договора</w:t>
      </w:r>
      <w:r w:rsidR="00803ED8" w:rsidRPr="005474D1">
        <w:rPr>
          <w:rStyle w:val="FootnoteReference"/>
          <w:rFonts w:ascii="GHEA Grapalat" w:hAnsi="GHEA Grapalat"/>
          <w:i/>
          <w:sz w:val="20"/>
          <w:szCs w:val="20"/>
        </w:rPr>
        <w:footnoteReference w:customMarkFollows="1" w:id="15"/>
        <w:t>20</w:t>
      </w:r>
      <w:r w:rsidRPr="005474D1">
        <w:rPr>
          <w:rFonts w:ascii="GHEA Grapalat" w:hAnsi="GHEA Grapalat"/>
          <w:i/>
          <w:sz w:val="20"/>
          <w:szCs w:val="20"/>
        </w:rPr>
        <w:t>.</w:t>
      </w:r>
      <w:r w:rsidR="00DF0BD2" w:rsidRPr="005474D1">
        <w:rPr>
          <w:rFonts w:ascii="GHEA Grapalat" w:hAnsi="GHEA Grapalat"/>
          <w:i/>
          <w:sz w:val="20"/>
          <w:szCs w:val="20"/>
        </w:rPr>
        <w:t xml:space="preserve"> При этом</w:t>
      </w:r>
      <w:r w:rsidR="00DF0BD2" w:rsidRPr="005474D1">
        <w:rPr>
          <w:rFonts w:ascii="GHEA Grapalat" w:hAnsi="GHEA Grapalat"/>
          <w:i/>
          <w:sz w:val="20"/>
          <w:szCs w:val="20"/>
          <w:lang w:val="hy-AM"/>
        </w:rPr>
        <w:t>,</w:t>
      </w:r>
      <w:r w:rsidR="00DF0BD2" w:rsidRPr="005474D1">
        <w:rPr>
          <w:rFonts w:ascii="GHEA Grapalat" w:hAnsi="GHEA Grapalat"/>
          <w:i/>
          <w:sz w:val="20"/>
          <w:szCs w:val="20"/>
        </w:rPr>
        <w:t xml:space="preserve"> штраф рассчитывается также при выполнении поставки товара в срок, установленный настоящим договором, но в случае его непринятия заказчиком</w:t>
      </w:r>
    </w:p>
    <w:p w:rsidR="0094684E" w:rsidRPr="005474D1" w:rsidRDefault="0094684E" w:rsidP="00565FC8">
      <w:pPr>
        <w:widowControl w:val="0"/>
        <w:tabs>
          <w:tab w:val="left" w:pos="1134"/>
        </w:tabs>
        <w:jc w:val="both"/>
        <w:rPr>
          <w:rFonts w:ascii="GHEA Grapalat" w:hAnsi="GHEA Grapalat"/>
          <w:i/>
          <w:sz w:val="20"/>
          <w:szCs w:val="20"/>
        </w:rPr>
      </w:pPr>
      <w:r w:rsidRPr="005474D1">
        <w:rPr>
          <w:rFonts w:ascii="GHEA Grapalat" w:hAnsi="GHEA Grapalat"/>
          <w:i/>
          <w:sz w:val="20"/>
          <w:szCs w:val="20"/>
        </w:rPr>
        <w:t>6.</w:t>
      </w:r>
      <w:r w:rsidR="00565FC8" w:rsidRPr="005474D1">
        <w:rPr>
          <w:rFonts w:ascii="GHEA Grapalat" w:hAnsi="GHEA Grapalat"/>
          <w:i/>
          <w:sz w:val="20"/>
          <w:szCs w:val="20"/>
        </w:rPr>
        <w:t>4.</w:t>
      </w:r>
      <w:r w:rsidRPr="005474D1">
        <w:rPr>
          <w:rFonts w:ascii="GHEA Grapalat" w:hAnsi="GHEA Grapalat"/>
          <w:i/>
          <w:sz w:val="20"/>
          <w:szCs w:val="20"/>
        </w:rPr>
        <w:t>Предусмотренные пунктами 6.2 и 6.3 договора пеня и штраф исчисляются и зачитываются вместе с суммами, подлежащими уплате Продавцу.</w:t>
      </w:r>
    </w:p>
    <w:p w:rsidR="0094684E" w:rsidRPr="005474D1" w:rsidRDefault="0094684E" w:rsidP="00565FC8">
      <w:pPr>
        <w:widowControl w:val="0"/>
        <w:tabs>
          <w:tab w:val="left" w:pos="1134"/>
        </w:tabs>
        <w:jc w:val="both"/>
        <w:rPr>
          <w:rFonts w:ascii="GHEA Grapalat" w:hAnsi="GHEA Grapalat"/>
          <w:i/>
          <w:sz w:val="20"/>
          <w:szCs w:val="20"/>
        </w:rPr>
      </w:pPr>
      <w:r w:rsidRPr="005474D1">
        <w:rPr>
          <w:rFonts w:ascii="GHEA Grapalat" w:hAnsi="GHEA Grapalat"/>
          <w:i/>
          <w:sz w:val="20"/>
          <w:szCs w:val="20"/>
        </w:rPr>
        <w:t>6.</w:t>
      </w:r>
      <w:r w:rsidR="00565FC8" w:rsidRPr="005474D1">
        <w:rPr>
          <w:rFonts w:ascii="GHEA Grapalat" w:hAnsi="GHEA Grapalat"/>
          <w:i/>
          <w:sz w:val="20"/>
          <w:szCs w:val="20"/>
        </w:rPr>
        <w:t>5.</w:t>
      </w:r>
      <w:r w:rsidRPr="005474D1">
        <w:rPr>
          <w:rFonts w:ascii="GHEA Grapalat" w:hAnsi="GHEA Grapalat"/>
          <w:i/>
          <w:sz w:val="20"/>
          <w:szCs w:val="20"/>
        </w:rPr>
        <w:t xml:space="preserve">За нарушение Покупателем предусмотренного пунктом 3.3 договора срока, в отношении Покупателя за каждый просроченный </w:t>
      </w:r>
      <w:r w:rsidR="00E17450" w:rsidRPr="005474D1">
        <w:rPr>
          <w:rFonts w:ascii="GHEA Grapalat" w:hAnsi="GHEA Grapalat"/>
          <w:i/>
          <w:sz w:val="20"/>
          <w:szCs w:val="20"/>
        </w:rPr>
        <w:t xml:space="preserve">рабочий </w:t>
      </w:r>
      <w:r w:rsidRPr="005474D1">
        <w:rPr>
          <w:rFonts w:ascii="GHEA Grapalat" w:hAnsi="GHEA Grapalat"/>
          <w:i/>
          <w:sz w:val="20"/>
          <w:szCs w:val="20"/>
        </w:rPr>
        <w:t>день исчисляется пеня в размере 0,05 (ноль целых пять сотых) процента от подлежащей уплате, но не уплаченной суммы.</w:t>
      </w:r>
    </w:p>
    <w:p w:rsidR="0094684E" w:rsidRPr="005474D1" w:rsidRDefault="0094684E" w:rsidP="00565FC8">
      <w:pPr>
        <w:widowControl w:val="0"/>
        <w:tabs>
          <w:tab w:val="left" w:pos="1134"/>
        </w:tabs>
        <w:jc w:val="both"/>
        <w:rPr>
          <w:rFonts w:ascii="GHEA Grapalat" w:hAnsi="GHEA Grapalat"/>
          <w:i/>
          <w:sz w:val="20"/>
          <w:szCs w:val="20"/>
        </w:rPr>
      </w:pPr>
      <w:r w:rsidRPr="005474D1">
        <w:rPr>
          <w:rFonts w:ascii="GHEA Grapalat" w:hAnsi="GHEA Grapalat"/>
          <w:i/>
          <w:sz w:val="20"/>
          <w:szCs w:val="20"/>
        </w:rPr>
        <w:t>6.</w:t>
      </w:r>
      <w:r w:rsidR="00565FC8" w:rsidRPr="005474D1">
        <w:rPr>
          <w:rFonts w:ascii="GHEA Grapalat" w:hAnsi="GHEA Grapalat"/>
          <w:i/>
          <w:sz w:val="20"/>
          <w:szCs w:val="20"/>
        </w:rPr>
        <w:t>6.</w:t>
      </w:r>
      <w:r w:rsidRPr="005474D1">
        <w:rPr>
          <w:rFonts w:ascii="GHEA Grapalat" w:hAnsi="GHEA Grapalat"/>
          <w:i/>
          <w:sz w:val="20"/>
          <w:szCs w:val="20"/>
        </w:rPr>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94684E" w:rsidRPr="005474D1" w:rsidRDefault="00BE5525" w:rsidP="00565FC8">
      <w:pPr>
        <w:widowControl w:val="0"/>
        <w:tabs>
          <w:tab w:val="left" w:pos="1134"/>
        </w:tabs>
        <w:jc w:val="both"/>
        <w:rPr>
          <w:rFonts w:ascii="GHEA Grapalat" w:hAnsi="GHEA Grapalat"/>
          <w:i/>
          <w:sz w:val="20"/>
          <w:szCs w:val="20"/>
        </w:rPr>
      </w:pPr>
      <w:r w:rsidRPr="005474D1">
        <w:rPr>
          <w:rFonts w:ascii="GHEA Grapalat" w:hAnsi="GHEA Grapalat"/>
          <w:i/>
          <w:sz w:val="20"/>
          <w:szCs w:val="20"/>
        </w:rPr>
        <w:t>6</w:t>
      </w:r>
      <w:r w:rsidR="0094684E" w:rsidRPr="005474D1">
        <w:rPr>
          <w:rFonts w:ascii="GHEA Grapalat" w:hAnsi="GHEA Grapalat"/>
          <w:i/>
          <w:sz w:val="20"/>
          <w:szCs w:val="20"/>
        </w:rPr>
        <w:t>.</w:t>
      </w:r>
      <w:r w:rsidR="00565FC8" w:rsidRPr="005474D1">
        <w:rPr>
          <w:rFonts w:ascii="GHEA Grapalat" w:hAnsi="GHEA Grapalat"/>
          <w:i/>
          <w:sz w:val="20"/>
          <w:szCs w:val="20"/>
        </w:rPr>
        <w:t>7.</w:t>
      </w:r>
      <w:r w:rsidR="0094684E" w:rsidRPr="005474D1">
        <w:rPr>
          <w:rFonts w:ascii="GHEA Grapalat" w:hAnsi="GHEA Grapalat"/>
          <w:i/>
          <w:sz w:val="20"/>
          <w:szCs w:val="20"/>
        </w:rPr>
        <w:t>Уплата пеней и (или) штрафов не освобождает стороны от полного исполнения своих договорных обязательств.</w:t>
      </w:r>
    </w:p>
    <w:p w:rsidR="00D52566" w:rsidRPr="005474D1" w:rsidRDefault="00D52566" w:rsidP="00B46D58">
      <w:pPr>
        <w:rPr>
          <w:rFonts w:ascii="GHEA Grapalat" w:hAnsi="GHEA Grapalat"/>
          <w:sz w:val="20"/>
          <w:szCs w:val="20"/>
          <w:lang w:val="hy-AM"/>
        </w:rPr>
      </w:pPr>
    </w:p>
    <w:p w:rsidR="009F337A" w:rsidRPr="005474D1" w:rsidRDefault="009F337A" w:rsidP="00B46D58">
      <w:pPr>
        <w:widowControl w:val="0"/>
        <w:spacing w:after="160"/>
        <w:jc w:val="center"/>
        <w:rPr>
          <w:rFonts w:ascii="GHEA Grapalat" w:hAnsi="GHEA Grapalat"/>
          <w:b/>
          <w:sz w:val="20"/>
          <w:szCs w:val="20"/>
        </w:rPr>
      </w:pPr>
      <w:r w:rsidRPr="005474D1">
        <w:rPr>
          <w:rFonts w:ascii="GHEA Grapalat" w:hAnsi="GHEA Grapalat"/>
          <w:b/>
          <w:sz w:val="20"/>
          <w:szCs w:val="20"/>
        </w:rPr>
        <w:t>7. ДЕЙСТВИЕ НЕПРЕОДОЛИМОЙ СИЛЫ (ФОРС-МАЖОР)</w:t>
      </w:r>
    </w:p>
    <w:p w:rsidR="009F337A" w:rsidRPr="005474D1" w:rsidRDefault="009F337A" w:rsidP="00565FC8">
      <w:pPr>
        <w:widowControl w:val="0"/>
        <w:ind w:firstLine="567"/>
        <w:jc w:val="both"/>
        <w:rPr>
          <w:rFonts w:ascii="GHEA Grapalat" w:hAnsi="GHEA Grapalat"/>
          <w:i/>
          <w:sz w:val="20"/>
          <w:szCs w:val="20"/>
        </w:rPr>
      </w:pPr>
      <w:r w:rsidRPr="005474D1">
        <w:rPr>
          <w:rFonts w:ascii="GHEA Grapalat" w:hAnsi="GHEA Grapalat"/>
          <w:sz w:val="20"/>
          <w:szCs w:val="20"/>
        </w:rPr>
        <w:t xml:space="preserve">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w:t>
      </w:r>
      <w:r w:rsidRPr="005474D1">
        <w:rPr>
          <w:rFonts w:ascii="GHEA Grapalat" w:hAnsi="GHEA Grapalat"/>
          <w:i/>
          <w:sz w:val="20"/>
          <w:szCs w:val="20"/>
        </w:rPr>
        <w:t>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94684E" w:rsidRPr="005474D1" w:rsidRDefault="0094684E" w:rsidP="00565FC8">
      <w:pPr>
        <w:widowControl w:val="0"/>
        <w:spacing w:after="160"/>
        <w:jc w:val="center"/>
        <w:rPr>
          <w:rFonts w:ascii="GHEA Grapalat" w:hAnsi="GHEA Grapalat"/>
          <w:sz w:val="20"/>
          <w:szCs w:val="20"/>
          <w:lang w:val="hy-AM"/>
        </w:rPr>
      </w:pPr>
    </w:p>
    <w:p w:rsidR="00071D1C" w:rsidRPr="005474D1" w:rsidRDefault="00071D1C" w:rsidP="00B46D58">
      <w:pPr>
        <w:widowControl w:val="0"/>
        <w:spacing w:after="160"/>
        <w:jc w:val="center"/>
        <w:rPr>
          <w:rFonts w:ascii="GHEA Grapalat" w:hAnsi="GHEA Grapalat"/>
          <w:b/>
          <w:sz w:val="20"/>
          <w:szCs w:val="20"/>
        </w:rPr>
      </w:pPr>
      <w:r w:rsidRPr="005474D1">
        <w:rPr>
          <w:rFonts w:ascii="GHEA Grapalat" w:hAnsi="GHEA Grapalat"/>
          <w:b/>
          <w:sz w:val="20"/>
          <w:szCs w:val="20"/>
        </w:rPr>
        <w:t>8. ИНЫЕ УСЛОВИЯ</w:t>
      </w:r>
    </w:p>
    <w:p w:rsidR="00071D1C" w:rsidRPr="005474D1" w:rsidRDefault="00071D1C" w:rsidP="00092AC5">
      <w:pPr>
        <w:widowControl w:val="0"/>
        <w:tabs>
          <w:tab w:val="left" w:pos="1134"/>
        </w:tabs>
        <w:ind w:firstLine="567"/>
        <w:jc w:val="both"/>
        <w:rPr>
          <w:rFonts w:ascii="GHEA Grapalat" w:hAnsi="GHEA Grapalat" w:cs="Times Armenian"/>
          <w:i/>
          <w:sz w:val="20"/>
          <w:szCs w:val="20"/>
        </w:rPr>
      </w:pPr>
      <w:r w:rsidRPr="005474D1">
        <w:rPr>
          <w:rFonts w:ascii="GHEA Grapalat" w:hAnsi="GHEA Grapalat"/>
          <w:i/>
          <w:sz w:val="20"/>
          <w:szCs w:val="20"/>
        </w:rPr>
        <w:t>8.</w:t>
      </w:r>
      <w:r w:rsidR="009D71F8" w:rsidRPr="005474D1">
        <w:rPr>
          <w:rFonts w:ascii="GHEA Grapalat" w:hAnsi="GHEA Grapalat"/>
          <w:i/>
          <w:sz w:val="20"/>
          <w:szCs w:val="20"/>
        </w:rPr>
        <w:t>1.</w:t>
      </w:r>
      <w:r w:rsidR="009D71F8" w:rsidRPr="005474D1">
        <w:rPr>
          <w:rFonts w:ascii="GHEA Grapalat" w:hAnsi="GHEA Grapalat"/>
          <w:i/>
          <w:sz w:val="20"/>
          <w:szCs w:val="20"/>
        </w:rPr>
        <w:tab/>
      </w:r>
      <w:r w:rsidRPr="005474D1">
        <w:rPr>
          <w:rFonts w:ascii="GHEA Grapalat" w:hAnsi="GHEA Grapalat"/>
          <w:i/>
          <w:sz w:val="20"/>
          <w:szCs w:val="20"/>
        </w:rPr>
        <w:t xml:space="preserve">Договор вступает в силу с момента его подписания Сторонами и действует до выполнения в полном объеме принятых Сторонами по Договору обязательств. </w:t>
      </w:r>
    </w:p>
    <w:p w:rsidR="00071D1C" w:rsidRPr="005474D1" w:rsidRDefault="00071D1C" w:rsidP="00092AC5">
      <w:pPr>
        <w:widowControl w:val="0"/>
        <w:ind w:firstLine="567"/>
        <w:jc w:val="both"/>
        <w:rPr>
          <w:rFonts w:ascii="GHEA Grapalat" w:hAnsi="GHEA Grapalat" w:cs="Sylfaen"/>
          <w:i/>
          <w:sz w:val="20"/>
          <w:szCs w:val="20"/>
        </w:rPr>
      </w:pPr>
      <w:r w:rsidRPr="005474D1">
        <w:rPr>
          <w:rFonts w:ascii="GHEA Grapalat" w:hAnsi="GHEA Grapalat"/>
          <w:i/>
          <w:sz w:val="20"/>
          <w:szCs w:val="20"/>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860B6" w:rsidRPr="005474D1">
        <w:rPr>
          <w:rStyle w:val="FootnoteReference"/>
          <w:rFonts w:ascii="GHEA Grapalat" w:hAnsi="GHEA Grapalat"/>
          <w:i/>
          <w:sz w:val="20"/>
          <w:szCs w:val="20"/>
        </w:rPr>
        <w:footnoteReference w:customMarkFollows="1" w:id="16"/>
        <w:t>21</w:t>
      </w:r>
      <w:r w:rsidRPr="005474D1">
        <w:rPr>
          <w:rFonts w:ascii="GHEA Grapalat" w:hAnsi="GHEA Grapalat"/>
          <w:i/>
          <w:sz w:val="20"/>
          <w:szCs w:val="20"/>
        </w:rPr>
        <w:t>.</w:t>
      </w:r>
    </w:p>
    <w:p w:rsidR="00071D1C" w:rsidRPr="005474D1" w:rsidRDefault="00071D1C" w:rsidP="00092AC5">
      <w:pPr>
        <w:widowControl w:val="0"/>
        <w:tabs>
          <w:tab w:val="left" w:pos="1134"/>
        </w:tabs>
        <w:ind w:firstLine="567"/>
        <w:jc w:val="both"/>
        <w:rPr>
          <w:rFonts w:ascii="GHEA Grapalat" w:hAnsi="GHEA Grapalat" w:cs="Sylfaen"/>
          <w:i/>
          <w:sz w:val="20"/>
          <w:szCs w:val="20"/>
        </w:rPr>
      </w:pPr>
      <w:r w:rsidRPr="005474D1">
        <w:rPr>
          <w:rFonts w:ascii="GHEA Grapalat" w:hAnsi="GHEA Grapalat"/>
          <w:i/>
          <w:sz w:val="20"/>
          <w:szCs w:val="20"/>
        </w:rPr>
        <w:t>8.</w:t>
      </w:r>
      <w:r w:rsidR="009D71F8" w:rsidRPr="005474D1">
        <w:rPr>
          <w:rFonts w:ascii="GHEA Grapalat" w:hAnsi="GHEA Grapalat"/>
          <w:i/>
          <w:sz w:val="20"/>
          <w:szCs w:val="20"/>
        </w:rPr>
        <w:t>2.</w:t>
      </w:r>
      <w:r w:rsidR="009D71F8" w:rsidRPr="005474D1">
        <w:rPr>
          <w:rFonts w:ascii="GHEA Grapalat" w:hAnsi="GHEA Grapalat"/>
          <w:i/>
          <w:sz w:val="20"/>
          <w:szCs w:val="20"/>
        </w:rPr>
        <w:tab/>
      </w:r>
      <w:r w:rsidRPr="005474D1">
        <w:rPr>
          <w:rFonts w:ascii="GHEA Grapalat" w:hAnsi="GHEA Grapalat"/>
          <w:i/>
          <w:sz w:val="20"/>
          <w:szCs w:val="20"/>
        </w:rPr>
        <w:t>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w:t>
      </w:r>
      <w:r w:rsidR="000209D3" w:rsidRPr="005474D1">
        <w:rPr>
          <w:rFonts w:ascii="Courier New" w:hAnsi="Courier New" w:cs="Courier New"/>
          <w:i/>
          <w:sz w:val="20"/>
          <w:szCs w:val="20"/>
          <w:lang w:val="en-US"/>
        </w:rPr>
        <w:t> </w:t>
      </w:r>
      <w:r w:rsidRPr="005474D1">
        <w:rPr>
          <w:rFonts w:ascii="GHEA Grapalat" w:hAnsi="GHEA Grapalat"/>
          <w:i/>
          <w:sz w:val="20"/>
          <w:szCs w:val="20"/>
        </w:rPr>
        <w:t>тре</w:t>
      </w:r>
      <w:r w:rsidR="00D52566" w:rsidRPr="005474D1">
        <w:rPr>
          <w:rFonts w:ascii="GHEA Grapalat" w:hAnsi="GHEA Grapalat"/>
          <w:i/>
          <w:sz w:val="20"/>
          <w:szCs w:val="20"/>
        </w:rPr>
        <w:t>бования, вытекающее из договора</w:t>
      </w:r>
      <w:r w:rsidRPr="005474D1">
        <w:rPr>
          <w:rFonts w:ascii="GHEA Grapalat" w:hAnsi="GHEA Grapalat"/>
          <w:i/>
          <w:sz w:val="20"/>
          <w:szCs w:val="20"/>
        </w:rPr>
        <w:t xml:space="preserve">, не может быть передано другому лицу без письменного согласия стороны должника. </w:t>
      </w:r>
    </w:p>
    <w:p w:rsidR="00071D1C" w:rsidRPr="005474D1" w:rsidRDefault="00071D1C" w:rsidP="00092AC5">
      <w:pPr>
        <w:widowControl w:val="0"/>
        <w:tabs>
          <w:tab w:val="left" w:pos="1134"/>
        </w:tabs>
        <w:ind w:firstLine="567"/>
        <w:jc w:val="both"/>
        <w:rPr>
          <w:rFonts w:ascii="GHEA Grapalat" w:hAnsi="GHEA Grapalat" w:cs="Sylfaen"/>
          <w:i/>
          <w:sz w:val="20"/>
          <w:szCs w:val="20"/>
        </w:rPr>
      </w:pPr>
      <w:r w:rsidRPr="005474D1">
        <w:rPr>
          <w:rFonts w:ascii="GHEA Grapalat" w:hAnsi="GHEA Grapalat"/>
          <w:i/>
          <w:sz w:val="20"/>
          <w:szCs w:val="20"/>
        </w:rPr>
        <w:t>8.</w:t>
      </w:r>
      <w:r w:rsidR="005B2A24" w:rsidRPr="005474D1">
        <w:rPr>
          <w:rFonts w:ascii="GHEA Grapalat" w:hAnsi="GHEA Grapalat"/>
          <w:i/>
          <w:sz w:val="20"/>
          <w:szCs w:val="20"/>
        </w:rPr>
        <w:t>3.</w:t>
      </w:r>
      <w:r w:rsidR="005B2A24" w:rsidRPr="005474D1">
        <w:rPr>
          <w:rFonts w:ascii="GHEA Grapalat" w:hAnsi="GHEA Grapalat"/>
          <w:i/>
          <w:sz w:val="20"/>
          <w:szCs w:val="20"/>
        </w:rPr>
        <w:tab/>
      </w:r>
      <w:r w:rsidRPr="005474D1">
        <w:rPr>
          <w:rFonts w:ascii="GHEA Grapalat" w:hAnsi="GHEA Grapalat"/>
          <w:i/>
          <w:sz w:val="20"/>
          <w:szCs w:val="20"/>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организованной с целью заключения договора, Продавец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Покупатель в одностороннем порядке</w:t>
      </w:r>
      <w:r w:rsidR="002B6548" w:rsidRPr="005474D1">
        <w:rPr>
          <w:rFonts w:ascii="GHEA Grapalat" w:hAnsi="GHEA Grapalat"/>
          <w:i/>
          <w:sz w:val="20"/>
          <w:szCs w:val="20"/>
          <w:lang w:val="hy-AM"/>
        </w:rPr>
        <w:t xml:space="preserve"> расторгает договор</w:t>
      </w:r>
      <w:r w:rsidRPr="005474D1">
        <w:rPr>
          <w:rFonts w:ascii="GHEA Grapalat" w:hAnsi="GHEA Grapalat"/>
          <w:i/>
          <w:sz w:val="20"/>
          <w:szCs w:val="20"/>
        </w:rPr>
        <w:t xml:space="preserve">, если выявленные нарушения, в случае если бы о них стало известно до заключения договора, послужили бы основанием для незаключения договора согласно </w:t>
      </w:r>
      <w:r w:rsidRPr="005474D1">
        <w:rPr>
          <w:rFonts w:ascii="GHEA Grapalat" w:hAnsi="GHEA Grapalat"/>
          <w:i/>
          <w:sz w:val="20"/>
          <w:szCs w:val="20"/>
        </w:rPr>
        <w:lastRenderedPageBreak/>
        <w:t>законодательству Республики Армения о закупках. При этом, Покупатель не несет риска убытков или упущенной выгоды, возникающих для Продавца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Покупателя в том объеме, по части которого был расторгнут договор.</w:t>
      </w:r>
    </w:p>
    <w:p w:rsidR="00071D1C" w:rsidRPr="005474D1" w:rsidRDefault="00071D1C" w:rsidP="00092AC5">
      <w:pPr>
        <w:widowControl w:val="0"/>
        <w:tabs>
          <w:tab w:val="left" w:pos="1134"/>
        </w:tabs>
        <w:ind w:firstLine="567"/>
        <w:jc w:val="both"/>
        <w:rPr>
          <w:rFonts w:ascii="GHEA Grapalat" w:hAnsi="GHEA Grapalat" w:cs="Sylfaen"/>
          <w:i/>
          <w:sz w:val="20"/>
          <w:szCs w:val="20"/>
        </w:rPr>
      </w:pPr>
      <w:r w:rsidRPr="005474D1">
        <w:rPr>
          <w:rFonts w:ascii="GHEA Grapalat" w:hAnsi="GHEA Grapalat"/>
          <w:i/>
          <w:sz w:val="20"/>
          <w:szCs w:val="20"/>
        </w:rPr>
        <w:t>8.</w:t>
      </w:r>
      <w:r w:rsidR="00552934" w:rsidRPr="005474D1">
        <w:rPr>
          <w:rFonts w:ascii="GHEA Grapalat" w:hAnsi="GHEA Grapalat"/>
          <w:i/>
          <w:sz w:val="20"/>
          <w:szCs w:val="20"/>
        </w:rPr>
        <w:t>4.</w:t>
      </w:r>
      <w:r w:rsidR="00552934" w:rsidRPr="005474D1">
        <w:rPr>
          <w:rFonts w:ascii="GHEA Grapalat" w:hAnsi="GHEA Grapalat"/>
          <w:i/>
          <w:sz w:val="20"/>
          <w:szCs w:val="20"/>
        </w:rPr>
        <w:tab/>
      </w:r>
      <w:r w:rsidRPr="005474D1">
        <w:rPr>
          <w:rFonts w:ascii="GHEA Grapalat" w:hAnsi="GHEA Grapalat"/>
          <w:i/>
          <w:sz w:val="20"/>
          <w:szCs w:val="20"/>
        </w:rPr>
        <w:t>Споры в связи с договором подлежат рассмотрению в судах Республики Армения.</w:t>
      </w:r>
    </w:p>
    <w:p w:rsidR="00071D1C" w:rsidRPr="005474D1" w:rsidRDefault="00071D1C" w:rsidP="00092AC5">
      <w:pPr>
        <w:widowControl w:val="0"/>
        <w:tabs>
          <w:tab w:val="left" w:pos="1134"/>
        </w:tabs>
        <w:ind w:firstLine="567"/>
        <w:jc w:val="both"/>
        <w:rPr>
          <w:rFonts w:ascii="GHEA Grapalat" w:hAnsi="GHEA Grapalat" w:cs="Sylfaen"/>
          <w:i/>
          <w:sz w:val="20"/>
          <w:szCs w:val="20"/>
        </w:rPr>
      </w:pPr>
      <w:r w:rsidRPr="005474D1">
        <w:rPr>
          <w:rFonts w:ascii="GHEA Grapalat" w:hAnsi="GHEA Grapalat"/>
          <w:i/>
          <w:sz w:val="20"/>
          <w:szCs w:val="20"/>
        </w:rPr>
        <w:t>8.5</w:t>
      </w:r>
      <w:r w:rsidRPr="005474D1">
        <w:rPr>
          <w:rFonts w:ascii="GHEA Grapalat" w:hAnsi="GHEA Grapalat"/>
          <w:i/>
          <w:sz w:val="20"/>
          <w:szCs w:val="20"/>
        </w:rPr>
        <w:tab/>
        <w:t xml:space="preserve">Изменения и дополнения могут быть внесены в договор исключительно с взаимного согласия сторон </w:t>
      </w:r>
      <w:r w:rsidR="009F10E4" w:rsidRPr="005474D1">
        <w:rPr>
          <w:rFonts w:ascii="GHEA Grapalat" w:hAnsi="GHEA Grapalat"/>
          <w:i/>
          <w:sz w:val="20"/>
          <w:szCs w:val="20"/>
        </w:rPr>
        <w:t>—</w:t>
      </w:r>
      <w:r w:rsidRPr="005474D1">
        <w:rPr>
          <w:rFonts w:ascii="GHEA Grapalat" w:hAnsi="GHEA Grapalat"/>
          <w:i/>
          <w:sz w:val="20"/>
          <w:szCs w:val="20"/>
        </w:rPr>
        <w:t xml:space="preserve"> посредством заключения соглашения, которое будет являться неотъемлемой частью договора. </w:t>
      </w:r>
    </w:p>
    <w:p w:rsidR="00071D1C" w:rsidRPr="005474D1" w:rsidRDefault="00071D1C" w:rsidP="00092AC5">
      <w:pPr>
        <w:widowControl w:val="0"/>
        <w:tabs>
          <w:tab w:val="left" w:pos="1134"/>
        </w:tabs>
        <w:ind w:firstLine="567"/>
        <w:jc w:val="both"/>
        <w:rPr>
          <w:rFonts w:ascii="GHEA Grapalat" w:hAnsi="GHEA Grapalat" w:cs="Sylfaen"/>
          <w:i/>
          <w:spacing w:val="-6"/>
          <w:sz w:val="20"/>
          <w:szCs w:val="20"/>
        </w:rPr>
      </w:pPr>
      <w:r w:rsidRPr="005474D1">
        <w:rPr>
          <w:rFonts w:ascii="GHEA Grapalat" w:hAnsi="GHEA Grapalat"/>
          <w:i/>
          <w:spacing w:val="-6"/>
          <w:sz w:val="20"/>
          <w:szCs w:val="20"/>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071D1C" w:rsidRPr="005474D1" w:rsidRDefault="00071D1C" w:rsidP="00092AC5">
      <w:pPr>
        <w:widowControl w:val="0"/>
        <w:ind w:firstLine="567"/>
        <w:jc w:val="both"/>
        <w:rPr>
          <w:rFonts w:ascii="GHEA Grapalat" w:hAnsi="GHEA Grapalat"/>
          <w:i/>
          <w:sz w:val="20"/>
          <w:szCs w:val="20"/>
        </w:rPr>
      </w:pPr>
      <w:r w:rsidRPr="005474D1">
        <w:rPr>
          <w:rFonts w:ascii="GHEA Grapalat" w:hAnsi="GHEA Grapalat"/>
          <w:i/>
          <w:sz w:val="20"/>
          <w:szCs w:val="20"/>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071D1C" w:rsidRPr="005474D1" w:rsidRDefault="00071D1C" w:rsidP="00092AC5">
      <w:pPr>
        <w:widowControl w:val="0"/>
        <w:tabs>
          <w:tab w:val="left" w:pos="1134"/>
        </w:tabs>
        <w:ind w:firstLine="567"/>
        <w:jc w:val="both"/>
        <w:rPr>
          <w:rFonts w:ascii="GHEA Grapalat" w:hAnsi="GHEA Grapalat"/>
          <w:i/>
          <w:sz w:val="20"/>
          <w:szCs w:val="20"/>
        </w:rPr>
      </w:pPr>
      <w:r w:rsidRPr="005474D1">
        <w:rPr>
          <w:rFonts w:ascii="GHEA Grapalat" w:hAnsi="GHEA Grapalat"/>
          <w:i/>
          <w:sz w:val="20"/>
          <w:szCs w:val="20"/>
        </w:rPr>
        <w:t>8.</w:t>
      </w:r>
      <w:r w:rsidR="00AC30D5" w:rsidRPr="005474D1">
        <w:rPr>
          <w:rFonts w:ascii="GHEA Grapalat" w:hAnsi="GHEA Grapalat"/>
          <w:i/>
          <w:sz w:val="20"/>
          <w:szCs w:val="20"/>
        </w:rPr>
        <w:t>6.</w:t>
      </w:r>
      <w:r w:rsidR="00AC30D5" w:rsidRPr="005474D1">
        <w:rPr>
          <w:rFonts w:ascii="GHEA Grapalat" w:hAnsi="GHEA Grapalat"/>
          <w:i/>
          <w:sz w:val="20"/>
          <w:szCs w:val="20"/>
        </w:rPr>
        <w:tab/>
      </w:r>
      <w:r w:rsidRPr="005474D1">
        <w:rPr>
          <w:rFonts w:ascii="GHEA Grapalat" w:hAnsi="GHEA Grapalat"/>
          <w:i/>
          <w:sz w:val="20"/>
          <w:szCs w:val="20"/>
        </w:rPr>
        <w:t>Если договор осуществляется посредством заключения агентского договора:</w:t>
      </w:r>
    </w:p>
    <w:p w:rsidR="00071D1C" w:rsidRPr="005474D1" w:rsidRDefault="00071D1C" w:rsidP="00092AC5">
      <w:pPr>
        <w:widowControl w:val="0"/>
        <w:tabs>
          <w:tab w:val="left" w:pos="1134"/>
        </w:tabs>
        <w:ind w:firstLine="567"/>
        <w:jc w:val="both"/>
        <w:rPr>
          <w:rFonts w:ascii="GHEA Grapalat" w:hAnsi="GHEA Grapalat"/>
          <w:i/>
          <w:sz w:val="20"/>
          <w:szCs w:val="20"/>
        </w:rPr>
      </w:pPr>
      <w:r w:rsidRPr="005474D1">
        <w:rPr>
          <w:rFonts w:ascii="GHEA Grapalat" w:hAnsi="GHEA Grapalat"/>
          <w:i/>
          <w:sz w:val="20"/>
          <w:szCs w:val="20"/>
        </w:rPr>
        <w:t>1)</w:t>
      </w:r>
      <w:r w:rsidR="00E95CE6" w:rsidRPr="005474D1">
        <w:rPr>
          <w:rFonts w:ascii="GHEA Grapalat" w:hAnsi="GHEA Grapalat"/>
          <w:i/>
          <w:sz w:val="20"/>
          <w:szCs w:val="20"/>
        </w:rPr>
        <w:tab/>
      </w:r>
      <w:r w:rsidRPr="005474D1">
        <w:rPr>
          <w:rFonts w:ascii="GHEA Grapalat" w:hAnsi="GHEA Grapalat"/>
          <w:i/>
          <w:sz w:val="20"/>
          <w:szCs w:val="20"/>
        </w:rPr>
        <w:t>Продавец несет ответственность за неисполнение или ненадлежащее исполнение обязательств агента;</w:t>
      </w:r>
    </w:p>
    <w:p w:rsidR="00071D1C" w:rsidRPr="005474D1" w:rsidRDefault="00071D1C" w:rsidP="00092AC5">
      <w:pPr>
        <w:widowControl w:val="0"/>
        <w:tabs>
          <w:tab w:val="left" w:pos="1134"/>
        </w:tabs>
        <w:ind w:firstLine="567"/>
        <w:jc w:val="both"/>
        <w:rPr>
          <w:rFonts w:ascii="GHEA Grapalat" w:hAnsi="GHEA Grapalat"/>
          <w:i/>
          <w:sz w:val="20"/>
          <w:szCs w:val="20"/>
        </w:rPr>
      </w:pPr>
      <w:r w:rsidRPr="005474D1">
        <w:rPr>
          <w:rFonts w:ascii="GHEA Grapalat" w:hAnsi="GHEA Grapalat"/>
          <w:i/>
          <w:sz w:val="20"/>
          <w:szCs w:val="20"/>
        </w:rPr>
        <w:t>2)</w:t>
      </w:r>
      <w:r w:rsidR="00E95CE6" w:rsidRPr="005474D1">
        <w:rPr>
          <w:rFonts w:ascii="GHEA Grapalat" w:hAnsi="GHEA Grapalat"/>
          <w:i/>
          <w:sz w:val="20"/>
          <w:szCs w:val="20"/>
        </w:rPr>
        <w:tab/>
      </w:r>
      <w:r w:rsidRPr="005474D1">
        <w:rPr>
          <w:rFonts w:ascii="GHEA Grapalat" w:hAnsi="GHEA Grapalat"/>
          <w:i/>
          <w:sz w:val="20"/>
          <w:szCs w:val="20"/>
        </w:rPr>
        <w:t>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D68DB" w:rsidRPr="005474D1">
        <w:rPr>
          <w:rStyle w:val="FootnoteReference"/>
          <w:rFonts w:ascii="GHEA Grapalat" w:hAnsi="GHEA Grapalat"/>
          <w:i/>
          <w:sz w:val="20"/>
          <w:szCs w:val="20"/>
        </w:rPr>
        <w:footnoteReference w:customMarkFollows="1" w:id="17"/>
        <w:t>22</w:t>
      </w:r>
      <w:r w:rsidRPr="005474D1">
        <w:rPr>
          <w:rFonts w:ascii="GHEA Grapalat" w:hAnsi="GHEA Grapalat"/>
          <w:i/>
          <w:sz w:val="20"/>
          <w:szCs w:val="20"/>
        </w:rPr>
        <w:t>.</w:t>
      </w:r>
    </w:p>
    <w:p w:rsidR="00071D1C" w:rsidRPr="005474D1" w:rsidRDefault="00071D1C" w:rsidP="00092AC5">
      <w:pPr>
        <w:widowControl w:val="0"/>
        <w:tabs>
          <w:tab w:val="left" w:pos="1134"/>
        </w:tabs>
        <w:ind w:firstLine="567"/>
        <w:jc w:val="both"/>
        <w:rPr>
          <w:rFonts w:ascii="GHEA Grapalat" w:hAnsi="GHEA Grapalat"/>
          <w:i/>
          <w:sz w:val="20"/>
          <w:szCs w:val="20"/>
        </w:rPr>
      </w:pPr>
      <w:r w:rsidRPr="005474D1">
        <w:rPr>
          <w:rFonts w:ascii="GHEA Grapalat" w:hAnsi="GHEA Grapalat"/>
          <w:i/>
          <w:sz w:val="20"/>
          <w:szCs w:val="20"/>
        </w:rPr>
        <w:t>8.</w:t>
      </w:r>
      <w:r w:rsidR="00AC30D5" w:rsidRPr="005474D1">
        <w:rPr>
          <w:rFonts w:ascii="GHEA Grapalat" w:hAnsi="GHEA Grapalat"/>
          <w:i/>
          <w:sz w:val="20"/>
          <w:szCs w:val="20"/>
        </w:rPr>
        <w:t>7.</w:t>
      </w:r>
      <w:r w:rsidR="00AC30D5" w:rsidRPr="005474D1">
        <w:rPr>
          <w:rFonts w:ascii="GHEA Grapalat" w:hAnsi="GHEA Grapalat"/>
          <w:i/>
          <w:sz w:val="20"/>
          <w:szCs w:val="20"/>
        </w:rPr>
        <w:tab/>
      </w:r>
      <w:r w:rsidRPr="005474D1">
        <w:rPr>
          <w:rFonts w:ascii="GHEA Grapalat" w:hAnsi="GHEA Grapalat"/>
          <w:i/>
          <w:sz w:val="20"/>
          <w:szCs w:val="20"/>
        </w:rPr>
        <w:t>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BC5D2F" w:rsidRPr="005474D1">
        <w:rPr>
          <w:rStyle w:val="FootnoteReference"/>
          <w:rFonts w:ascii="GHEA Grapalat" w:hAnsi="GHEA Grapalat"/>
          <w:i/>
          <w:sz w:val="20"/>
          <w:szCs w:val="20"/>
        </w:rPr>
        <w:footnoteReference w:customMarkFollows="1" w:id="18"/>
        <w:t>23</w:t>
      </w:r>
      <w:r w:rsidRPr="005474D1">
        <w:rPr>
          <w:rFonts w:ascii="GHEA Grapalat" w:hAnsi="GHEA Grapalat"/>
          <w:i/>
          <w:sz w:val="20"/>
          <w:szCs w:val="20"/>
        </w:rPr>
        <w:t>.</w:t>
      </w:r>
    </w:p>
    <w:p w:rsidR="00071D1C" w:rsidRPr="005474D1" w:rsidRDefault="00071D1C" w:rsidP="00092AC5">
      <w:pPr>
        <w:widowControl w:val="0"/>
        <w:tabs>
          <w:tab w:val="left" w:pos="1134"/>
        </w:tabs>
        <w:ind w:firstLine="567"/>
        <w:jc w:val="both"/>
        <w:rPr>
          <w:rFonts w:ascii="GHEA Grapalat" w:hAnsi="GHEA Grapalat"/>
          <w:i/>
          <w:sz w:val="20"/>
          <w:szCs w:val="20"/>
        </w:rPr>
      </w:pPr>
      <w:r w:rsidRPr="005474D1">
        <w:rPr>
          <w:rFonts w:ascii="GHEA Grapalat" w:hAnsi="GHEA Grapalat"/>
          <w:i/>
          <w:sz w:val="20"/>
          <w:szCs w:val="20"/>
        </w:rPr>
        <w:t>8.</w:t>
      </w:r>
      <w:r w:rsidR="006E15CD" w:rsidRPr="005474D1">
        <w:rPr>
          <w:rFonts w:ascii="GHEA Grapalat" w:hAnsi="GHEA Grapalat"/>
          <w:i/>
          <w:sz w:val="20"/>
          <w:szCs w:val="20"/>
        </w:rPr>
        <w:t>8.</w:t>
      </w:r>
      <w:r w:rsidR="006E15CD" w:rsidRPr="005474D1">
        <w:rPr>
          <w:rFonts w:ascii="GHEA Grapalat" w:hAnsi="GHEA Grapalat"/>
          <w:i/>
          <w:sz w:val="20"/>
          <w:szCs w:val="20"/>
        </w:rPr>
        <w:tab/>
      </w:r>
      <w:r w:rsidRPr="005474D1">
        <w:rPr>
          <w:rFonts w:ascii="GHEA Grapalat" w:hAnsi="GHEA Grapalat"/>
          <w:i/>
          <w:sz w:val="20"/>
          <w:szCs w:val="20"/>
        </w:rPr>
        <w:t>При наличии предложения от Продавца, срок поставки товара может быть продлен до истечения данного срока по договору, при условии, что у Покупателя все еще имеется потребность в использовании товара</w:t>
      </w:r>
      <w:r w:rsidR="005A3009" w:rsidRPr="005474D1">
        <w:rPr>
          <w:rFonts w:ascii="GHEA Grapalat" w:hAnsi="GHEA Grapalat"/>
          <w:i/>
          <w:sz w:val="20"/>
          <w:szCs w:val="20"/>
        </w:rPr>
        <w:t>,а предложение продавца было представлено не позднее пяти календарных дней до истечения срока, изначально установленного договором для поставки</w:t>
      </w:r>
      <w:r w:rsidR="002554A3" w:rsidRPr="005474D1">
        <w:rPr>
          <w:rFonts w:ascii="GHEA Grapalat" w:hAnsi="GHEA Grapalat"/>
          <w:i/>
          <w:sz w:val="20"/>
          <w:szCs w:val="20"/>
          <w:lang w:val="hy-AM"/>
        </w:rPr>
        <w:t xml:space="preserve">. </w:t>
      </w:r>
      <w:r w:rsidRPr="005474D1">
        <w:rPr>
          <w:rFonts w:ascii="GHEA Grapalat" w:hAnsi="GHEA Grapalat"/>
          <w:i/>
          <w:sz w:val="20"/>
          <w:szCs w:val="20"/>
        </w:rPr>
        <w:t>При этом, в установленном настоящим пунктом случае срок поставки товара может быть продлен один раз на срок до 30 календарных дней, но не более чем на срок, установленный договором.</w:t>
      </w:r>
    </w:p>
    <w:p w:rsidR="00071D1C" w:rsidRPr="005474D1" w:rsidRDefault="00071D1C" w:rsidP="00092AC5">
      <w:pPr>
        <w:widowControl w:val="0"/>
        <w:tabs>
          <w:tab w:val="left" w:pos="1134"/>
        </w:tabs>
        <w:ind w:firstLine="567"/>
        <w:jc w:val="both"/>
        <w:rPr>
          <w:rFonts w:ascii="GHEA Grapalat" w:hAnsi="GHEA Grapalat"/>
          <w:i/>
          <w:sz w:val="20"/>
          <w:szCs w:val="20"/>
        </w:rPr>
      </w:pPr>
      <w:r w:rsidRPr="005474D1">
        <w:rPr>
          <w:rFonts w:ascii="GHEA Grapalat" w:hAnsi="GHEA Grapalat"/>
          <w:i/>
          <w:sz w:val="20"/>
          <w:szCs w:val="20"/>
        </w:rPr>
        <w:t>8.</w:t>
      </w:r>
      <w:r w:rsidR="006E15CD" w:rsidRPr="005474D1">
        <w:rPr>
          <w:rFonts w:ascii="GHEA Grapalat" w:hAnsi="GHEA Grapalat"/>
          <w:i/>
          <w:sz w:val="20"/>
          <w:szCs w:val="20"/>
        </w:rPr>
        <w:t>9.</w:t>
      </w:r>
      <w:r w:rsidR="006E15CD" w:rsidRPr="005474D1">
        <w:rPr>
          <w:rFonts w:ascii="GHEA Grapalat" w:hAnsi="GHEA Grapalat"/>
          <w:i/>
          <w:sz w:val="20"/>
          <w:szCs w:val="20"/>
        </w:rPr>
        <w:tab/>
      </w:r>
      <w:r w:rsidRPr="005474D1">
        <w:rPr>
          <w:rFonts w:ascii="GHEA Grapalat" w:hAnsi="GHEA Grapalat"/>
          <w:i/>
          <w:sz w:val="20"/>
          <w:szCs w:val="20"/>
        </w:rPr>
        <w:t xml:space="preserve">В условиях надлежащего исполнения договора, выгода (сбережения) или понесенные убытки сторон (Продавца или Покупателя) </w:t>
      </w:r>
      <w:r w:rsidR="009F10E4" w:rsidRPr="005474D1">
        <w:rPr>
          <w:rFonts w:ascii="GHEA Grapalat" w:hAnsi="GHEA Grapalat"/>
          <w:i/>
          <w:sz w:val="20"/>
          <w:szCs w:val="20"/>
        </w:rPr>
        <w:t>—</w:t>
      </w:r>
      <w:r w:rsidRPr="005474D1">
        <w:rPr>
          <w:rFonts w:ascii="GHEA Grapalat" w:hAnsi="GHEA Grapalat"/>
          <w:i/>
          <w:sz w:val="20"/>
          <w:szCs w:val="20"/>
        </w:rPr>
        <w:t xml:space="preserve"> это выгода или убытки, понесенные данной стороной.</w:t>
      </w:r>
      <w:r w:rsidR="003A39AC" w:rsidRPr="005474D1" w:rsidDel="003A39AC">
        <w:rPr>
          <w:rFonts w:ascii="GHEA Grapalat" w:hAnsi="GHEA Grapalat"/>
          <w:i/>
          <w:sz w:val="20"/>
          <w:szCs w:val="20"/>
        </w:rPr>
        <w:t xml:space="preserve"> </w:t>
      </w:r>
      <w:r w:rsidRPr="005474D1">
        <w:rPr>
          <w:rFonts w:ascii="GHEA Grapalat" w:hAnsi="GHEA Grapalat"/>
          <w:i/>
          <w:sz w:val="20"/>
          <w:szCs w:val="20"/>
        </w:rPr>
        <w:t>Обязательства сторон договора по отношению к третьим лицам, включая иные сделки, заключенные Продавцом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Продавец.</w:t>
      </w:r>
    </w:p>
    <w:p w:rsidR="00071D1C" w:rsidRPr="005474D1" w:rsidRDefault="00071D1C" w:rsidP="00092AC5">
      <w:pPr>
        <w:widowControl w:val="0"/>
        <w:tabs>
          <w:tab w:val="left" w:pos="1276"/>
        </w:tabs>
        <w:ind w:firstLine="567"/>
        <w:jc w:val="both"/>
        <w:rPr>
          <w:rFonts w:ascii="GHEA Grapalat" w:hAnsi="GHEA Grapalat"/>
          <w:i/>
          <w:sz w:val="20"/>
          <w:szCs w:val="20"/>
        </w:rPr>
      </w:pPr>
      <w:r w:rsidRPr="005474D1">
        <w:rPr>
          <w:rFonts w:ascii="GHEA Grapalat" w:hAnsi="GHEA Grapalat"/>
          <w:i/>
          <w:sz w:val="20"/>
          <w:szCs w:val="20"/>
        </w:rPr>
        <w:t>8.1</w:t>
      </w:r>
      <w:r w:rsidR="00E3606B" w:rsidRPr="005474D1">
        <w:rPr>
          <w:rFonts w:ascii="GHEA Grapalat" w:hAnsi="GHEA Grapalat"/>
          <w:i/>
          <w:sz w:val="20"/>
          <w:szCs w:val="20"/>
        </w:rPr>
        <w:t>0.</w:t>
      </w:r>
      <w:r w:rsidR="00E3606B" w:rsidRPr="005474D1">
        <w:rPr>
          <w:rFonts w:ascii="GHEA Grapalat" w:hAnsi="GHEA Grapalat"/>
          <w:i/>
          <w:sz w:val="20"/>
          <w:szCs w:val="20"/>
        </w:rPr>
        <w:tab/>
      </w:r>
      <w:r w:rsidRPr="005474D1">
        <w:rPr>
          <w:rFonts w:ascii="GHEA Grapalat" w:hAnsi="GHEA Grapalat"/>
          <w:i/>
          <w:sz w:val="20"/>
          <w:szCs w:val="20"/>
        </w:rPr>
        <w:t>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поставки товара в порядке, установленном законодательством Республики</w:t>
      </w:r>
      <w:r w:rsidR="00E95CE6" w:rsidRPr="005474D1">
        <w:rPr>
          <w:rFonts w:ascii="Courier New" w:hAnsi="Courier New" w:cs="Courier New"/>
          <w:i/>
          <w:sz w:val="20"/>
          <w:szCs w:val="20"/>
          <w:lang w:val="en-US"/>
        </w:rPr>
        <w:t> </w:t>
      </w:r>
      <w:r w:rsidRPr="005474D1">
        <w:rPr>
          <w:rFonts w:ascii="GHEA Grapalat" w:hAnsi="GHEA Grapalat"/>
          <w:i/>
          <w:sz w:val="20"/>
          <w:szCs w:val="20"/>
        </w:rPr>
        <w:t xml:space="preserve">Армения. </w:t>
      </w:r>
    </w:p>
    <w:p w:rsidR="00071D1C" w:rsidRPr="005474D1" w:rsidRDefault="00071D1C" w:rsidP="00092AC5">
      <w:pPr>
        <w:widowControl w:val="0"/>
        <w:tabs>
          <w:tab w:val="left" w:pos="1276"/>
        </w:tabs>
        <w:ind w:firstLine="567"/>
        <w:jc w:val="both"/>
        <w:rPr>
          <w:rFonts w:ascii="GHEA Grapalat" w:hAnsi="GHEA Grapalat"/>
          <w:i/>
          <w:spacing w:val="-6"/>
          <w:sz w:val="20"/>
          <w:szCs w:val="20"/>
        </w:rPr>
      </w:pPr>
      <w:r w:rsidRPr="005474D1">
        <w:rPr>
          <w:rFonts w:ascii="GHEA Grapalat" w:hAnsi="GHEA Grapalat"/>
          <w:i/>
          <w:sz w:val="20"/>
          <w:szCs w:val="20"/>
        </w:rPr>
        <w:t>8.1</w:t>
      </w:r>
      <w:r w:rsidR="009D71F8" w:rsidRPr="005474D1">
        <w:rPr>
          <w:rFonts w:ascii="GHEA Grapalat" w:hAnsi="GHEA Grapalat"/>
          <w:i/>
          <w:sz w:val="20"/>
          <w:szCs w:val="20"/>
        </w:rPr>
        <w:t>1.</w:t>
      </w:r>
      <w:r w:rsidR="009D71F8" w:rsidRPr="005474D1">
        <w:rPr>
          <w:rFonts w:ascii="GHEA Grapalat" w:hAnsi="GHEA Grapalat"/>
          <w:i/>
          <w:sz w:val="20"/>
          <w:szCs w:val="20"/>
        </w:rPr>
        <w:tab/>
      </w:r>
      <w:r w:rsidRPr="005474D1">
        <w:rPr>
          <w:rFonts w:ascii="GHEA Grapalat" w:hAnsi="GHEA Grapalat"/>
          <w:i/>
          <w:spacing w:val="-6"/>
          <w:sz w:val="20"/>
          <w:szCs w:val="20"/>
        </w:rPr>
        <w:t>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Продавцом, Покупатель опубликовывает в разделе "Уведомления об одностороннем расторжении договоров" на интернет сайте, действующем по адресу www.procurement.am, с</w:t>
      </w:r>
      <w:r w:rsidR="00E95CE6" w:rsidRPr="005474D1">
        <w:rPr>
          <w:rFonts w:ascii="Courier New" w:hAnsi="Courier New" w:cs="Courier New"/>
          <w:i/>
          <w:spacing w:val="-6"/>
          <w:sz w:val="20"/>
          <w:szCs w:val="20"/>
          <w:lang w:val="en-US"/>
        </w:rPr>
        <w:t> </w:t>
      </w:r>
      <w:r w:rsidRPr="005474D1">
        <w:rPr>
          <w:rFonts w:ascii="GHEA Grapalat" w:hAnsi="GHEA Grapalat"/>
          <w:i/>
          <w:spacing w:val="-6"/>
          <w:sz w:val="20"/>
          <w:szCs w:val="20"/>
        </w:rPr>
        <w:t>указанием даты опубликования. Продавец считается надлежащим образом уведомленным относительно одностороннего расторжения договора со</w:t>
      </w:r>
      <w:r w:rsidR="00E95CE6" w:rsidRPr="005474D1">
        <w:rPr>
          <w:rFonts w:ascii="Courier New" w:hAnsi="Courier New" w:cs="Courier New"/>
          <w:i/>
          <w:spacing w:val="-6"/>
          <w:sz w:val="20"/>
          <w:szCs w:val="20"/>
          <w:lang w:val="en-US"/>
        </w:rPr>
        <w:t> </w:t>
      </w:r>
      <w:r w:rsidRPr="005474D1">
        <w:rPr>
          <w:rFonts w:ascii="GHEA Grapalat" w:hAnsi="GHEA Grapalat"/>
          <w:i/>
          <w:spacing w:val="-6"/>
          <w:sz w:val="20"/>
          <w:szCs w:val="20"/>
        </w:rPr>
        <w:t>следующего за опубликованием уведомления дня, установленного настоящим пунктом.</w:t>
      </w:r>
      <w:r w:rsidR="00DD41E4" w:rsidRPr="005474D1">
        <w:rPr>
          <w:rFonts w:ascii="GHEA Grapalat" w:hAnsi="GHEA Grapalat"/>
          <w:i/>
          <w:sz w:val="20"/>
          <w:szCs w:val="20"/>
        </w:rPr>
        <w:t xml:space="preserve"> </w:t>
      </w:r>
      <w:r w:rsidR="00DD41E4" w:rsidRPr="005474D1">
        <w:rPr>
          <w:rFonts w:ascii="GHEA Grapalat" w:hAnsi="GHEA Grapalat"/>
          <w:i/>
          <w:spacing w:val="-6"/>
          <w:sz w:val="20"/>
          <w:szCs w:val="20"/>
        </w:rPr>
        <w:t xml:space="preserve">В день публикации в бюллетене уведомления о полном или частичном одностороннем расторжении договора Покупатель </w:t>
      </w:r>
      <w:r w:rsidR="00D43420" w:rsidRPr="005474D1">
        <w:rPr>
          <w:rFonts w:ascii="GHEA Grapalat" w:hAnsi="GHEA Grapalat"/>
          <w:i/>
          <w:spacing w:val="-6"/>
          <w:sz w:val="20"/>
          <w:szCs w:val="20"/>
        </w:rPr>
        <w:t xml:space="preserve">высылает </w:t>
      </w:r>
      <w:r w:rsidR="00DD41E4" w:rsidRPr="005474D1">
        <w:rPr>
          <w:rFonts w:ascii="GHEA Grapalat" w:hAnsi="GHEA Grapalat"/>
          <w:i/>
          <w:spacing w:val="-6"/>
          <w:sz w:val="20"/>
          <w:szCs w:val="20"/>
        </w:rPr>
        <w:t>его также на электронную почту Продавца.</w:t>
      </w:r>
    </w:p>
    <w:p w:rsidR="00071D1C" w:rsidRPr="005474D1" w:rsidRDefault="00071D1C" w:rsidP="00092AC5">
      <w:pPr>
        <w:widowControl w:val="0"/>
        <w:tabs>
          <w:tab w:val="left" w:pos="1276"/>
        </w:tabs>
        <w:jc w:val="both"/>
        <w:rPr>
          <w:rFonts w:ascii="GHEA Grapalat" w:hAnsi="GHEA Grapalat"/>
          <w:i/>
          <w:spacing w:val="-6"/>
          <w:sz w:val="20"/>
          <w:szCs w:val="20"/>
        </w:rPr>
      </w:pPr>
      <w:r w:rsidRPr="005474D1">
        <w:rPr>
          <w:rFonts w:ascii="GHEA Grapalat" w:hAnsi="GHEA Grapalat"/>
          <w:i/>
          <w:sz w:val="20"/>
          <w:szCs w:val="20"/>
        </w:rPr>
        <w:t>8.1</w:t>
      </w:r>
      <w:r w:rsidR="009D71F8" w:rsidRPr="005474D1">
        <w:rPr>
          <w:rFonts w:ascii="GHEA Grapalat" w:hAnsi="GHEA Grapalat"/>
          <w:i/>
          <w:sz w:val="20"/>
          <w:szCs w:val="20"/>
        </w:rPr>
        <w:t>2.</w:t>
      </w:r>
      <w:r w:rsidRPr="005474D1">
        <w:rPr>
          <w:rFonts w:ascii="GHEA Grapalat" w:hAnsi="GHEA Grapalat"/>
          <w:i/>
          <w:spacing w:val="-6"/>
          <w:sz w:val="20"/>
          <w:szCs w:val="20"/>
        </w:rPr>
        <w:t>Споры, возникшие в связи с договором, разрешаются путем переговоров. В случае недостижения согласия споры разрешаются в судебном порядке.</w:t>
      </w:r>
    </w:p>
    <w:p w:rsidR="00071D1C" w:rsidRPr="005474D1" w:rsidRDefault="00071D1C" w:rsidP="00092AC5">
      <w:pPr>
        <w:widowControl w:val="0"/>
        <w:tabs>
          <w:tab w:val="left" w:pos="1276"/>
        </w:tabs>
        <w:jc w:val="both"/>
        <w:rPr>
          <w:rFonts w:ascii="GHEA Grapalat" w:hAnsi="GHEA Grapalat"/>
          <w:i/>
          <w:sz w:val="20"/>
          <w:szCs w:val="20"/>
        </w:rPr>
      </w:pPr>
      <w:r w:rsidRPr="005474D1">
        <w:rPr>
          <w:rFonts w:ascii="GHEA Grapalat" w:hAnsi="GHEA Grapalat"/>
          <w:i/>
          <w:sz w:val="20"/>
          <w:szCs w:val="20"/>
        </w:rPr>
        <w:lastRenderedPageBreak/>
        <w:t>8.1</w:t>
      </w:r>
      <w:r w:rsidR="00092AC5" w:rsidRPr="005474D1">
        <w:rPr>
          <w:rFonts w:ascii="GHEA Grapalat" w:hAnsi="GHEA Grapalat"/>
          <w:i/>
          <w:sz w:val="20"/>
          <w:szCs w:val="20"/>
        </w:rPr>
        <w:t>3.</w:t>
      </w:r>
      <w:r w:rsidRPr="005474D1">
        <w:rPr>
          <w:rFonts w:ascii="GHEA Grapalat" w:hAnsi="GHEA Grapalat"/>
          <w:i/>
          <w:sz w:val="20"/>
          <w:szCs w:val="20"/>
        </w:rPr>
        <w:t>Договор составлен на ____</w:t>
      </w:r>
      <w:r w:rsidR="00E95CE6" w:rsidRPr="005474D1">
        <w:rPr>
          <w:rFonts w:ascii="GHEA Grapalat" w:hAnsi="GHEA Grapalat"/>
          <w:i/>
          <w:sz w:val="20"/>
          <w:szCs w:val="20"/>
        </w:rPr>
        <w:t>_______</w:t>
      </w:r>
      <w:r w:rsidRPr="005474D1">
        <w:rPr>
          <w:rFonts w:ascii="GHEA Grapalat" w:hAnsi="GHEA Grapalat"/>
          <w:i/>
          <w:sz w:val="20"/>
          <w:szCs w:val="20"/>
        </w:rPr>
        <w:t>_ страницах, заключается в двух экземплярах, имеющих равную юридическую силу, каждой стороне предоставляется по одному экземпляру. Приложения № 1, № 2, № 3 и № 3.</w:t>
      </w:r>
      <w:r w:rsidR="009D71F8" w:rsidRPr="005474D1">
        <w:rPr>
          <w:rFonts w:ascii="GHEA Grapalat" w:hAnsi="GHEA Grapalat"/>
          <w:i/>
          <w:sz w:val="20"/>
          <w:szCs w:val="20"/>
        </w:rPr>
        <w:t>1.</w:t>
      </w:r>
      <w:r w:rsidR="00E95CE6" w:rsidRPr="005474D1">
        <w:rPr>
          <w:rFonts w:ascii="GHEA Grapalat" w:hAnsi="GHEA Grapalat"/>
          <w:i/>
          <w:sz w:val="20"/>
          <w:szCs w:val="20"/>
        </w:rPr>
        <w:t xml:space="preserve"> </w:t>
      </w:r>
      <w:r w:rsidRPr="005474D1">
        <w:rPr>
          <w:rFonts w:ascii="GHEA Grapalat" w:hAnsi="GHEA Grapalat"/>
          <w:i/>
          <w:sz w:val="20"/>
          <w:szCs w:val="20"/>
        </w:rPr>
        <w:t>к</w:t>
      </w:r>
      <w:r w:rsidR="00E95CE6" w:rsidRPr="005474D1">
        <w:rPr>
          <w:rFonts w:ascii="Courier New" w:hAnsi="Courier New" w:cs="Courier New"/>
          <w:i/>
          <w:sz w:val="20"/>
          <w:szCs w:val="20"/>
          <w:lang w:val="en-US"/>
        </w:rPr>
        <w:t> </w:t>
      </w:r>
      <w:r w:rsidRPr="005474D1">
        <w:rPr>
          <w:rFonts w:ascii="GHEA Grapalat" w:hAnsi="GHEA Grapalat"/>
          <w:i/>
          <w:sz w:val="20"/>
          <w:szCs w:val="20"/>
        </w:rPr>
        <w:t>договору считаются неотъемлемой частью договора.</w:t>
      </w:r>
    </w:p>
    <w:p w:rsidR="00071D1C" w:rsidRPr="005474D1" w:rsidRDefault="00071D1C" w:rsidP="00092AC5">
      <w:pPr>
        <w:widowControl w:val="0"/>
        <w:tabs>
          <w:tab w:val="left" w:pos="1276"/>
        </w:tabs>
        <w:jc w:val="both"/>
        <w:rPr>
          <w:rFonts w:ascii="GHEA Grapalat" w:hAnsi="GHEA Grapalat"/>
          <w:i/>
          <w:sz w:val="20"/>
          <w:szCs w:val="20"/>
        </w:rPr>
      </w:pPr>
      <w:r w:rsidRPr="005474D1">
        <w:rPr>
          <w:rFonts w:ascii="GHEA Grapalat" w:hAnsi="GHEA Grapalat"/>
          <w:i/>
          <w:sz w:val="20"/>
          <w:szCs w:val="20"/>
        </w:rPr>
        <w:t>8.1</w:t>
      </w:r>
      <w:r w:rsidR="00092AC5" w:rsidRPr="005474D1">
        <w:rPr>
          <w:rFonts w:ascii="GHEA Grapalat" w:hAnsi="GHEA Grapalat"/>
          <w:i/>
          <w:sz w:val="20"/>
          <w:szCs w:val="20"/>
        </w:rPr>
        <w:t>4.</w:t>
      </w:r>
      <w:r w:rsidRPr="005474D1">
        <w:rPr>
          <w:rFonts w:ascii="GHEA Grapalat" w:hAnsi="GHEA Grapalat"/>
          <w:i/>
          <w:sz w:val="20"/>
          <w:szCs w:val="20"/>
        </w:rPr>
        <w:t>К отношениям, связанным с договором, применяется право Республики Армения.</w:t>
      </w:r>
    </w:p>
    <w:p w:rsidR="00071D1C" w:rsidRPr="005474D1" w:rsidRDefault="00071D1C" w:rsidP="00092AC5">
      <w:pPr>
        <w:widowControl w:val="0"/>
        <w:tabs>
          <w:tab w:val="left" w:pos="1276"/>
        </w:tabs>
        <w:jc w:val="both"/>
        <w:rPr>
          <w:rFonts w:ascii="GHEA Grapalat" w:hAnsi="GHEA Grapalat"/>
          <w:i/>
          <w:sz w:val="20"/>
          <w:szCs w:val="20"/>
        </w:rPr>
      </w:pPr>
      <w:r w:rsidRPr="005474D1">
        <w:rPr>
          <w:rFonts w:ascii="GHEA Grapalat" w:hAnsi="GHEA Grapalat"/>
          <w:i/>
          <w:sz w:val="20"/>
          <w:szCs w:val="20"/>
        </w:rPr>
        <w:t>8.1</w:t>
      </w:r>
      <w:r w:rsidR="00092AC5" w:rsidRPr="005474D1">
        <w:rPr>
          <w:rFonts w:ascii="GHEA Grapalat" w:hAnsi="GHEA Grapalat"/>
          <w:i/>
          <w:sz w:val="20"/>
          <w:szCs w:val="20"/>
        </w:rPr>
        <w:t>5.</w:t>
      </w:r>
      <w:r w:rsidRPr="005474D1">
        <w:rPr>
          <w:rFonts w:ascii="GHEA Grapalat" w:hAnsi="GHEA Grapalat"/>
          <w:i/>
          <w:sz w:val="20"/>
          <w:szCs w:val="20"/>
        </w:rPr>
        <w:t xml:space="preserve">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десятикратный размер базовой единицы закупок, то Покупателем будет заключенo соглашение в случае, если </w:t>
      </w:r>
      <w:r w:rsidR="009673B8" w:rsidRPr="005474D1">
        <w:rPr>
          <w:rFonts w:ascii="GHEA Grapalat" w:hAnsi="GHEA Grapalat"/>
          <w:i/>
          <w:sz w:val="20"/>
          <w:szCs w:val="20"/>
        </w:rPr>
        <w:t xml:space="preserve">представленные </w:t>
      </w:r>
      <w:r w:rsidRPr="005474D1">
        <w:rPr>
          <w:rFonts w:ascii="GHEA Grapalat" w:hAnsi="GHEA Grapalat"/>
          <w:i/>
          <w:sz w:val="20"/>
          <w:szCs w:val="20"/>
        </w:rPr>
        <w:t xml:space="preserve">Продавцом в виде неустойки </w:t>
      </w:r>
      <w:r w:rsidR="009673B8" w:rsidRPr="005474D1">
        <w:rPr>
          <w:rFonts w:ascii="GHEA Grapalat" w:hAnsi="GHEA Grapalat"/>
          <w:i/>
          <w:sz w:val="20"/>
          <w:szCs w:val="20"/>
        </w:rPr>
        <w:t xml:space="preserve">обеспечения квалификации и </w:t>
      </w:r>
      <w:r w:rsidRPr="005474D1">
        <w:rPr>
          <w:rFonts w:ascii="GHEA Grapalat" w:hAnsi="GHEA Grapalat"/>
          <w:i/>
          <w:sz w:val="20"/>
          <w:szCs w:val="20"/>
        </w:rPr>
        <w:t>договора в размере предусмот</w:t>
      </w:r>
      <w:r w:rsidR="008707D8" w:rsidRPr="005474D1">
        <w:rPr>
          <w:rFonts w:ascii="GHEA Grapalat" w:hAnsi="GHEA Grapalat"/>
          <w:i/>
          <w:sz w:val="20"/>
          <w:szCs w:val="20"/>
        </w:rPr>
        <w:t>ренных финансовых средств заменяю</w:t>
      </w:r>
      <w:r w:rsidRPr="005474D1">
        <w:rPr>
          <w:rFonts w:ascii="GHEA Grapalat" w:hAnsi="GHEA Grapalat"/>
          <w:i/>
          <w:sz w:val="20"/>
          <w:szCs w:val="20"/>
        </w:rPr>
        <w:t xml:space="preserve">тся банковской гарантией или наличными деньгами, с учетом требований абзаца "б" подпункта </w:t>
      </w:r>
      <w:r w:rsidR="000B33B2" w:rsidRPr="005474D1">
        <w:rPr>
          <w:rFonts w:ascii="GHEA Grapalat" w:hAnsi="GHEA Grapalat"/>
          <w:i/>
          <w:sz w:val="20"/>
          <w:szCs w:val="20"/>
        </w:rPr>
        <w:t xml:space="preserve">17 </w:t>
      </w:r>
      <w:r w:rsidRPr="005474D1">
        <w:rPr>
          <w:rFonts w:ascii="GHEA Grapalat" w:hAnsi="GHEA Grapalat"/>
          <w:i/>
          <w:sz w:val="20"/>
          <w:szCs w:val="20"/>
        </w:rPr>
        <w:t xml:space="preserve">пункта 32 Приложения № </w:t>
      </w:r>
      <w:r w:rsidR="006E50E4" w:rsidRPr="005474D1">
        <w:rPr>
          <w:rFonts w:ascii="GHEA Grapalat" w:hAnsi="GHEA Grapalat"/>
          <w:i/>
          <w:sz w:val="20"/>
          <w:szCs w:val="20"/>
        </w:rPr>
        <w:t>1</w:t>
      </w:r>
      <w:r w:rsidR="006E50E4" w:rsidRPr="005474D1">
        <w:rPr>
          <w:rFonts w:ascii="GHEA Grapalat" w:hAnsi="GHEA Grapalat"/>
          <w:i/>
          <w:sz w:val="20"/>
          <w:szCs w:val="20"/>
          <w:lang w:val="hy-AM"/>
        </w:rPr>
        <w:t xml:space="preserve"> </w:t>
      </w:r>
      <w:r w:rsidRPr="005474D1">
        <w:rPr>
          <w:rFonts w:ascii="GHEA Grapalat" w:hAnsi="GHEA Grapalat"/>
          <w:i/>
          <w:sz w:val="20"/>
          <w:szCs w:val="20"/>
        </w:rPr>
        <w:t xml:space="preserve">к Постановлению Правительства Республики Армения № 526-N от 4 мая 2017 года. При этом Продавец заключает соглашение, </w:t>
      </w:r>
      <w:r w:rsidR="00092AC5" w:rsidRPr="005474D1">
        <w:rPr>
          <w:rFonts w:ascii="GHEA Grapalat" w:hAnsi="GHEA Grapalat"/>
          <w:i/>
          <w:sz w:val="20"/>
          <w:szCs w:val="20"/>
        </w:rPr>
        <w:t>и</w:t>
      </w:r>
      <w:r w:rsidRPr="005474D1">
        <w:rPr>
          <w:rFonts w:ascii="GHEA Grapalat" w:hAnsi="GHEA Grapalat"/>
          <w:i/>
          <w:sz w:val="20"/>
          <w:szCs w:val="20"/>
        </w:rPr>
        <w:t xml:space="preserve"> представляет Покупателю </w:t>
      </w:r>
      <w:r w:rsidR="00CD7A4F" w:rsidRPr="005474D1">
        <w:rPr>
          <w:rFonts w:ascii="GHEA Grapalat" w:hAnsi="GHEA Grapalat"/>
          <w:i/>
          <w:sz w:val="20"/>
          <w:szCs w:val="20"/>
        </w:rPr>
        <w:t xml:space="preserve">новые обеспечения </w:t>
      </w:r>
      <w:r w:rsidRPr="005474D1">
        <w:rPr>
          <w:rFonts w:ascii="GHEA Grapalat" w:hAnsi="GHEA Grapalat"/>
          <w:i/>
          <w:sz w:val="20"/>
          <w:szCs w:val="20"/>
        </w:rPr>
        <w:t>в течение пятнадцати рабочих дней со дня получения извещения о заключении соглашения. В противном случае договор расторгается Покупателем в одностороннем порядке.</w:t>
      </w:r>
      <w:r w:rsidR="00325043" w:rsidRPr="005474D1">
        <w:rPr>
          <w:rStyle w:val="FootnoteReference"/>
          <w:rFonts w:ascii="GHEA Grapalat" w:hAnsi="GHEA Grapalat"/>
          <w:i/>
          <w:sz w:val="20"/>
          <w:szCs w:val="20"/>
        </w:rPr>
        <w:footnoteReference w:customMarkFollows="1" w:id="19"/>
        <w:t>24</w:t>
      </w:r>
    </w:p>
    <w:p w:rsidR="00092AC5" w:rsidRPr="005474D1" w:rsidRDefault="00092AC5" w:rsidP="00B46D58">
      <w:pPr>
        <w:widowControl w:val="0"/>
        <w:spacing w:after="160"/>
        <w:jc w:val="center"/>
        <w:rPr>
          <w:rFonts w:ascii="GHEA Grapalat" w:hAnsi="GHEA Grapalat"/>
          <w:b/>
        </w:rPr>
      </w:pPr>
    </w:p>
    <w:p w:rsidR="00071D1C" w:rsidRPr="005474D1" w:rsidRDefault="00071D1C" w:rsidP="00B46D58">
      <w:pPr>
        <w:widowControl w:val="0"/>
        <w:spacing w:after="160"/>
        <w:jc w:val="center"/>
        <w:rPr>
          <w:rFonts w:ascii="GHEA Grapalat" w:hAnsi="GHEA Grapalat"/>
          <w:b/>
          <w:sz w:val="20"/>
          <w:szCs w:val="20"/>
        </w:rPr>
      </w:pPr>
      <w:r w:rsidRPr="005474D1">
        <w:rPr>
          <w:rFonts w:ascii="GHEA Grapalat" w:hAnsi="GHEA Grapalat"/>
          <w:b/>
          <w:sz w:val="20"/>
          <w:szCs w:val="20"/>
        </w:rPr>
        <w:t>10. Адреса, банковские реквизиты и подписи Сторон</w:t>
      </w:r>
    </w:p>
    <w:tbl>
      <w:tblPr>
        <w:tblW w:w="9639" w:type="dxa"/>
        <w:tblInd w:w="409" w:type="dxa"/>
        <w:tblLayout w:type="fixed"/>
        <w:tblLook w:val="0000" w:firstRow="0" w:lastRow="0" w:firstColumn="0" w:lastColumn="0" w:noHBand="0" w:noVBand="0"/>
      </w:tblPr>
      <w:tblGrid>
        <w:gridCol w:w="4536"/>
        <w:gridCol w:w="760"/>
        <w:gridCol w:w="4343"/>
      </w:tblGrid>
      <w:tr w:rsidR="00424BB0" w:rsidRPr="005474D1" w:rsidTr="00D43D51">
        <w:tc>
          <w:tcPr>
            <w:tcW w:w="4536" w:type="dxa"/>
          </w:tcPr>
          <w:p w:rsidR="00424BB0" w:rsidRPr="005474D1" w:rsidRDefault="00424BB0" w:rsidP="00E352B3">
            <w:pPr>
              <w:widowControl w:val="0"/>
              <w:spacing w:after="160"/>
              <w:jc w:val="center"/>
              <w:rPr>
                <w:rFonts w:ascii="GHEA Grapalat" w:hAnsi="GHEA Grapalat"/>
                <w:b/>
              </w:rPr>
            </w:pPr>
          </w:p>
          <w:p w:rsidR="00424BB0" w:rsidRPr="005474D1" w:rsidRDefault="00424BB0" w:rsidP="00E352B3">
            <w:pPr>
              <w:widowControl w:val="0"/>
              <w:spacing w:after="160"/>
              <w:jc w:val="center"/>
              <w:rPr>
                <w:rFonts w:ascii="GHEA Grapalat" w:hAnsi="GHEA Grapalat"/>
                <w:b/>
              </w:rPr>
            </w:pPr>
            <w:r w:rsidRPr="005474D1">
              <w:rPr>
                <w:rFonts w:ascii="GHEA Grapalat" w:hAnsi="GHEA Grapalat"/>
                <w:b/>
              </w:rPr>
              <w:t>ПОКУПАТЕЛЬ</w:t>
            </w:r>
          </w:p>
          <w:p w:rsidR="00424BB0" w:rsidRPr="005474D1" w:rsidRDefault="00424BB0" w:rsidP="00E352B3">
            <w:pPr>
              <w:widowControl w:val="0"/>
              <w:jc w:val="center"/>
              <w:rPr>
                <w:rFonts w:ascii="GHEA Grapalat" w:hAnsi="GHEA Grapalat" w:cs="Sylfaen"/>
                <w:b/>
                <w:bCs/>
                <w:i/>
                <w:sz w:val="20"/>
                <w:szCs w:val="20"/>
              </w:rPr>
            </w:pPr>
            <w:r w:rsidRPr="005474D1">
              <w:rPr>
                <w:rFonts w:ascii="GHEA Grapalat" w:hAnsi="GHEA Grapalat"/>
                <w:i/>
                <w:sz w:val="20"/>
                <w:szCs w:val="20"/>
                <w:lang w:eastAsia="en-US" w:bidi="ar-SA"/>
              </w:rPr>
              <w:t>Средняя школа  Мргавана» ГНКО</w:t>
            </w:r>
          </w:p>
          <w:p w:rsidR="00424BB0" w:rsidRPr="005474D1" w:rsidRDefault="00424BB0" w:rsidP="00E352B3">
            <w:pPr>
              <w:widowControl w:val="0"/>
              <w:jc w:val="center"/>
              <w:rPr>
                <w:rFonts w:ascii="GHEA Grapalat" w:hAnsi="GHEA Grapalat"/>
                <w:i/>
                <w:sz w:val="20"/>
                <w:szCs w:val="20"/>
              </w:rPr>
            </w:pPr>
            <w:r w:rsidRPr="005474D1">
              <w:rPr>
                <w:rFonts w:ascii="GHEA Grapalat" w:hAnsi="GHEA Grapalat"/>
                <w:i/>
                <w:sz w:val="20"/>
                <w:szCs w:val="20"/>
              </w:rPr>
              <w:t>О Мргаван  улица Исаакяна 45/1</w:t>
            </w:r>
          </w:p>
          <w:p w:rsidR="00424BB0" w:rsidRPr="005474D1" w:rsidRDefault="00424BB0" w:rsidP="00E352B3">
            <w:pPr>
              <w:widowControl w:val="0"/>
              <w:jc w:val="center"/>
              <w:rPr>
                <w:rFonts w:ascii="GHEA Grapalat" w:hAnsi="GHEA Grapalat"/>
                <w:sz w:val="20"/>
                <w:szCs w:val="20"/>
                <w:lang w:eastAsia="en-US" w:bidi="ar-SA"/>
              </w:rPr>
            </w:pPr>
            <w:r w:rsidRPr="005474D1">
              <w:rPr>
                <w:rFonts w:ascii="GHEA Grapalat" w:hAnsi="GHEA Grapalat"/>
                <w:sz w:val="20"/>
                <w:szCs w:val="20"/>
                <w:lang w:eastAsia="en-US" w:bidi="ar-SA"/>
              </w:rPr>
              <w:t>Н/С 900418000353</w:t>
            </w:r>
          </w:p>
          <w:p w:rsidR="00424BB0" w:rsidRPr="005474D1" w:rsidRDefault="00424BB0" w:rsidP="00E352B3">
            <w:pPr>
              <w:widowControl w:val="0"/>
              <w:jc w:val="center"/>
              <w:rPr>
                <w:rFonts w:ascii="GHEA Grapalat" w:hAnsi="GHEA Grapalat"/>
                <w:i/>
                <w:sz w:val="20"/>
                <w:szCs w:val="20"/>
                <w:lang w:eastAsia="en-US" w:bidi="ar-SA"/>
              </w:rPr>
            </w:pPr>
            <w:r w:rsidRPr="005474D1">
              <w:rPr>
                <w:rFonts w:ascii="GHEA Grapalat" w:hAnsi="GHEA Grapalat"/>
                <w:i/>
                <w:sz w:val="20"/>
                <w:szCs w:val="20"/>
                <w:lang w:eastAsia="en-US" w:bidi="ar-SA"/>
              </w:rPr>
              <w:t>Операционний отдел МФ РА</w:t>
            </w:r>
          </w:p>
          <w:p w:rsidR="00424BB0" w:rsidRPr="005474D1" w:rsidRDefault="00424BB0" w:rsidP="00E352B3">
            <w:pPr>
              <w:widowControl w:val="0"/>
              <w:jc w:val="center"/>
              <w:rPr>
                <w:rFonts w:ascii="GHEA Grapalat" w:hAnsi="GHEA Grapalat"/>
                <w:sz w:val="20"/>
                <w:szCs w:val="20"/>
                <w:lang w:val="en-US" w:eastAsia="en-US" w:bidi="ar-SA"/>
              </w:rPr>
            </w:pPr>
            <w:r w:rsidRPr="005474D1">
              <w:rPr>
                <w:rFonts w:ascii="GHEA Grapalat" w:hAnsi="GHEA Grapalat"/>
                <w:sz w:val="20"/>
                <w:szCs w:val="20"/>
                <w:lang w:eastAsia="en-US" w:bidi="ar-SA"/>
              </w:rPr>
              <w:t xml:space="preserve">УНН </w:t>
            </w:r>
            <w:r w:rsidRPr="005474D1">
              <w:rPr>
                <w:rFonts w:ascii="GHEA Grapalat" w:hAnsi="GHEA Grapalat"/>
                <w:sz w:val="20"/>
                <w:szCs w:val="20"/>
                <w:lang w:val="hy-AM" w:eastAsia="en-US" w:bidi="ar-SA"/>
              </w:rPr>
              <w:t>042</w:t>
            </w:r>
            <w:r w:rsidRPr="005474D1">
              <w:rPr>
                <w:rFonts w:ascii="GHEA Grapalat" w:hAnsi="GHEA Grapalat"/>
                <w:sz w:val="20"/>
                <w:szCs w:val="20"/>
                <w:lang w:eastAsia="en-US" w:bidi="ar-SA"/>
              </w:rPr>
              <w:t>06</w:t>
            </w:r>
            <w:r w:rsidRPr="005474D1">
              <w:rPr>
                <w:rFonts w:ascii="GHEA Grapalat" w:hAnsi="GHEA Grapalat"/>
                <w:sz w:val="20"/>
                <w:szCs w:val="20"/>
                <w:lang w:val="en-US" w:eastAsia="en-US" w:bidi="ar-SA"/>
              </w:rPr>
              <w:t>828</w:t>
            </w:r>
          </w:p>
          <w:p w:rsidR="00424BB0" w:rsidRPr="005474D1" w:rsidRDefault="00424BB0" w:rsidP="00E352B3">
            <w:pPr>
              <w:widowControl w:val="0"/>
              <w:jc w:val="center"/>
              <w:rPr>
                <w:rFonts w:ascii="GHEA Grapalat" w:hAnsi="GHEA Grapalat"/>
              </w:rPr>
            </w:pPr>
            <w:r w:rsidRPr="005474D1">
              <w:rPr>
                <w:rFonts w:ascii="GHEA Grapalat" w:hAnsi="GHEA Grapalat"/>
              </w:rPr>
              <w:t>______________</w:t>
            </w:r>
          </w:p>
          <w:p w:rsidR="00424BB0" w:rsidRPr="005474D1" w:rsidRDefault="00424BB0" w:rsidP="00E352B3">
            <w:pPr>
              <w:widowControl w:val="0"/>
              <w:spacing w:after="160"/>
              <w:jc w:val="center"/>
              <w:rPr>
                <w:rFonts w:ascii="GHEA Grapalat" w:hAnsi="GHEA Grapalat"/>
                <w:sz w:val="16"/>
                <w:szCs w:val="16"/>
              </w:rPr>
            </w:pPr>
            <w:r w:rsidRPr="005474D1">
              <w:rPr>
                <w:rFonts w:ascii="GHEA Grapalat" w:hAnsi="GHEA Grapalat"/>
                <w:sz w:val="16"/>
                <w:szCs w:val="16"/>
              </w:rPr>
              <w:t>/подпись/</w:t>
            </w:r>
          </w:p>
          <w:p w:rsidR="00424BB0" w:rsidRPr="005474D1" w:rsidRDefault="00424BB0" w:rsidP="00E352B3">
            <w:pPr>
              <w:widowControl w:val="0"/>
              <w:spacing w:after="160"/>
              <w:jc w:val="center"/>
              <w:rPr>
                <w:rFonts w:ascii="GHEA Grapalat" w:hAnsi="GHEA Grapalat"/>
                <w:sz w:val="20"/>
                <w:szCs w:val="20"/>
              </w:rPr>
            </w:pPr>
            <w:r w:rsidRPr="005474D1">
              <w:rPr>
                <w:rFonts w:ascii="GHEA Grapalat" w:hAnsi="GHEA Grapalat"/>
                <w:sz w:val="20"/>
                <w:szCs w:val="20"/>
              </w:rPr>
              <w:t>М. П.</w:t>
            </w:r>
          </w:p>
        </w:tc>
        <w:tc>
          <w:tcPr>
            <w:tcW w:w="760" w:type="dxa"/>
          </w:tcPr>
          <w:p w:rsidR="00424BB0" w:rsidRPr="005474D1" w:rsidRDefault="00424BB0" w:rsidP="00E352B3">
            <w:pPr>
              <w:widowControl w:val="0"/>
              <w:spacing w:after="160"/>
              <w:jc w:val="center"/>
              <w:rPr>
                <w:rFonts w:ascii="GHEA Grapalat" w:hAnsi="GHEA Grapalat"/>
              </w:rPr>
            </w:pPr>
          </w:p>
        </w:tc>
        <w:tc>
          <w:tcPr>
            <w:tcW w:w="4343" w:type="dxa"/>
          </w:tcPr>
          <w:p w:rsidR="00424BB0" w:rsidRPr="005474D1" w:rsidRDefault="00424BB0" w:rsidP="00E352B3">
            <w:pPr>
              <w:widowControl w:val="0"/>
              <w:spacing w:after="160"/>
              <w:jc w:val="center"/>
              <w:rPr>
                <w:rFonts w:ascii="GHEA Grapalat" w:hAnsi="GHEA Grapalat"/>
                <w:b/>
              </w:rPr>
            </w:pPr>
          </w:p>
          <w:p w:rsidR="00424BB0" w:rsidRPr="005474D1" w:rsidRDefault="00424BB0" w:rsidP="00E352B3">
            <w:pPr>
              <w:widowControl w:val="0"/>
              <w:spacing w:after="160"/>
              <w:jc w:val="center"/>
              <w:rPr>
                <w:rFonts w:ascii="GHEA Grapalat" w:hAnsi="GHEA Grapalat" w:cs="Sylfaen"/>
                <w:b/>
                <w:bCs/>
              </w:rPr>
            </w:pPr>
            <w:r w:rsidRPr="005474D1">
              <w:rPr>
                <w:rFonts w:ascii="GHEA Grapalat" w:hAnsi="GHEA Grapalat"/>
                <w:b/>
              </w:rPr>
              <w:t>ПРОДАВЕЦ</w:t>
            </w:r>
          </w:p>
          <w:p w:rsidR="00424BB0" w:rsidRPr="005474D1" w:rsidRDefault="00424BB0" w:rsidP="00E352B3">
            <w:pPr>
              <w:widowControl w:val="0"/>
              <w:jc w:val="center"/>
              <w:rPr>
                <w:rFonts w:ascii="GHEA Grapalat" w:hAnsi="GHEA Grapalat"/>
                <w:lang w:val="en-US"/>
              </w:rPr>
            </w:pPr>
          </w:p>
          <w:p w:rsidR="00424BB0" w:rsidRPr="005474D1" w:rsidRDefault="00424BB0" w:rsidP="00E352B3">
            <w:pPr>
              <w:widowControl w:val="0"/>
              <w:jc w:val="center"/>
              <w:rPr>
                <w:rFonts w:ascii="GHEA Grapalat" w:hAnsi="GHEA Grapalat"/>
                <w:lang w:val="en-US"/>
              </w:rPr>
            </w:pPr>
          </w:p>
          <w:p w:rsidR="00424BB0" w:rsidRPr="005474D1" w:rsidRDefault="00424BB0" w:rsidP="00E352B3">
            <w:pPr>
              <w:widowControl w:val="0"/>
              <w:rPr>
                <w:rFonts w:ascii="GHEA Grapalat" w:hAnsi="GHEA Grapalat"/>
                <w:lang w:val="en-US"/>
              </w:rPr>
            </w:pPr>
          </w:p>
          <w:p w:rsidR="00424BB0" w:rsidRPr="005474D1" w:rsidRDefault="00424BB0" w:rsidP="00E352B3">
            <w:pPr>
              <w:widowControl w:val="0"/>
              <w:jc w:val="center"/>
              <w:rPr>
                <w:rFonts w:ascii="GHEA Grapalat" w:hAnsi="GHEA Grapalat"/>
                <w:lang w:val="en-US"/>
              </w:rPr>
            </w:pPr>
          </w:p>
          <w:p w:rsidR="00424BB0" w:rsidRPr="005474D1" w:rsidRDefault="00424BB0" w:rsidP="00E352B3">
            <w:pPr>
              <w:widowControl w:val="0"/>
              <w:jc w:val="center"/>
              <w:rPr>
                <w:rFonts w:ascii="GHEA Grapalat" w:hAnsi="GHEA Grapalat"/>
                <w:lang w:val="en-US"/>
              </w:rPr>
            </w:pPr>
            <w:r w:rsidRPr="005474D1">
              <w:rPr>
                <w:rFonts w:ascii="GHEA Grapalat" w:hAnsi="GHEA Grapalat"/>
                <w:lang w:val="en-US"/>
              </w:rPr>
              <w:t>______________________</w:t>
            </w:r>
          </w:p>
          <w:p w:rsidR="00424BB0" w:rsidRPr="005474D1" w:rsidRDefault="00424BB0" w:rsidP="00E352B3">
            <w:pPr>
              <w:widowControl w:val="0"/>
              <w:spacing w:after="160"/>
              <w:jc w:val="center"/>
              <w:rPr>
                <w:rFonts w:ascii="GHEA Grapalat" w:hAnsi="GHEA Grapalat"/>
                <w:sz w:val="16"/>
                <w:szCs w:val="16"/>
              </w:rPr>
            </w:pPr>
            <w:r w:rsidRPr="005474D1">
              <w:rPr>
                <w:rFonts w:ascii="GHEA Grapalat" w:hAnsi="GHEA Grapalat"/>
                <w:sz w:val="16"/>
                <w:szCs w:val="16"/>
              </w:rPr>
              <w:t>/подпись/</w:t>
            </w:r>
          </w:p>
          <w:p w:rsidR="00424BB0" w:rsidRPr="005474D1" w:rsidRDefault="00424BB0" w:rsidP="00E352B3">
            <w:pPr>
              <w:widowControl w:val="0"/>
              <w:spacing w:after="160"/>
              <w:jc w:val="center"/>
              <w:rPr>
                <w:rFonts w:ascii="GHEA Grapalat" w:hAnsi="GHEA Grapalat"/>
                <w:sz w:val="20"/>
                <w:szCs w:val="20"/>
              </w:rPr>
            </w:pPr>
            <w:r w:rsidRPr="005474D1">
              <w:rPr>
                <w:rFonts w:ascii="GHEA Grapalat" w:hAnsi="GHEA Grapalat"/>
                <w:sz w:val="20"/>
                <w:szCs w:val="20"/>
              </w:rPr>
              <w:t>М. П.</w:t>
            </w:r>
          </w:p>
        </w:tc>
      </w:tr>
    </w:tbl>
    <w:p w:rsidR="00382B60" w:rsidRPr="005474D1" w:rsidRDefault="00382B60" w:rsidP="00B46D58">
      <w:pPr>
        <w:widowControl w:val="0"/>
        <w:spacing w:after="160"/>
        <w:ind w:firstLine="567"/>
        <w:jc w:val="both"/>
        <w:rPr>
          <w:rFonts w:ascii="GHEA Grapalat" w:hAnsi="GHEA Grapalat"/>
          <w:i/>
          <w:lang w:val="hy-AM"/>
        </w:rPr>
      </w:pPr>
    </w:p>
    <w:p w:rsidR="00092AC5" w:rsidRPr="005474D1" w:rsidRDefault="00092AC5" w:rsidP="00B46D58">
      <w:pPr>
        <w:widowControl w:val="0"/>
        <w:spacing w:after="160"/>
        <w:ind w:firstLine="567"/>
        <w:jc w:val="both"/>
        <w:rPr>
          <w:rFonts w:ascii="GHEA Grapalat" w:hAnsi="GHEA Grapalat"/>
          <w:i/>
          <w:sz w:val="16"/>
          <w:szCs w:val="16"/>
        </w:rPr>
      </w:pPr>
    </w:p>
    <w:p w:rsidR="00071D1C" w:rsidRPr="005474D1" w:rsidRDefault="00071D1C" w:rsidP="00B46D58">
      <w:pPr>
        <w:widowControl w:val="0"/>
        <w:spacing w:after="160"/>
        <w:ind w:firstLine="567"/>
        <w:jc w:val="both"/>
        <w:rPr>
          <w:rFonts w:ascii="GHEA Grapalat" w:hAnsi="GHEA Grapalat"/>
          <w:sz w:val="16"/>
          <w:szCs w:val="16"/>
        </w:rPr>
      </w:pPr>
      <w:r w:rsidRPr="005474D1">
        <w:rPr>
          <w:rFonts w:ascii="GHEA Grapalat" w:hAnsi="GHEA Grapalat"/>
          <w:i/>
          <w:sz w:val="16"/>
          <w:szCs w:val="16"/>
        </w:rPr>
        <w:t>В случае необходимости в договор могут быть включены не</w:t>
      </w:r>
      <w:r w:rsidR="001D0249" w:rsidRPr="005474D1">
        <w:rPr>
          <w:rFonts w:ascii="Courier New" w:hAnsi="Courier New" w:cs="Courier New"/>
          <w:i/>
          <w:sz w:val="16"/>
          <w:szCs w:val="16"/>
          <w:lang w:val="en-US"/>
        </w:rPr>
        <w:t> </w:t>
      </w:r>
      <w:r w:rsidRPr="005474D1">
        <w:rPr>
          <w:rFonts w:ascii="GHEA Grapalat" w:hAnsi="GHEA Grapalat"/>
          <w:i/>
          <w:sz w:val="16"/>
          <w:szCs w:val="16"/>
        </w:rPr>
        <w:t>противоречащие законодательству Республики Армения положения.</w:t>
      </w:r>
    </w:p>
    <w:p w:rsidR="00071D1C" w:rsidRPr="005474D1" w:rsidRDefault="00071D1C" w:rsidP="00B46D58">
      <w:pPr>
        <w:widowControl w:val="0"/>
        <w:spacing w:after="160"/>
        <w:rPr>
          <w:rFonts w:ascii="GHEA Grapalat" w:hAnsi="GHEA Grapalat"/>
        </w:rPr>
      </w:pPr>
    </w:p>
    <w:p w:rsidR="00071D1C" w:rsidRPr="005474D1" w:rsidRDefault="00071D1C" w:rsidP="00B46D58">
      <w:pPr>
        <w:widowControl w:val="0"/>
        <w:spacing w:after="160"/>
        <w:jc w:val="right"/>
        <w:rPr>
          <w:rFonts w:ascii="GHEA Grapalat" w:hAnsi="GHEA Grapalat"/>
        </w:rPr>
        <w:sectPr w:rsidR="00071D1C" w:rsidRPr="005474D1" w:rsidSect="00565FC8">
          <w:headerReference w:type="even" r:id="rId10"/>
          <w:headerReference w:type="default" r:id="rId11"/>
          <w:footerReference w:type="even" r:id="rId12"/>
          <w:footerReference w:type="default" r:id="rId13"/>
          <w:headerReference w:type="first" r:id="rId14"/>
          <w:footerReference w:type="first" r:id="rId15"/>
          <w:footnotePr>
            <w:pos w:val="beneathText"/>
          </w:footnotePr>
          <w:pgSz w:w="11906" w:h="16838" w:code="9"/>
          <w:pgMar w:top="0" w:right="707" w:bottom="0" w:left="709" w:header="561" w:footer="561" w:gutter="0"/>
          <w:cols w:space="720"/>
          <w:docGrid w:linePitch="326"/>
        </w:sectPr>
      </w:pPr>
    </w:p>
    <w:p w:rsidR="00071D1C" w:rsidRPr="005474D1" w:rsidRDefault="00071D1C" w:rsidP="008A7430">
      <w:pPr>
        <w:widowControl w:val="0"/>
        <w:jc w:val="right"/>
        <w:rPr>
          <w:rFonts w:ascii="GHEA Grapalat" w:hAnsi="GHEA Grapalat"/>
          <w:i/>
          <w:sz w:val="20"/>
          <w:szCs w:val="20"/>
        </w:rPr>
      </w:pPr>
      <w:r w:rsidRPr="005474D1">
        <w:rPr>
          <w:rFonts w:ascii="GHEA Grapalat" w:hAnsi="GHEA Grapalat"/>
          <w:i/>
          <w:sz w:val="20"/>
          <w:szCs w:val="20"/>
        </w:rPr>
        <w:lastRenderedPageBreak/>
        <w:t>Приложение № 1</w:t>
      </w:r>
    </w:p>
    <w:p w:rsidR="00565FC8" w:rsidRPr="005474D1" w:rsidRDefault="00071D1C" w:rsidP="008A7430">
      <w:pPr>
        <w:pStyle w:val="BodyTextIndent"/>
        <w:spacing w:line="240" w:lineRule="auto"/>
        <w:jc w:val="right"/>
        <w:rPr>
          <w:rFonts w:ascii="GHEA Grapalat" w:hAnsi="GHEA Grapalat"/>
          <w:b/>
          <w:lang w:eastAsia="en-US" w:bidi="ar-SA"/>
        </w:rPr>
      </w:pPr>
      <w:r w:rsidRPr="005474D1">
        <w:rPr>
          <w:rFonts w:ascii="GHEA Grapalat" w:hAnsi="GHEA Grapalat"/>
          <w:i w:val="0"/>
        </w:rPr>
        <w:t xml:space="preserve">к Договору под кодом </w:t>
      </w:r>
      <w:r w:rsidR="00565FC8" w:rsidRPr="005474D1">
        <w:rPr>
          <w:rFonts w:ascii="GHEA Grapalat" w:hAnsi="GHEA Grapalat"/>
          <w:b/>
          <w:lang w:eastAsia="en-US" w:bidi="ar-SA"/>
        </w:rPr>
        <w:t>А</w:t>
      </w:r>
      <w:r w:rsidR="00565FC8" w:rsidRPr="005474D1">
        <w:rPr>
          <w:rFonts w:ascii="GHEA Grapalat" w:hAnsi="GHEA Grapalat"/>
          <w:b/>
          <w:lang w:val="en-US" w:eastAsia="en-US" w:bidi="ar-SA"/>
        </w:rPr>
        <w:t>M</w:t>
      </w:r>
      <w:r w:rsidR="00424BB0" w:rsidRPr="005474D1">
        <w:rPr>
          <w:rFonts w:ascii="GHEA Grapalat" w:hAnsi="GHEA Grapalat"/>
          <w:b/>
          <w:lang w:eastAsia="en-US" w:bidi="ar-SA"/>
        </w:rPr>
        <w:t>М</w:t>
      </w:r>
      <w:r w:rsidR="00565FC8" w:rsidRPr="005474D1">
        <w:rPr>
          <w:rFonts w:ascii="GHEA Grapalat" w:hAnsi="GHEA Grapalat"/>
          <w:b/>
          <w:lang w:val="en-US" w:eastAsia="en-US" w:bidi="ar-SA"/>
        </w:rPr>
        <w:t>HMD</w:t>
      </w:r>
      <w:r w:rsidR="00565FC8" w:rsidRPr="005474D1">
        <w:rPr>
          <w:rFonts w:ascii="GHEA Grapalat" w:hAnsi="GHEA Grapalat"/>
          <w:b/>
          <w:lang w:eastAsia="en-US" w:bidi="ar-SA"/>
        </w:rPr>
        <w:t>-</w:t>
      </w:r>
      <w:r w:rsidR="00565FC8" w:rsidRPr="005474D1">
        <w:rPr>
          <w:rFonts w:ascii="GHEA Grapalat" w:hAnsi="GHEA Grapalat"/>
          <w:b/>
          <w:lang w:val="en-AU" w:eastAsia="en-US" w:bidi="ar-SA"/>
        </w:rPr>
        <w:t>GHAPDZB</w:t>
      </w:r>
      <w:r w:rsidR="00565FC8" w:rsidRPr="005474D1">
        <w:rPr>
          <w:rFonts w:ascii="GHEA Grapalat" w:hAnsi="GHEA Grapalat"/>
          <w:b/>
          <w:lang w:eastAsia="en-US" w:bidi="ar-SA"/>
        </w:rPr>
        <w:t>-19/02</w:t>
      </w:r>
    </w:p>
    <w:p w:rsidR="00071D1C" w:rsidRPr="005474D1" w:rsidRDefault="00565FC8" w:rsidP="008A7430">
      <w:pPr>
        <w:widowControl w:val="0"/>
        <w:jc w:val="right"/>
        <w:rPr>
          <w:rFonts w:ascii="GHEA Grapalat" w:hAnsi="GHEA Grapalat"/>
          <w:i/>
          <w:sz w:val="20"/>
          <w:szCs w:val="20"/>
        </w:rPr>
      </w:pPr>
      <w:r w:rsidRPr="005474D1">
        <w:rPr>
          <w:rFonts w:ascii="GHEA Grapalat" w:hAnsi="GHEA Grapalat"/>
          <w:i/>
          <w:sz w:val="20"/>
          <w:szCs w:val="20"/>
        </w:rPr>
        <w:t xml:space="preserve">                                                                                                                                           </w:t>
      </w:r>
      <w:r w:rsidR="00071D1C" w:rsidRPr="005474D1">
        <w:rPr>
          <w:rFonts w:ascii="GHEA Grapalat" w:hAnsi="GHEA Grapalat"/>
          <w:i/>
          <w:sz w:val="20"/>
          <w:szCs w:val="20"/>
        </w:rPr>
        <w:t xml:space="preserve">заключенному </w:t>
      </w:r>
      <w:r w:rsidR="006132ED" w:rsidRPr="005474D1">
        <w:rPr>
          <w:rFonts w:ascii="GHEA Grapalat" w:hAnsi="GHEA Grapalat"/>
          <w:i/>
          <w:sz w:val="20"/>
          <w:szCs w:val="20"/>
        </w:rPr>
        <w:t>"</w:t>
      </w:r>
      <w:r w:rsidR="00D52566" w:rsidRPr="005474D1">
        <w:rPr>
          <w:rFonts w:ascii="GHEA Grapalat" w:hAnsi="GHEA Grapalat"/>
          <w:i/>
          <w:sz w:val="20"/>
          <w:szCs w:val="20"/>
        </w:rPr>
        <w:tab/>
      </w:r>
      <w:r w:rsidR="006132ED" w:rsidRPr="005474D1">
        <w:rPr>
          <w:rFonts w:ascii="GHEA Grapalat" w:hAnsi="GHEA Grapalat"/>
          <w:i/>
          <w:sz w:val="20"/>
          <w:szCs w:val="20"/>
        </w:rPr>
        <w:t>"</w:t>
      </w:r>
      <w:r w:rsidR="00D52566" w:rsidRPr="005474D1">
        <w:rPr>
          <w:rFonts w:ascii="GHEA Grapalat" w:hAnsi="GHEA Grapalat"/>
          <w:i/>
          <w:sz w:val="20"/>
          <w:szCs w:val="20"/>
        </w:rPr>
        <w:tab/>
      </w:r>
      <w:r w:rsidR="00071D1C" w:rsidRPr="005474D1">
        <w:rPr>
          <w:rFonts w:ascii="GHEA Grapalat" w:hAnsi="GHEA Grapalat"/>
          <w:i/>
          <w:sz w:val="20"/>
          <w:szCs w:val="20"/>
        </w:rPr>
        <w:t>20</w:t>
      </w:r>
      <w:r w:rsidRPr="005474D1">
        <w:rPr>
          <w:rFonts w:ascii="GHEA Grapalat" w:hAnsi="GHEA Grapalat"/>
          <w:i/>
          <w:sz w:val="20"/>
          <w:szCs w:val="20"/>
          <w:lang w:val="en-US"/>
        </w:rPr>
        <w:t>19</w:t>
      </w:r>
      <w:r w:rsidR="00071D1C" w:rsidRPr="005474D1">
        <w:rPr>
          <w:rFonts w:ascii="GHEA Grapalat" w:hAnsi="GHEA Grapalat"/>
          <w:i/>
          <w:sz w:val="20"/>
          <w:szCs w:val="20"/>
        </w:rPr>
        <w:t>г.</w:t>
      </w:r>
    </w:p>
    <w:p w:rsidR="00565FC8" w:rsidRPr="005474D1" w:rsidRDefault="00565FC8" w:rsidP="00B46D58">
      <w:pPr>
        <w:widowControl w:val="0"/>
        <w:spacing w:after="160"/>
        <w:jc w:val="center"/>
        <w:rPr>
          <w:rFonts w:ascii="GHEA Grapalat" w:hAnsi="GHEA Grapalat"/>
          <w:lang w:val="en-US"/>
        </w:rPr>
      </w:pPr>
    </w:p>
    <w:p w:rsidR="00565FC8" w:rsidRPr="005474D1" w:rsidRDefault="00565FC8" w:rsidP="00B46D58">
      <w:pPr>
        <w:widowControl w:val="0"/>
        <w:spacing w:after="160"/>
        <w:jc w:val="center"/>
        <w:rPr>
          <w:rFonts w:ascii="GHEA Grapalat" w:hAnsi="GHEA Grapalat"/>
          <w:lang w:val="en-US"/>
        </w:rPr>
      </w:pPr>
    </w:p>
    <w:p w:rsidR="00071D1C" w:rsidRPr="005474D1" w:rsidRDefault="00071D1C" w:rsidP="00B46D58">
      <w:pPr>
        <w:widowControl w:val="0"/>
        <w:spacing w:after="160"/>
        <w:jc w:val="center"/>
        <w:rPr>
          <w:rFonts w:ascii="GHEA Grapalat" w:hAnsi="GHEA Grapalat"/>
          <w:sz w:val="20"/>
          <w:szCs w:val="20"/>
        </w:rPr>
      </w:pPr>
      <w:r w:rsidRPr="005474D1">
        <w:rPr>
          <w:rFonts w:ascii="GHEA Grapalat" w:hAnsi="GHEA Grapalat"/>
          <w:sz w:val="20"/>
          <w:szCs w:val="20"/>
        </w:rPr>
        <w:t>ТЕХНИЧЕСКА</w:t>
      </w:r>
      <w:r w:rsidR="001D0249" w:rsidRPr="005474D1">
        <w:rPr>
          <w:rFonts w:ascii="GHEA Grapalat" w:hAnsi="GHEA Grapalat"/>
          <w:sz w:val="20"/>
          <w:szCs w:val="20"/>
        </w:rPr>
        <w:t>Я ХАРАКТЕРИСТИКА-ГРАФИК ЗАКУПКИ</w:t>
      </w:r>
      <w:r w:rsidR="001D0249" w:rsidRPr="005474D1">
        <w:rPr>
          <w:rStyle w:val="FootnoteReference"/>
          <w:rFonts w:ascii="GHEA Grapalat" w:hAnsi="GHEA Grapalat"/>
          <w:sz w:val="20"/>
          <w:szCs w:val="20"/>
        </w:rPr>
        <w:footnoteReference w:customMarkFollows="1" w:id="20"/>
        <w:t>*</w:t>
      </w:r>
    </w:p>
    <w:p w:rsidR="00071D1C" w:rsidRPr="005474D1" w:rsidRDefault="00071D1C" w:rsidP="00B46D58">
      <w:pPr>
        <w:widowControl w:val="0"/>
        <w:spacing w:after="160"/>
        <w:jc w:val="right"/>
        <w:rPr>
          <w:rFonts w:ascii="GHEA Grapalat" w:hAnsi="GHEA Grapalat"/>
          <w:sz w:val="20"/>
          <w:szCs w:val="20"/>
        </w:rPr>
      </w:pPr>
      <w:r w:rsidRPr="005474D1">
        <w:rPr>
          <w:rFonts w:ascii="GHEA Grapalat" w:hAnsi="GHEA Grapalat"/>
          <w:sz w:val="20"/>
          <w:szCs w:val="20"/>
        </w:rPr>
        <w:t>Драмов РА</w:t>
      </w:r>
    </w:p>
    <w:tbl>
      <w:tblPr>
        <w:tblW w:w="16164" w:type="dxa"/>
        <w:tblInd w:w="-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89"/>
        <w:gridCol w:w="1701"/>
        <w:gridCol w:w="1814"/>
        <w:gridCol w:w="681"/>
        <w:gridCol w:w="3261"/>
        <w:gridCol w:w="992"/>
        <w:gridCol w:w="709"/>
        <w:gridCol w:w="693"/>
        <w:gridCol w:w="992"/>
        <w:gridCol w:w="1276"/>
        <w:gridCol w:w="1172"/>
        <w:gridCol w:w="1284"/>
      </w:tblGrid>
      <w:tr w:rsidR="00B138F3" w:rsidRPr="005474D1" w:rsidTr="00E15766">
        <w:tc>
          <w:tcPr>
            <w:tcW w:w="16164" w:type="dxa"/>
            <w:gridSpan w:val="12"/>
          </w:tcPr>
          <w:p w:rsidR="00071D1C" w:rsidRPr="005474D1" w:rsidRDefault="00071D1C" w:rsidP="008A7430">
            <w:pPr>
              <w:widowControl w:val="0"/>
              <w:ind w:left="-84" w:firstLine="709"/>
              <w:jc w:val="center"/>
              <w:rPr>
                <w:rFonts w:ascii="GHEA Grapalat" w:hAnsi="GHEA Grapalat"/>
                <w:sz w:val="16"/>
                <w:szCs w:val="16"/>
              </w:rPr>
            </w:pPr>
            <w:r w:rsidRPr="005474D1">
              <w:rPr>
                <w:rFonts w:ascii="GHEA Grapalat" w:hAnsi="GHEA Grapalat"/>
                <w:sz w:val="16"/>
                <w:szCs w:val="16"/>
              </w:rPr>
              <w:t>Товар</w:t>
            </w:r>
          </w:p>
        </w:tc>
      </w:tr>
      <w:tr w:rsidR="00AE7592" w:rsidRPr="005474D1" w:rsidTr="005474D1">
        <w:trPr>
          <w:trHeight w:val="219"/>
        </w:trPr>
        <w:tc>
          <w:tcPr>
            <w:tcW w:w="1589" w:type="dxa"/>
            <w:vMerge w:val="restart"/>
            <w:vAlign w:val="center"/>
          </w:tcPr>
          <w:p w:rsidR="00071D1C" w:rsidRPr="005474D1" w:rsidRDefault="00071D1C" w:rsidP="008A7430">
            <w:pPr>
              <w:widowControl w:val="0"/>
              <w:ind w:left="434"/>
              <w:jc w:val="center"/>
              <w:rPr>
                <w:rFonts w:ascii="GHEA Grapalat" w:hAnsi="GHEA Grapalat"/>
                <w:sz w:val="16"/>
                <w:szCs w:val="16"/>
              </w:rPr>
            </w:pPr>
            <w:r w:rsidRPr="005474D1">
              <w:rPr>
                <w:rFonts w:ascii="GHEA Grapalat" w:hAnsi="GHEA Grapalat"/>
                <w:sz w:val="16"/>
                <w:szCs w:val="16"/>
              </w:rPr>
              <w:t xml:space="preserve">номер предусмотренного </w:t>
            </w:r>
            <w:r w:rsidRPr="005474D1">
              <w:rPr>
                <w:rFonts w:ascii="GHEA Grapalat" w:hAnsi="GHEA Grapalat"/>
                <w:spacing w:val="-6"/>
                <w:sz w:val="16"/>
                <w:szCs w:val="16"/>
              </w:rPr>
              <w:t>приглашением</w:t>
            </w:r>
            <w:r w:rsidRPr="005474D1">
              <w:rPr>
                <w:rFonts w:ascii="GHEA Grapalat" w:hAnsi="GHEA Grapalat"/>
                <w:sz w:val="16"/>
                <w:szCs w:val="16"/>
              </w:rPr>
              <w:t xml:space="preserve"> лота</w:t>
            </w:r>
          </w:p>
        </w:tc>
        <w:tc>
          <w:tcPr>
            <w:tcW w:w="1701" w:type="dxa"/>
            <w:vMerge w:val="restart"/>
            <w:vAlign w:val="center"/>
          </w:tcPr>
          <w:p w:rsidR="00071D1C" w:rsidRPr="005474D1" w:rsidRDefault="00071D1C" w:rsidP="00B46D58">
            <w:pPr>
              <w:widowControl w:val="0"/>
              <w:jc w:val="center"/>
              <w:rPr>
                <w:rFonts w:ascii="GHEA Grapalat" w:hAnsi="GHEA Grapalat"/>
                <w:sz w:val="16"/>
                <w:szCs w:val="16"/>
              </w:rPr>
            </w:pPr>
            <w:r w:rsidRPr="005474D1">
              <w:rPr>
                <w:rFonts w:ascii="GHEA Grapalat" w:hAnsi="GHEA Grapalat"/>
                <w:sz w:val="16"/>
                <w:szCs w:val="16"/>
              </w:rPr>
              <w:t>промежуточный код, предусмотренный планом закупок по классификации ЕЗК (CPV)</w:t>
            </w:r>
          </w:p>
        </w:tc>
        <w:tc>
          <w:tcPr>
            <w:tcW w:w="1814" w:type="dxa"/>
            <w:vMerge w:val="restart"/>
            <w:vAlign w:val="center"/>
          </w:tcPr>
          <w:p w:rsidR="00071D1C" w:rsidRPr="005474D1" w:rsidRDefault="001D0249" w:rsidP="00B64ECA">
            <w:pPr>
              <w:widowControl w:val="0"/>
              <w:jc w:val="center"/>
              <w:rPr>
                <w:rFonts w:ascii="GHEA Grapalat" w:hAnsi="GHEA Grapalat"/>
                <w:sz w:val="16"/>
                <w:szCs w:val="16"/>
                <w:lang w:val="en-US"/>
              </w:rPr>
            </w:pPr>
            <w:r w:rsidRPr="005474D1">
              <w:rPr>
                <w:rFonts w:ascii="GHEA Grapalat" w:hAnsi="GHEA Grapalat"/>
                <w:sz w:val="16"/>
                <w:szCs w:val="16"/>
              </w:rPr>
              <w:t xml:space="preserve">наименование </w:t>
            </w:r>
          </w:p>
        </w:tc>
        <w:tc>
          <w:tcPr>
            <w:tcW w:w="681" w:type="dxa"/>
            <w:vMerge w:val="restart"/>
            <w:vAlign w:val="center"/>
          </w:tcPr>
          <w:p w:rsidR="00071D1C" w:rsidRPr="005474D1" w:rsidRDefault="00A205BF" w:rsidP="00B64ECA">
            <w:pPr>
              <w:widowControl w:val="0"/>
              <w:ind w:left="-96" w:right="-108"/>
              <w:jc w:val="center"/>
              <w:rPr>
                <w:rFonts w:ascii="GHEA Grapalat" w:hAnsi="GHEA Grapalat"/>
                <w:sz w:val="16"/>
                <w:szCs w:val="16"/>
              </w:rPr>
            </w:pPr>
            <w:r w:rsidRPr="005474D1">
              <w:rPr>
                <w:rFonts w:ascii="GHEA Grapalat" w:hAnsi="GHEA Grapalat"/>
                <w:sz w:val="16"/>
                <w:szCs w:val="16"/>
              </w:rPr>
              <w:t>товарный знак,</w:t>
            </w:r>
            <w:r w:rsidRPr="005474D1">
              <w:rPr>
                <w:rFonts w:ascii="GHEA Grapalat" w:hAnsi="GHEA Grapalat"/>
                <w:sz w:val="16"/>
                <w:szCs w:val="16"/>
                <w:lang w:val="hy-AM"/>
              </w:rPr>
              <w:t xml:space="preserve"> </w:t>
            </w:r>
            <w:r w:rsidRPr="005474D1">
              <w:rPr>
                <w:rFonts w:ascii="GHEA Grapalat" w:hAnsi="GHEA Grapalat"/>
                <w:sz w:val="16"/>
                <w:szCs w:val="16"/>
              </w:rPr>
              <w:t>марка</w:t>
            </w:r>
            <w:r w:rsidR="00317BD2" w:rsidRPr="005474D1">
              <w:rPr>
                <w:rFonts w:ascii="GHEA Grapalat" w:hAnsi="GHEA Grapalat"/>
                <w:sz w:val="16"/>
                <w:szCs w:val="16"/>
                <w:lang w:val="hy-AM"/>
              </w:rPr>
              <w:t xml:space="preserve"> </w:t>
            </w:r>
            <w:r w:rsidR="00CC6362" w:rsidRPr="005474D1">
              <w:rPr>
                <w:rFonts w:ascii="GHEA Grapalat" w:hAnsi="GHEA Grapalat"/>
                <w:sz w:val="16"/>
                <w:szCs w:val="16"/>
              </w:rPr>
              <w:t xml:space="preserve">и </w:t>
            </w:r>
            <w:r w:rsidR="009F06BA" w:rsidRPr="005474D1">
              <w:rPr>
                <w:rFonts w:ascii="GHEA Grapalat" w:hAnsi="GHEA Grapalat"/>
                <w:sz w:val="16"/>
                <w:szCs w:val="16"/>
              </w:rPr>
              <w:t xml:space="preserve">наименование производителя </w:t>
            </w:r>
            <w:r w:rsidR="00B64ECA" w:rsidRPr="005474D1">
              <w:rPr>
                <w:rStyle w:val="FootnoteReference"/>
                <w:rFonts w:ascii="GHEA Grapalat" w:hAnsi="GHEA Grapalat"/>
                <w:sz w:val="16"/>
                <w:szCs w:val="16"/>
              </w:rPr>
              <w:footnoteReference w:customMarkFollows="1" w:id="21"/>
              <w:t>**</w:t>
            </w:r>
          </w:p>
        </w:tc>
        <w:tc>
          <w:tcPr>
            <w:tcW w:w="3261" w:type="dxa"/>
            <w:vMerge w:val="restart"/>
            <w:vAlign w:val="center"/>
          </w:tcPr>
          <w:p w:rsidR="00071D1C" w:rsidRPr="005474D1" w:rsidRDefault="00071D1C" w:rsidP="00B46D58">
            <w:pPr>
              <w:widowControl w:val="0"/>
              <w:ind w:left="-108" w:right="-59"/>
              <w:jc w:val="center"/>
              <w:rPr>
                <w:rFonts w:ascii="GHEA Grapalat" w:hAnsi="GHEA Grapalat"/>
                <w:sz w:val="16"/>
                <w:szCs w:val="16"/>
              </w:rPr>
            </w:pPr>
            <w:r w:rsidRPr="005474D1">
              <w:rPr>
                <w:rFonts w:ascii="GHEA Grapalat" w:hAnsi="GHEA Grapalat"/>
                <w:sz w:val="16"/>
                <w:szCs w:val="16"/>
              </w:rPr>
              <w:t>техническая характеристика</w:t>
            </w:r>
          </w:p>
        </w:tc>
        <w:tc>
          <w:tcPr>
            <w:tcW w:w="992" w:type="dxa"/>
            <w:vMerge w:val="restart"/>
            <w:vAlign w:val="center"/>
          </w:tcPr>
          <w:p w:rsidR="00071D1C" w:rsidRPr="005474D1" w:rsidRDefault="00071D1C" w:rsidP="00B46D58">
            <w:pPr>
              <w:widowControl w:val="0"/>
              <w:ind w:left="-48" w:right="-108"/>
              <w:jc w:val="center"/>
              <w:rPr>
                <w:rFonts w:ascii="GHEA Grapalat" w:hAnsi="GHEA Grapalat"/>
                <w:sz w:val="16"/>
                <w:szCs w:val="16"/>
              </w:rPr>
            </w:pPr>
            <w:r w:rsidRPr="005474D1">
              <w:rPr>
                <w:rFonts w:ascii="GHEA Grapalat" w:hAnsi="GHEA Grapalat"/>
                <w:sz w:val="16"/>
                <w:szCs w:val="16"/>
              </w:rPr>
              <w:t>единица измерения</w:t>
            </w:r>
          </w:p>
        </w:tc>
        <w:tc>
          <w:tcPr>
            <w:tcW w:w="709" w:type="dxa"/>
            <w:vMerge w:val="restart"/>
            <w:vAlign w:val="center"/>
          </w:tcPr>
          <w:p w:rsidR="00071D1C" w:rsidRPr="005474D1" w:rsidRDefault="00071D1C" w:rsidP="008A7430">
            <w:pPr>
              <w:widowControl w:val="0"/>
              <w:ind w:left="-108" w:right="-108" w:hanging="228"/>
              <w:jc w:val="center"/>
              <w:rPr>
                <w:rFonts w:ascii="GHEA Grapalat" w:hAnsi="GHEA Grapalat"/>
                <w:sz w:val="16"/>
                <w:szCs w:val="16"/>
              </w:rPr>
            </w:pPr>
            <w:r w:rsidRPr="005474D1">
              <w:rPr>
                <w:rFonts w:ascii="GHEA Grapalat" w:hAnsi="GHEA Grapalat"/>
                <w:sz w:val="16"/>
                <w:szCs w:val="16"/>
              </w:rPr>
              <w:t>цена единицы/драмов РА</w:t>
            </w:r>
          </w:p>
        </w:tc>
        <w:tc>
          <w:tcPr>
            <w:tcW w:w="693" w:type="dxa"/>
            <w:vMerge w:val="restart"/>
            <w:vAlign w:val="center"/>
          </w:tcPr>
          <w:p w:rsidR="00071D1C" w:rsidRPr="005474D1" w:rsidRDefault="00071D1C" w:rsidP="00B46D58">
            <w:pPr>
              <w:widowControl w:val="0"/>
              <w:ind w:left="-108" w:right="-108"/>
              <w:jc w:val="center"/>
              <w:rPr>
                <w:rFonts w:ascii="GHEA Grapalat" w:hAnsi="GHEA Grapalat"/>
                <w:sz w:val="16"/>
                <w:szCs w:val="16"/>
              </w:rPr>
            </w:pPr>
            <w:r w:rsidRPr="005474D1">
              <w:rPr>
                <w:rFonts w:ascii="GHEA Grapalat" w:hAnsi="GHEA Grapalat"/>
                <w:sz w:val="16"/>
                <w:szCs w:val="16"/>
              </w:rPr>
              <w:t>общая цена/драмов РА</w:t>
            </w:r>
          </w:p>
        </w:tc>
        <w:tc>
          <w:tcPr>
            <w:tcW w:w="992" w:type="dxa"/>
            <w:vMerge w:val="restart"/>
            <w:vAlign w:val="center"/>
          </w:tcPr>
          <w:p w:rsidR="00AE7592" w:rsidRPr="005474D1" w:rsidRDefault="00071D1C" w:rsidP="00B46D58">
            <w:pPr>
              <w:widowControl w:val="0"/>
              <w:ind w:left="-126" w:right="-108"/>
              <w:jc w:val="center"/>
              <w:rPr>
                <w:rFonts w:ascii="GHEA Grapalat" w:hAnsi="GHEA Grapalat"/>
                <w:sz w:val="16"/>
                <w:szCs w:val="16"/>
                <w:lang w:val="en-US"/>
              </w:rPr>
            </w:pPr>
            <w:r w:rsidRPr="005474D1">
              <w:rPr>
                <w:rFonts w:ascii="GHEA Grapalat" w:hAnsi="GHEA Grapalat"/>
                <w:sz w:val="16"/>
                <w:szCs w:val="16"/>
              </w:rPr>
              <w:t xml:space="preserve">общий </w:t>
            </w:r>
          </w:p>
          <w:p w:rsidR="00071D1C" w:rsidRPr="005474D1" w:rsidRDefault="00071D1C" w:rsidP="00B46D58">
            <w:pPr>
              <w:widowControl w:val="0"/>
              <w:ind w:left="-126" w:right="-108"/>
              <w:jc w:val="center"/>
              <w:rPr>
                <w:rFonts w:ascii="GHEA Grapalat" w:hAnsi="GHEA Grapalat"/>
                <w:sz w:val="16"/>
                <w:szCs w:val="16"/>
              </w:rPr>
            </w:pPr>
            <w:r w:rsidRPr="005474D1">
              <w:rPr>
                <w:rFonts w:ascii="GHEA Grapalat" w:hAnsi="GHEA Grapalat"/>
                <w:sz w:val="16"/>
                <w:szCs w:val="16"/>
              </w:rPr>
              <w:t>объем</w:t>
            </w:r>
          </w:p>
        </w:tc>
        <w:tc>
          <w:tcPr>
            <w:tcW w:w="3732" w:type="dxa"/>
            <w:gridSpan w:val="3"/>
            <w:vAlign w:val="center"/>
          </w:tcPr>
          <w:p w:rsidR="00071D1C" w:rsidRPr="005474D1" w:rsidRDefault="00071D1C" w:rsidP="00B46D58">
            <w:pPr>
              <w:widowControl w:val="0"/>
              <w:jc w:val="center"/>
              <w:rPr>
                <w:rFonts w:ascii="GHEA Grapalat" w:hAnsi="GHEA Grapalat"/>
                <w:sz w:val="16"/>
                <w:szCs w:val="16"/>
              </w:rPr>
            </w:pPr>
            <w:r w:rsidRPr="005474D1">
              <w:rPr>
                <w:rFonts w:ascii="GHEA Grapalat" w:hAnsi="GHEA Grapalat"/>
                <w:sz w:val="16"/>
                <w:szCs w:val="16"/>
              </w:rPr>
              <w:t>поставки</w:t>
            </w:r>
          </w:p>
        </w:tc>
      </w:tr>
      <w:tr w:rsidR="00AE7592" w:rsidRPr="005474D1" w:rsidTr="005474D1">
        <w:trPr>
          <w:trHeight w:val="445"/>
        </w:trPr>
        <w:tc>
          <w:tcPr>
            <w:tcW w:w="1589" w:type="dxa"/>
            <w:vMerge/>
            <w:vAlign w:val="center"/>
          </w:tcPr>
          <w:p w:rsidR="00071D1C" w:rsidRPr="005474D1" w:rsidRDefault="00071D1C" w:rsidP="00B46D58">
            <w:pPr>
              <w:widowControl w:val="0"/>
              <w:jc w:val="center"/>
              <w:rPr>
                <w:rFonts w:ascii="GHEA Grapalat" w:hAnsi="GHEA Grapalat"/>
                <w:sz w:val="16"/>
                <w:szCs w:val="16"/>
              </w:rPr>
            </w:pPr>
          </w:p>
        </w:tc>
        <w:tc>
          <w:tcPr>
            <w:tcW w:w="1701" w:type="dxa"/>
            <w:vMerge/>
            <w:vAlign w:val="center"/>
          </w:tcPr>
          <w:p w:rsidR="00071D1C" w:rsidRPr="005474D1" w:rsidRDefault="00071D1C" w:rsidP="00B46D58">
            <w:pPr>
              <w:widowControl w:val="0"/>
              <w:jc w:val="center"/>
              <w:rPr>
                <w:rFonts w:ascii="GHEA Grapalat" w:hAnsi="GHEA Grapalat"/>
                <w:sz w:val="16"/>
                <w:szCs w:val="16"/>
              </w:rPr>
            </w:pPr>
          </w:p>
        </w:tc>
        <w:tc>
          <w:tcPr>
            <w:tcW w:w="1814" w:type="dxa"/>
            <w:vMerge/>
            <w:vAlign w:val="center"/>
          </w:tcPr>
          <w:p w:rsidR="00071D1C" w:rsidRPr="005474D1" w:rsidRDefault="00071D1C" w:rsidP="00B46D58">
            <w:pPr>
              <w:widowControl w:val="0"/>
              <w:jc w:val="center"/>
              <w:rPr>
                <w:rFonts w:ascii="GHEA Grapalat" w:hAnsi="GHEA Grapalat"/>
                <w:sz w:val="16"/>
                <w:szCs w:val="16"/>
              </w:rPr>
            </w:pPr>
          </w:p>
        </w:tc>
        <w:tc>
          <w:tcPr>
            <w:tcW w:w="681" w:type="dxa"/>
            <w:vMerge/>
            <w:vAlign w:val="center"/>
          </w:tcPr>
          <w:p w:rsidR="00071D1C" w:rsidRPr="005474D1" w:rsidRDefault="00071D1C" w:rsidP="00B46D58">
            <w:pPr>
              <w:widowControl w:val="0"/>
              <w:jc w:val="center"/>
              <w:rPr>
                <w:rFonts w:ascii="GHEA Grapalat" w:hAnsi="GHEA Grapalat"/>
                <w:sz w:val="16"/>
                <w:szCs w:val="16"/>
              </w:rPr>
            </w:pPr>
          </w:p>
        </w:tc>
        <w:tc>
          <w:tcPr>
            <w:tcW w:w="3261" w:type="dxa"/>
            <w:vMerge/>
            <w:vAlign w:val="center"/>
          </w:tcPr>
          <w:p w:rsidR="00071D1C" w:rsidRPr="005474D1" w:rsidRDefault="00071D1C" w:rsidP="00B46D58">
            <w:pPr>
              <w:widowControl w:val="0"/>
              <w:jc w:val="center"/>
              <w:rPr>
                <w:rFonts w:ascii="GHEA Grapalat" w:hAnsi="GHEA Grapalat"/>
                <w:sz w:val="16"/>
                <w:szCs w:val="16"/>
              </w:rPr>
            </w:pPr>
          </w:p>
        </w:tc>
        <w:tc>
          <w:tcPr>
            <w:tcW w:w="992" w:type="dxa"/>
            <w:vMerge/>
            <w:vAlign w:val="center"/>
          </w:tcPr>
          <w:p w:rsidR="00071D1C" w:rsidRPr="005474D1" w:rsidRDefault="00071D1C" w:rsidP="00B46D58">
            <w:pPr>
              <w:widowControl w:val="0"/>
              <w:jc w:val="center"/>
              <w:rPr>
                <w:rFonts w:ascii="GHEA Grapalat" w:hAnsi="GHEA Grapalat"/>
                <w:sz w:val="16"/>
                <w:szCs w:val="16"/>
              </w:rPr>
            </w:pPr>
          </w:p>
        </w:tc>
        <w:tc>
          <w:tcPr>
            <w:tcW w:w="709" w:type="dxa"/>
            <w:vMerge/>
            <w:vAlign w:val="center"/>
          </w:tcPr>
          <w:p w:rsidR="00071D1C" w:rsidRPr="005474D1" w:rsidRDefault="00071D1C" w:rsidP="00B46D58">
            <w:pPr>
              <w:widowControl w:val="0"/>
              <w:jc w:val="center"/>
              <w:rPr>
                <w:rFonts w:ascii="GHEA Grapalat" w:hAnsi="GHEA Grapalat"/>
                <w:sz w:val="16"/>
                <w:szCs w:val="16"/>
              </w:rPr>
            </w:pPr>
          </w:p>
        </w:tc>
        <w:tc>
          <w:tcPr>
            <w:tcW w:w="693" w:type="dxa"/>
            <w:vMerge/>
            <w:vAlign w:val="center"/>
          </w:tcPr>
          <w:p w:rsidR="00071D1C" w:rsidRPr="005474D1" w:rsidRDefault="00071D1C" w:rsidP="00B46D58">
            <w:pPr>
              <w:widowControl w:val="0"/>
              <w:jc w:val="center"/>
              <w:rPr>
                <w:rFonts w:ascii="GHEA Grapalat" w:hAnsi="GHEA Grapalat"/>
                <w:sz w:val="16"/>
                <w:szCs w:val="16"/>
              </w:rPr>
            </w:pPr>
          </w:p>
        </w:tc>
        <w:tc>
          <w:tcPr>
            <w:tcW w:w="992" w:type="dxa"/>
            <w:vMerge/>
            <w:vAlign w:val="center"/>
          </w:tcPr>
          <w:p w:rsidR="00071D1C" w:rsidRPr="005474D1" w:rsidRDefault="00071D1C" w:rsidP="00B46D58">
            <w:pPr>
              <w:widowControl w:val="0"/>
              <w:jc w:val="center"/>
              <w:rPr>
                <w:rFonts w:ascii="GHEA Grapalat" w:hAnsi="GHEA Grapalat"/>
                <w:sz w:val="16"/>
                <w:szCs w:val="16"/>
              </w:rPr>
            </w:pPr>
          </w:p>
        </w:tc>
        <w:tc>
          <w:tcPr>
            <w:tcW w:w="1276" w:type="dxa"/>
            <w:vAlign w:val="center"/>
          </w:tcPr>
          <w:p w:rsidR="00071D1C" w:rsidRPr="005474D1" w:rsidRDefault="00071D1C" w:rsidP="00B46D58">
            <w:pPr>
              <w:widowControl w:val="0"/>
              <w:ind w:left="-108" w:right="-108"/>
              <w:jc w:val="center"/>
              <w:rPr>
                <w:rFonts w:ascii="GHEA Grapalat" w:hAnsi="GHEA Grapalat"/>
                <w:sz w:val="16"/>
                <w:szCs w:val="16"/>
              </w:rPr>
            </w:pPr>
            <w:r w:rsidRPr="005474D1">
              <w:rPr>
                <w:rFonts w:ascii="GHEA Grapalat" w:hAnsi="GHEA Grapalat"/>
                <w:sz w:val="16"/>
                <w:szCs w:val="16"/>
              </w:rPr>
              <w:t>адрес</w:t>
            </w:r>
          </w:p>
        </w:tc>
        <w:tc>
          <w:tcPr>
            <w:tcW w:w="1172" w:type="dxa"/>
            <w:vAlign w:val="center"/>
          </w:tcPr>
          <w:p w:rsidR="00071D1C" w:rsidRPr="005474D1" w:rsidRDefault="00071D1C" w:rsidP="00B46D58">
            <w:pPr>
              <w:widowControl w:val="0"/>
              <w:ind w:left="-46" w:right="-84"/>
              <w:jc w:val="center"/>
              <w:rPr>
                <w:rFonts w:ascii="GHEA Grapalat" w:hAnsi="GHEA Grapalat"/>
                <w:sz w:val="16"/>
                <w:szCs w:val="16"/>
              </w:rPr>
            </w:pPr>
            <w:r w:rsidRPr="005474D1">
              <w:rPr>
                <w:rFonts w:ascii="GHEA Grapalat" w:hAnsi="GHEA Grapalat"/>
                <w:sz w:val="16"/>
                <w:szCs w:val="16"/>
              </w:rPr>
              <w:t>подлежащее поставке количество товара</w:t>
            </w:r>
          </w:p>
        </w:tc>
        <w:tc>
          <w:tcPr>
            <w:tcW w:w="1284" w:type="dxa"/>
            <w:vAlign w:val="center"/>
          </w:tcPr>
          <w:p w:rsidR="00700C81" w:rsidRPr="005474D1" w:rsidRDefault="005646FC" w:rsidP="00B46D58">
            <w:pPr>
              <w:widowControl w:val="0"/>
              <w:ind w:left="-132" w:right="-129"/>
              <w:jc w:val="center"/>
              <w:rPr>
                <w:rFonts w:ascii="GHEA Grapalat" w:hAnsi="GHEA Grapalat"/>
                <w:sz w:val="16"/>
                <w:szCs w:val="16"/>
                <w:lang w:val="en-US"/>
              </w:rPr>
            </w:pPr>
            <w:r w:rsidRPr="005474D1">
              <w:rPr>
                <w:rFonts w:ascii="GHEA Grapalat" w:hAnsi="GHEA Grapalat"/>
                <w:sz w:val="16"/>
                <w:szCs w:val="16"/>
              </w:rPr>
              <w:t>с</w:t>
            </w:r>
            <w:r w:rsidR="00700C81" w:rsidRPr="005474D1">
              <w:rPr>
                <w:rFonts w:ascii="GHEA Grapalat" w:hAnsi="GHEA Grapalat"/>
                <w:sz w:val="16"/>
                <w:szCs w:val="16"/>
              </w:rPr>
              <w:t>рок</w:t>
            </w:r>
            <w:r w:rsidR="005A57B8" w:rsidRPr="005474D1">
              <w:rPr>
                <w:rStyle w:val="FootnoteReference"/>
                <w:rFonts w:ascii="GHEA Grapalat" w:hAnsi="GHEA Grapalat"/>
                <w:sz w:val="16"/>
                <w:szCs w:val="16"/>
              </w:rPr>
              <w:footnoteReference w:customMarkFollows="1" w:id="22"/>
              <w:t>***</w:t>
            </w:r>
          </w:p>
        </w:tc>
      </w:tr>
      <w:tr w:rsidR="005474D1" w:rsidRPr="005474D1" w:rsidTr="005474D1">
        <w:trPr>
          <w:trHeight w:val="246"/>
        </w:trPr>
        <w:tc>
          <w:tcPr>
            <w:tcW w:w="1589" w:type="dxa"/>
            <w:vAlign w:val="center"/>
          </w:tcPr>
          <w:p w:rsidR="005474D1" w:rsidRPr="005474D1" w:rsidRDefault="005474D1" w:rsidP="005474D1">
            <w:pPr>
              <w:widowControl w:val="0"/>
              <w:ind w:left="2" w:firstLine="149"/>
              <w:jc w:val="center"/>
              <w:rPr>
                <w:rFonts w:ascii="GHEA Grapalat" w:hAnsi="GHEA Grapalat"/>
                <w:sz w:val="16"/>
                <w:szCs w:val="16"/>
                <w:lang w:val="en-US"/>
              </w:rPr>
            </w:pPr>
            <w:r w:rsidRPr="005474D1">
              <w:rPr>
                <w:rFonts w:ascii="GHEA Grapalat" w:hAnsi="GHEA Grapalat"/>
                <w:sz w:val="16"/>
                <w:szCs w:val="16"/>
                <w:lang w:val="en-US"/>
              </w:rPr>
              <w:t>1</w:t>
            </w:r>
          </w:p>
        </w:tc>
        <w:tc>
          <w:tcPr>
            <w:tcW w:w="1701" w:type="dxa"/>
            <w:vAlign w:val="center"/>
          </w:tcPr>
          <w:p w:rsidR="005474D1" w:rsidRPr="005474D1" w:rsidRDefault="005474D1" w:rsidP="005474D1">
            <w:pPr>
              <w:jc w:val="center"/>
              <w:rPr>
                <w:rFonts w:ascii="GHEA Grapalat" w:hAnsi="GHEA Grapalat"/>
                <w:i/>
                <w:sz w:val="18"/>
                <w:szCs w:val="18"/>
              </w:rPr>
            </w:pPr>
            <w:r w:rsidRPr="005474D1">
              <w:rPr>
                <w:rFonts w:ascii="GHEA Grapalat" w:hAnsi="GHEA Grapalat"/>
                <w:i/>
                <w:sz w:val="18"/>
                <w:szCs w:val="18"/>
              </w:rPr>
              <w:t>15811120</w:t>
            </w:r>
          </w:p>
        </w:tc>
        <w:tc>
          <w:tcPr>
            <w:tcW w:w="1814" w:type="dxa"/>
            <w:vAlign w:val="center"/>
          </w:tcPr>
          <w:p w:rsidR="005474D1" w:rsidRPr="005474D1" w:rsidRDefault="005474D1" w:rsidP="005474D1">
            <w:pPr>
              <w:pStyle w:val="HTMLPreformatted"/>
              <w:jc w:val="center"/>
              <w:rPr>
                <w:rFonts w:ascii="GHEA Grapalat" w:hAnsi="GHEA Grapalat"/>
                <w:i/>
                <w:sz w:val="18"/>
                <w:szCs w:val="18"/>
              </w:rPr>
            </w:pPr>
            <w:r w:rsidRPr="005474D1">
              <w:rPr>
                <w:rFonts w:ascii="GHEA Grapalat" w:hAnsi="GHEA Grapalat"/>
                <w:i/>
                <w:sz w:val="18"/>
                <w:szCs w:val="18"/>
              </w:rPr>
              <w:t>хлеб буханка хлеба</w:t>
            </w:r>
          </w:p>
        </w:tc>
        <w:tc>
          <w:tcPr>
            <w:tcW w:w="681" w:type="dxa"/>
            <w:vAlign w:val="center"/>
          </w:tcPr>
          <w:p w:rsidR="005474D1" w:rsidRPr="005474D1" w:rsidRDefault="005474D1" w:rsidP="005474D1">
            <w:pPr>
              <w:widowControl w:val="0"/>
              <w:jc w:val="center"/>
              <w:rPr>
                <w:rFonts w:ascii="GHEA Grapalat" w:hAnsi="GHEA Grapalat"/>
                <w:sz w:val="16"/>
                <w:szCs w:val="16"/>
              </w:rPr>
            </w:pPr>
          </w:p>
        </w:tc>
        <w:tc>
          <w:tcPr>
            <w:tcW w:w="3261" w:type="dxa"/>
            <w:vAlign w:val="center"/>
          </w:tcPr>
          <w:p w:rsidR="005474D1" w:rsidRPr="005474D1" w:rsidRDefault="005474D1" w:rsidP="005474D1">
            <w:pPr>
              <w:jc w:val="center"/>
              <w:rPr>
                <w:rFonts w:ascii="GHEA Grapalat" w:hAnsi="GHEA Grapalat"/>
                <w:sz w:val="18"/>
                <w:szCs w:val="18"/>
              </w:rPr>
            </w:pPr>
            <w:r w:rsidRPr="005474D1">
              <w:rPr>
                <w:rFonts w:ascii="GHEA Grapalat" w:hAnsi="GHEA Grapalat"/>
                <w:color w:val="000000"/>
                <w:sz w:val="18"/>
                <w:szCs w:val="18"/>
              </w:rPr>
              <w:t>Тип матнакаш, Мука пшеничная высшего сорта, АСТ 31-99. Безопасность согласно гигиеническим нормам N 2-III-4.9-01-2010 и статье 8 Закона РА «О безопасности пищевых продуктов».</w:t>
            </w:r>
          </w:p>
        </w:tc>
        <w:tc>
          <w:tcPr>
            <w:tcW w:w="992" w:type="dxa"/>
            <w:vAlign w:val="center"/>
          </w:tcPr>
          <w:p w:rsidR="005474D1" w:rsidRPr="005474D1" w:rsidRDefault="005474D1" w:rsidP="005474D1">
            <w:pPr>
              <w:jc w:val="center"/>
              <w:rPr>
                <w:rFonts w:ascii="GHEA Grapalat" w:hAnsi="GHEA Grapalat"/>
                <w:bCs/>
                <w:sz w:val="16"/>
                <w:szCs w:val="16"/>
                <w:lang w:val="en-US"/>
              </w:rPr>
            </w:pPr>
            <w:r w:rsidRPr="005474D1">
              <w:rPr>
                <w:rFonts w:ascii="GHEA Grapalat" w:hAnsi="GHEA Grapalat"/>
                <w:bCs/>
                <w:sz w:val="16"/>
                <w:szCs w:val="16"/>
                <w:lang w:val="en-US"/>
              </w:rPr>
              <w:t>кг</w:t>
            </w:r>
          </w:p>
        </w:tc>
        <w:tc>
          <w:tcPr>
            <w:tcW w:w="709" w:type="dxa"/>
            <w:vAlign w:val="center"/>
          </w:tcPr>
          <w:p w:rsidR="005474D1" w:rsidRPr="005474D1" w:rsidRDefault="005474D1" w:rsidP="005474D1">
            <w:pPr>
              <w:jc w:val="center"/>
              <w:rPr>
                <w:rFonts w:ascii="GHEA Grapalat" w:hAnsi="GHEA Grapalat"/>
                <w:sz w:val="16"/>
                <w:szCs w:val="16"/>
              </w:rPr>
            </w:pPr>
          </w:p>
        </w:tc>
        <w:tc>
          <w:tcPr>
            <w:tcW w:w="693" w:type="dxa"/>
            <w:vAlign w:val="center"/>
          </w:tcPr>
          <w:p w:rsidR="005474D1" w:rsidRPr="005474D1" w:rsidRDefault="005474D1" w:rsidP="005474D1">
            <w:pPr>
              <w:jc w:val="center"/>
              <w:rPr>
                <w:rFonts w:ascii="GHEA Grapalat" w:hAnsi="GHEA Grapalat"/>
                <w:sz w:val="16"/>
                <w:szCs w:val="16"/>
              </w:rPr>
            </w:pPr>
          </w:p>
        </w:tc>
        <w:tc>
          <w:tcPr>
            <w:tcW w:w="992" w:type="dxa"/>
            <w:vAlign w:val="center"/>
          </w:tcPr>
          <w:p w:rsidR="005474D1" w:rsidRPr="00D524BC" w:rsidRDefault="005474D1" w:rsidP="00E352B3">
            <w:pPr>
              <w:jc w:val="center"/>
              <w:rPr>
                <w:rFonts w:ascii="GHEA Grapalat" w:hAnsi="GHEA Grapalat"/>
                <w:i/>
                <w:sz w:val="18"/>
                <w:szCs w:val="18"/>
              </w:rPr>
            </w:pPr>
            <w:r w:rsidRPr="00D524BC">
              <w:rPr>
                <w:rFonts w:ascii="GHEA Grapalat" w:hAnsi="GHEA Grapalat"/>
                <w:i/>
                <w:sz w:val="18"/>
                <w:szCs w:val="18"/>
              </w:rPr>
              <w:t>1008.0</w:t>
            </w:r>
          </w:p>
        </w:tc>
        <w:tc>
          <w:tcPr>
            <w:tcW w:w="1276" w:type="dxa"/>
            <w:vAlign w:val="center"/>
          </w:tcPr>
          <w:p w:rsidR="005474D1" w:rsidRPr="005474D1" w:rsidRDefault="005474D1" w:rsidP="005474D1">
            <w:pPr>
              <w:jc w:val="center"/>
              <w:rPr>
                <w:rFonts w:ascii="GHEA Grapalat" w:hAnsi="GHEA Grapalat"/>
                <w:i/>
                <w:sz w:val="16"/>
                <w:szCs w:val="16"/>
                <w:lang w:val="en-US"/>
              </w:rPr>
            </w:pPr>
            <w:r w:rsidRPr="005474D1">
              <w:rPr>
                <w:rFonts w:ascii="GHEA Grapalat" w:hAnsi="GHEA Grapalat"/>
                <w:i/>
                <w:sz w:val="16"/>
                <w:szCs w:val="16"/>
              </w:rPr>
              <w:t xml:space="preserve">О. </w:t>
            </w:r>
            <w:r w:rsidRPr="005474D1">
              <w:rPr>
                <w:rFonts w:ascii="GHEA Grapalat" w:hAnsi="GHEA Grapalat"/>
                <w:i/>
                <w:sz w:val="16"/>
                <w:szCs w:val="16"/>
                <w:lang w:val="en-US"/>
              </w:rPr>
              <w:t>Мргаван Исаакян 45/1</w:t>
            </w:r>
          </w:p>
        </w:tc>
        <w:tc>
          <w:tcPr>
            <w:tcW w:w="1172" w:type="dxa"/>
            <w:vAlign w:val="center"/>
          </w:tcPr>
          <w:p w:rsidR="005474D1" w:rsidRPr="005474D1" w:rsidRDefault="005474D1" w:rsidP="005474D1">
            <w:pPr>
              <w:jc w:val="center"/>
              <w:rPr>
                <w:rFonts w:ascii="GHEA Grapalat" w:hAnsi="GHEA Grapalat"/>
                <w:i/>
                <w:sz w:val="16"/>
                <w:szCs w:val="16"/>
              </w:rPr>
            </w:pPr>
            <w:r w:rsidRPr="005474D1">
              <w:rPr>
                <w:rFonts w:ascii="GHEA Grapalat" w:hAnsi="GHEA Grapalat"/>
                <w:i/>
                <w:sz w:val="16"/>
                <w:szCs w:val="16"/>
              </w:rPr>
              <w:t xml:space="preserve">2-ая </w:t>
            </w:r>
            <w:r w:rsidRPr="005474D1">
              <w:rPr>
                <w:rFonts w:ascii="Cambria Math" w:hAnsi="Cambria Math" w:cs="Cambria Math"/>
                <w:i/>
                <w:sz w:val="16"/>
                <w:szCs w:val="16"/>
              </w:rPr>
              <w:t>​​</w:t>
            </w:r>
            <w:r w:rsidRPr="005474D1">
              <w:rPr>
                <w:rFonts w:ascii="GHEA Grapalat" w:hAnsi="GHEA Grapalat" w:cs="GHEA Grapalat"/>
                <w:i/>
                <w:sz w:val="16"/>
                <w:szCs w:val="16"/>
              </w:rPr>
              <w:t>доставка</w:t>
            </w:r>
            <w:r w:rsidRPr="005474D1">
              <w:rPr>
                <w:rFonts w:ascii="GHEA Grapalat" w:hAnsi="GHEA Grapalat"/>
                <w:i/>
                <w:sz w:val="16"/>
                <w:szCs w:val="16"/>
              </w:rPr>
              <w:t xml:space="preserve"> </w:t>
            </w:r>
            <w:r w:rsidRPr="005474D1">
              <w:rPr>
                <w:rFonts w:ascii="GHEA Grapalat" w:hAnsi="GHEA Grapalat" w:cs="GHEA Grapalat"/>
                <w:i/>
                <w:sz w:val="16"/>
                <w:szCs w:val="16"/>
              </w:rPr>
              <w:t>по</w:t>
            </w:r>
            <w:r w:rsidRPr="005474D1">
              <w:rPr>
                <w:rFonts w:ascii="GHEA Grapalat" w:hAnsi="GHEA Grapalat"/>
                <w:i/>
                <w:sz w:val="16"/>
                <w:szCs w:val="16"/>
              </w:rPr>
              <w:t xml:space="preserve"> </w:t>
            </w:r>
            <w:r w:rsidRPr="005474D1">
              <w:rPr>
                <w:rFonts w:ascii="GHEA Grapalat" w:hAnsi="GHEA Grapalat" w:cs="GHEA Grapalat"/>
                <w:i/>
                <w:sz w:val="16"/>
                <w:szCs w:val="16"/>
              </w:rPr>
              <w:t>предварительному</w:t>
            </w:r>
            <w:r w:rsidRPr="005474D1">
              <w:rPr>
                <w:rFonts w:ascii="GHEA Grapalat" w:hAnsi="GHEA Grapalat"/>
                <w:i/>
                <w:sz w:val="16"/>
                <w:szCs w:val="16"/>
              </w:rPr>
              <w:t xml:space="preserve"> </w:t>
            </w:r>
            <w:r w:rsidRPr="005474D1">
              <w:rPr>
                <w:rFonts w:ascii="GHEA Grapalat" w:hAnsi="GHEA Grapalat" w:cs="GHEA Grapalat"/>
                <w:i/>
                <w:sz w:val="16"/>
                <w:szCs w:val="16"/>
              </w:rPr>
              <w:t>заказу</w:t>
            </w:r>
          </w:p>
        </w:tc>
        <w:tc>
          <w:tcPr>
            <w:tcW w:w="1284" w:type="dxa"/>
            <w:vAlign w:val="center"/>
          </w:tcPr>
          <w:p w:rsidR="005474D1" w:rsidRPr="005474D1" w:rsidRDefault="005474D1" w:rsidP="005474D1">
            <w:pPr>
              <w:jc w:val="center"/>
              <w:rPr>
                <w:rFonts w:ascii="GHEA Grapalat" w:hAnsi="GHEA Grapalat"/>
                <w:i/>
                <w:sz w:val="16"/>
                <w:szCs w:val="16"/>
              </w:rPr>
            </w:pPr>
            <w:r w:rsidRPr="005474D1">
              <w:rPr>
                <w:rFonts w:ascii="GHEA Grapalat" w:hAnsi="GHEA Grapalat"/>
                <w:i/>
                <w:sz w:val="16"/>
                <w:szCs w:val="16"/>
              </w:rPr>
              <w:t>Первая доставка будет произведена заключения договора</w:t>
            </w:r>
          </w:p>
        </w:tc>
      </w:tr>
      <w:tr w:rsidR="005474D1" w:rsidRPr="005474D1" w:rsidTr="005474D1">
        <w:tc>
          <w:tcPr>
            <w:tcW w:w="1589" w:type="dxa"/>
            <w:vAlign w:val="center"/>
          </w:tcPr>
          <w:p w:rsidR="005474D1" w:rsidRPr="005474D1" w:rsidRDefault="005474D1" w:rsidP="005474D1">
            <w:pPr>
              <w:widowControl w:val="0"/>
              <w:jc w:val="center"/>
              <w:rPr>
                <w:rFonts w:ascii="GHEA Grapalat" w:hAnsi="GHEA Grapalat"/>
                <w:sz w:val="16"/>
                <w:szCs w:val="16"/>
              </w:rPr>
            </w:pPr>
            <w:r w:rsidRPr="005474D1">
              <w:rPr>
                <w:rFonts w:ascii="GHEA Grapalat" w:hAnsi="GHEA Grapalat"/>
                <w:sz w:val="16"/>
                <w:szCs w:val="16"/>
              </w:rPr>
              <w:t>2</w:t>
            </w:r>
          </w:p>
        </w:tc>
        <w:tc>
          <w:tcPr>
            <w:tcW w:w="1701" w:type="dxa"/>
            <w:vAlign w:val="center"/>
          </w:tcPr>
          <w:p w:rsidR="005474D1" w:rsidRPr="005474D1" w:rsidRDefault="005474D1" w:rsidP="005474D1">
            <w:pPr>
              <w:jc w:val="center"/>
              <w:rPr>
                <w:rFonts w:ascii="GHEA Grapalat" w:hAnsi="GHEA Grapalat"/>
                <w:i/>
                <w:sz w:val="18"/>
                <w:szCs w:val="18"/>
              </w:rPr>
            </w:pPr>
            <w:r w:rsidRPr="005474D1">
              <w:rPr>
                <w:rFonts w:ascii="GHEA Grapalat" w:hAnsi="GHEA Grapalat"/>
                <w:i/>
                <w:sz w:val="18"/>
                <w:szCs w:val="18"/>
              </w:rPr>
              <w:t>03211300</w:t>
            </w:r>
          </w:p>
        </w:tc>
        <w:tc>
          <w:tcPr>
            <w:tcW w:w="1814" w:type="dxa"/>
            <w:vAlign w:val="center"/>
          </w:tcPr>
          <w:p w:rsidR="005474D1" w:rsidRPr="005474D1" w:rsidRDefault="005474D1" w:rsidP="005474D1">
            <w:pPr>
              <w:pStyle w:val="HTMLPreformatted"/>
              <w:jc w:val="center"/>
              <w:rPr>
                <w:rFonts w:ascii="GHEA Grapalat" w:hAnsi="GHEA Grapalat"/>
                <w:i/>
                <w:sz w:val="18"/>
                <w:szCs w:val="18"/>
              </w:rPr>
            </w:pPr>
            <w:r w:rsidRPr="005474D1">
              <w:rPr>
                <w:rFonts w:ascii="GHEA Grapalat" w:hAnsi="GHEA Grapalat"/>
                <w:i/>
                <w:sz w:val="18"/>
                <w:szCs w:val="18"/>
              </w:rPr>
              <w:t>рис</w:t>
            </w:r>
          </w:p>
        </w:tc>
        <w:tc>
          <w:tcPr>
            <w:tcW w:w="681" w:type="dxa"/>
            <w:vAlign w:val="center"/>
          </w:tcPr>
          <w:p w:rsidR="005474D1" w:rsidRPr="005474D1" w:rsidRDefault="005474D1" w:rsidP="005474D1">
            <w:pPr>
              <w:widowControl w:val="0"/>
              <w:jc w:val="center"/>
              <w:rPr>
                <w:rFonts w:ascii="GHEA Grapalat" w:hAnsi="GHEA Grapalat"/>
                <w:sz w:val="16"/>
                <w:szCs w:val="16"/>
              </w:rPr>
            </w:pPr>
          </w:p>
        </w:tc>
        <w:tc>
          <w:tcPr>
            <w:tcW w:w="3261" w:type="dxa"/>
            <w:vAlign w:val="center"/>
          </w:tcPr>
          <w:p w:rsidR="005474D1" w:rsidRPr="005474D1" w:rsidRDefault="005474D1" w:rsidP="005474D1">
            <w:pPr>
              <w:jc w:val="center"/>
              <w:rPr>
                <w:rFonts w:ascii="GHEA Grapalat" w:hAnsi="GHEA Grapalat"/>
                <w:sz w:val="18"/>
                <w:szCs w:val="18"/>
              </w:rPr>
            </w:pPr>
            <w:r w:rsidRPr="005474D1">
              <w:rPr>
                <w:rFonts w:ascii="GHEA Grapalat" w:hAnsi="GHEA Grapalat"/>
                <w:color w:val="000000"/>
                <w:sz w:val="18"/>
                <w:szCs w:val="18"/>
              </w:rPr>
              <w:t xml:space="preserve">Белый, крупный, высокий, длинный тип, неразбитый, разделенный по ширине от 1 до 4 типов, с влажностью от 13% до 15%, ГОСТ 6293-90. Безопасность и маркировка правительством РА 2007. Статья 8 Закона Республики Армения "О техническом регулировании требований к зерновым культурам, его производству, хранению, переработке и уборке урожая", </w:t>
            </w:r>
            <w:r w:rsidRPr="005474D1">
              <w:rPr>
                <w:rFonts w:ascii="GHEA Grapalat" w:hAnsi="GHEA Grapalat"/>
                <w:color w:val="000000"/>
                <w:sz w:val="18"/>
                <w:szCs w:val="18"/>
              </w:rPr>
              <w:lastRenderedPageBreak/>
              <w:t>принятая Указом № 22-Н от 11 января</w:t>
            </w:r>
          </w:p>
        </w:tc>
        <w:tc>
          <w:tcPr>
            <w:tcW w:w="992" w:type="dxa"/>
            <w:vAlign w:val="center"/>
          </w:tcPr>
          <w:p w:rsidR="005474D1" w:rsidRPr="005474D1" w:rsidRDefault="005474D1" w:rsidP="005474D1">
            <w:pPr>
              <w:jc w:val="center"/>
              <w:rPr>
                <w:rFonts w:ascii="GHEA Grapalat" w:hAnsi="GHEA Grapalat"/>
                <w:sz w:val="16"/>
                <w:szCs w:val="16"/>
                <w:lang w:val="en-US"/>
              </w:rPr>
            </w:pPr>
            <w:r w:rsidRPr="005474D1">
              <w:rPr>
                <w:rFonts w:ascii="GHEA Grapalat" w:hAnsi="GHEA Grapalat"/>
                <w:bCs/>
                <w:sz w:val="16"/>
                <w:szCs w:val="16"/>
                <w:lang w:val="en-US"/>
              </w:rPr>
              <w:lastRenderedPageBreak/>
              <w:t>кг</w:t>
            </w:r>
          </w:p>
        </w:tc>
        <w:tc>
          <w:tcPr>
            <w:tcW w:w="709" w:type="dxa"/>
            <w:vAlign w:val="center"/>
          </w:tcPr>
          <w:p w:rsidR="005474D1" w:rsidRPr="005474D1" w:rsidRDefault="005474D1" w:rsidP="005474D1">
            <w:pPr>
              <w:pStyle w:val="Heading2"/>
              <w:rPr>
                <w:lang w:val="hy-AM"/>
              </w:rPr>
            </w:pPr>
          </w:p>
        </w:tc>
        <w:tc>
          <w:tcPr>
            <w:tcW w:w="693" w:type="dxa"/>
            <w:vAlign w:val="center"/>
          </w:tcPr>
          <w:p w:rsidR="005474D1" w:rsidRPr="005474D1" w:rsidRDefault="005474D1" w:rsidP="005474D1">
            <w:pPr>
              <w:jc w:val="center"/>
              <w:rPr>
                <w:rFonts w:ascii="GHEA Grapalat" w:hAnsi="GHEA Grapalat"/>
                <w:sz w:val="16"/>
                <w:szCs w:val="16"/>
                <w:lang w:val="hy-AM"/>
              </w:rPr>
            </w:pPr>
          </w:p>
        </w:tc>
        <w:tc>
          <w:tcPr>
            <w:tcW w:w="992" w:type="dxa"/>
            <w:vAlign w:val="center"/>
          </w:tcPr>
          <w:p w:rsidR="005474D1" w:rsidRPr="00D524BC" w:rsidRDefault="005474D1" w:rsidP="00E352B3">
            <w:pPr>
              <w:jc w:val="center"/>
              <w:rPr>
                <w:rFonts w:ascii="GHEA Grapalat" w:hAnsi="GHEA Grapalat"/>
                <w:i/>
                <w:sz w:val="20"/>
              </w:rPr>
            </w:pPr>
            <w:r w:rsidRPr="00D524BC">
              <w:rPr>
                <w:rFonts w:ascii="GHEA Grapalat" w:hAnsi="GHEA Grapalat"/>
                <w:i/>
                <w:sz w:val="20"/>
              </w:rPr>
              <w:t>88.20</w:t>
            </w:r>
          </w:p>
        </w:tc>
        <w:tc>
          <w:tcPr>
            <w:tcW w:w="1276" w:type="dxa"/>
            <w:vAlign w:val="center"/>
          </w:tcPr>
          <w:p w:rsidR="005474D1" w:rsidRPr="005474D1" w:rsidRDefault="005474D1" w:rsidP="005474D1">
            <w:pPr>
              <w:jc w:val="center"/>
              <w:rPr>
                <w:rFonts w:ascii="GHEA Grapalat" w:hAnsi="GHEA Grapalat"/>
                <w:i/>
                <w:sz w:val="16"/>
                <w:szCs w:val="16"/>
              </w:rPr>
            </w:pPr>
            <w:r w:rsidRPr="005474D1">
              <w:rPr>
                <w:rFonts w:ascii="GHEA Grapalat" w:hAnsi="GHEA Grapalat"/>
                <w:i/>
                <w:sz w:val="16"/>
                <w:szCs w:val="16"/>
              </w:rPr>
              <w:t xml:space="preserve">О. </w:t>
            </w:r>
            <w:r w:rsidRPr="005474D1">
              <w:rPr>
                <w:rFonts w:ascii="GHEA Grapalat" w:hAnsi="GHEA Grapalat"/>
                <w:i/>
                <w:sz w:val="16"/>
                <w:szCs w:val="16"/>
                <w:lang w:val="en-US"/>
              </w:rPr>
              <w:t>Мргаван Исаакян 45/1</w:t>
            </w:r>
          </w:p>
        </w:tc>
        <w:tc>
          <w:tcPr>
            <w:tcW w:w="1172" w:type="dxa"/>
            <w:vAlign w:val="center"/>
          </w:tcPr>
          <w:p w:rsidR="005474D1" w:rsidRPr="005474D1" w:rsidRDefault="005474D1" w:rsidP="005474D1">
            <w:pPr>
              <w:jc w:val="center"/>
              <w:rPr>
                <w:rFonts w:ascii="GHEA Grapalat" w:hAnsi="GHEA Grapalat"/>
                <w:i/>
                <w:sz w:val="16"/>
                <w:szCs w:val="16"/>
              </w:rPr>
            </w:pPr>
            <w:r w:rsidRPr="005474D1">
              <w:rPr>
                <w:rFonts w:ascii="GHEA Grapalat" w:hAnsi="GHEA Grapalat"/>
                <w:i/>
                <w:sz w:val="16"/>
                <w:szCs w:val="16"/>
              </w:rPr>
              <w:t xml:space="preserve">2-ая </w:t>
            </w:r>
            <w:r w:rsidRPr="005474D1">
              <w:rPr>
                <w:rFonts w:ascii="Cambria Math" w:hAnsi="Cambria Math" w:cs="Cambria Math"/>
                <w:i/>
                <w:sz w:val="16"/>
                <w:szCs w:val="16"/>
              </w:rPr>
              <w:t>​​</w:t>
            </w:r>
            <w:r w:rsidRPr="005474D1">
              <w:rPr>
                <w:rFonts w:ascii="GHEA Grapalat" w:hAnsi="GHEA Grapalat" w:cs="GHEA Grapalat"/>
                <w:i/>
                <w:sz w:val="16"/>
                <w:szCs w:val="16"/>
              </w:rPr>
              <w:t>доставка</w:t>
            </w:r>
            <w:r w:rsidRPr="005474D1">
              <w:rPr>
                <w:rFonts w:ascii="GHEA Grapalat" w:hAnsi="GHEA Grapalat"/>
                <w:i/>
                <w:sz w:val="16"/>
                <w:szCs w:val="16"/>
              </w:rPr>
              <w:t xml:space="preserve"> </w:t>
            </w:r>
            <w:r w:rsidRPr="005474D1">
              <w:rPr>
                <w:rFonts w:ascii="GHEA Grapalat" w:hAnsi="GHEA Grapalat" w:cs="GHEA Grapalat"/>
                <w:i/>
                <w:sz w:val="16"/>
                <w:szCs w:val="16"/>
              </w:rPr>
              <w:t>по</w:t>
            </w:r>
            <w:r w:rsidRPr="005474D1">
              <w:rPr>
                <w:rFonts w:ascii="GHEA Grapalat" w:hAnsi="GHEA Grapalat"/>
                <w:i/>
                <w:sz w:val="16"/>
                <w:szCs w:val="16"/>
              </w:rPr>
              <w:t xml:space="preserve"> </w:t>
            </w:r>
            <w:r w:rsidRPr="005474D1">
              <w:rPr>
                <w:rFonts w:ascii="GHEA Grapalat" w:hAnsi="GHEA Grapalat" w:cs="GHEA Grapalat"/>
                <w:i/>
                <w:sz w:val="16"/>
                <w:szCs w:val="16"/>
              </w:rPr>
              <w:t>предварительному</w:t>
            </w:r>
            <w:r w:rsidRPr="005474D1">
              <w:rPr>
                <w:rFonts w:ascii="GHEA Grapalat" w:hAnsi="GHEA Grapalat"/>
                <w:i/>
                <w:sz w:val="16"/>
                <w:szCs w:val="16"/>
              </w:rPr>
              <w:t xml:space="preserve"> </w:t>
            </w:r>
            <w:r w:rsidRPr="005474D1">
              <w:rPr>
                <w:rFonts w:ascii="GHEA Grapalat" w:hAnsi="GHEA Grapalat" w:cs="GHEA Grapalat"/>
                <w:i/>
                <w:sz w:val="16"/>
                <w:szCs w:val="16"/>
              </w:rPr>
              <w:t>заказу</w:t>
            </w:r>
          </w:p>
        </w:tc>
        <w:tc>
          <w:tcPr>
            <w:tcW w:w="1284" w:type="dxa"/>
            <w:vAlign w:val="center"/>
          </w:tcPr>
          <w:p w:rsidR="005474D1" w:rsidRPr="005474D1" w:rsidRDefault="005474D1" w:rsidP="005474D1">
            <w:pPr>
              <w:jc w:val="center"/>
              <w:rPr>
                <w:rFonts w:ascii="GHEA Grapalat" w:hAnsi="GHEA Grapalat"/>
                <w:i/>
                <w:sz w:val="16"/>
                <w:szCs w:val="16"/>
              </w:rPr>
            </w:pPr>
            <w:r w:rsidRPr="005474D1">
              <w:rPr>
                <w:rFonts w:ascii="GHEA Grapalat" w:hAnsi="GHEA Grapalat"/>
                <w:i/>
                <w:sz w:val="16"/>
                <w:szCs w:val="16"/>
              </w:rPr>
              <w:t>Первая доставка будет произведена заключения договора</w:t>
            </w:r>
          </w:p>
        </w:tc>
      </w:tr>
      <w:tr w:rsidR="005474D1" w:rsidRPr="005474D1" w:rsidTr="005474D1">
        <w:tc>
          <w:tcPr>
            <w:tcW w:w="1589" w:type="dxa"/>
            <w:vAlign w:val="center"/>
          </w:tcPr>
          <w:p w:rsidR="005474D1" w:rsidRPr="005474D1" w:rsidRDefault="005474D1" w:rsidP="005474D1">
            <w:pPr>
              <w:widowControl w:val="0"/>
              <w:jc w:val="center"/>
              <w:rPr>
                <w:rFonts w:ascii="GHEA Grapalat" w:hAnsi="GHEA Grapalat"/>
                <w:sz w:val="16"/>
                <w:szCs w:val="16"/>
                <w:lang w:val="en-US"/>
              </w:rPr>
            </w:pPr>
            <w:r w:rsidRPr="005474D1">
              <w:rPr>
                <w:rFonts w:ascii="GHEA Grapalat" w:hAnsi="GHEA Grapalat"/>
                <w:sz w:val="16"/>
                <w:szCs w:val="16"/>
                <w:lang w:val="en-US"/>
              </w:rPr>
              <w:lastRenderedPageBreak/>
              <w:t>3</w:t>
            </w:r>
          </w:p>
        </w:tc>
        <w:tc>
          <w:tcPr>
            <w:tcW w:w="1701" w:type="dxa"/>
            <w:vAlign w:val="center"/>
          </w:tcPr>
          <w:p w:rsidR="005474D1" w:rsidRPr="005474D1" w:rsidRDefault="005474D1" w:rsidP="005474D1">
            <w:pPr>
              <w:jc w:val="center"/>
              <w:rPr>
                <w:rFonts w:ascii="GHEA Grapalat" w:hAnsi="GHEA Grapalat"/>
                <w:i/>
                <w:sz w:val="18"/>
                <w:szCs w:val="18"/>
              </w:rPr>
            </w:pPr>
            <w:r w:rsidRPr="005474D1">
              <w:rPr>
                <w:rFonts w:ascii="GHEA Grapalat" w:hAnsi="GHEA Grapalat"/>
                <w:i/>
                <w:sz w:val="18"/>
                <w:szCs w:val="18"/>
              </w:rPr>
              <w:t>15851100</w:t>
            </w:r>
          </w:p>
        </w:tc>
        <w:tc>
          <w:tcPr>
            <w:tcW w:w="1814" w:type="dxa"/>
            <w:vAlign w:val="center"/>
          </w:tcPr>
          <w:p w:rsidR="005474D1" w:rsidRPr="005474D1" w:rsidRDefault="005474D1" w:rsidP="005474D1">
            <w:pPr>
              <w:pStyle w:val="HTMLPreformatted"/>
              <w:jc w:val="center"/>
              <w:rPr>
                <w:rFonts w:ascii="GHEA Grapalat" w:hAnsi="GHEA Grapalat"/>
                <w:i/>
                <w:sz w:val="18"/>
                <w:szCs w:val="18"/>
              </w:rPr>
            </w:pPr>
            <w:r w:rsidRPr="005474D1">
              <w:rPr>
                <w:rFonts w:ascii="GHEA Grapalat" w:hAnsi="GHEA Grapalat"/>
                <w:i/>
                <w:sz w:val="18"/>
                <w:szCs w:val="18"/>
              </w:rPr>
              <w:t>макароны</w:t>
            </w:r>
          </w:p>
        </w:tc>
        <w:tc>
          <w:tcPr>
            <w:tcW w:w="681" w:type="dxa"/>
            <w:vAlign w:val="center"/>
          </w:tcPr>
          <w:p w:rsidR="005474D1" w:rsidRPr="005474D1" w:rsidRDefault="005474D1" w:rsidP="005474D1">
            <w:pPr>
              <w:widowControl w:val="0"/>
              <w:jc w:val="center"/>
              <w:rPr>
                <w:rFonts w:ascii="GHEA Grapalat" w:hAnsi="GHEA Grapalat"/>
                <w:sz w:val="16"/>
                <w:szCs w:val="16"/>
              </w:rPr>
            </w:pPr>
          </w:p>
        </w:tc>
        <w:tc>
          <w:tcPr>
            <w:tcW w:w="3261" w:type="dxa"/>
            <w:vAlign w:val="center"/>
          </w:tcPr>
          <w:p w:rsidR="005474D1" w:rsidRPr="005474D1" w:rsidRDefault="005474D1" w:rsidP="005474D1">
            <w:pPr>
              <w:jc w:val="center"/>
              <w:rPr>
                <w:rFonts w:ascii="GHEA Grapalat" w:hAnsi="GHEA Grapalat"/>
                <w:sz w:val="18"/>
                <w:szCs w:val="18"/>
              </w:rPr>
            </w:pPr>
            <w:r w:rsidRPr="005474D1">
              <w:rPr>
                <w:rFonts w:ascii="GHEA Grapalat" w:hAnsi="GHEA Grapalat"/>
                <w:color w:val="000000"/>
                <w:sz w:val="18"/>
                <w:szCs w:val="18"/>
              </w:rPr>
              <w:t>Паста обыкновенная из теста, сваренного вкрутую, в зависимости от типа и качества муки: A (мука из твердой пшеницы), B (мука из мягкой глазури), B (пшеничная мука для выпечки), жареная и не жареная, ГОСТ 875-92. Безопасность в соответствии с N 2-III-4.9-01-2010 гигиеническими нормами и маркировкой - Статья 8 Закона РА о безопасности пищевых продуктов:</w:t>
            </w:r>
          </w:p>
        </w:tc>
        <w:tc>
          <w:tcPr>
            <w:tcW w:w="992" w:type="dxa"/>
            <w:vAlign w:val="center"/>
          </w:tcPr>
          <w:p w:rsidR="005474D1" w:rsidRPr="005474D1" w:rsidRDefault="005474D1" w:rsidP="005474D1">
            <w:pPr>
              <w:jc w:val="center"/>
              <w:rPr>
                <w:rFonts w:ascii="GHEA Grapalat" w:hAnsi="GHEA Grapalat"/>
                <w:sz w:val="16"/>
                <w:szCs w:val="16"/>
                <w:lang w:val="en-US"/>
              </w:rPr>
            </w:pPr>
            <w:r w:rsidRPr="005474D1">
              <w:rPr>
                <w:rFonts w:ascii="GHEA Grapalat" w:hAnsi="GHEA Grapalat"/>
                <w:bCs/>
                <w:sz w:val="16"/>
                <w:szCs w:val="16"/>
                <w:lang w:val="en-US"/>
              </w:rPr>
              <w:t>кг</w:t>
            </w:r>
          </w:p>
        </w:tc>
        <w:tc>
          <w:tcPr>
            <w:tcW w:w="709" w:type="dxa"/>
            <w:vAlign w:val="center"/>
          </w:tcPr>
          <w:p w:rsidR="005474D1" w:rsidRPr="005474D1" w:rsidRDefault="005474D1" w:rsidP="005474D1">
            <w:pPr>
              <w:jc w:val="center"/>
              <w:rPr>
                <w:rFonts w:ascii="GHEA Grapalat" w:hAnsi="GHEA Grapalat"/>
                <w:sz w:val="16"/>
                <w:szCs w:val="16"/>
              </w:rPr>
            </w:pPr>
          </w:p>
        </w:tc>
        <w:tc>
          <w:tcPr>
            <w:tcW w:w="693" w:type="dxa"/>
            <w:vAlign w:val="center"/>
          </w:tcPr>
          <w:p w:rsidR="005474D1" w:rsidRPr="005474D1" w:rsidRDefault="005474D1" w:rsidP="005474D1">
            <w:pPr>
              <w:jc w:val="center"/>
              <w:rPr>
                <w:rFonts w:ascii="GHEA Grapalat" w:hAnsi="GHEA Grapalat"/>
                <w:sz w:val="16"/>
                <w:szCs w:val="16"/>
              </w:rPr>
            </w:pPr>
          </w:p>
        </w:tc>
        <w:tc>
          <w:tcPr>
            <w:tcW w:w="992" w:type="dxa"/>
            <w:vAlign w:val="center"/>
          </w:tcPr>
          <w:p w:rsidR="005474D1" w:rsidRPr="00D524BC" w:rsidRDefault="005474D1" w:rsidP="00E352B3">
            <w:pPr>
              <w:jc w:val="center"/>
              <w:rPr>
                <w:rFonts w:ascii="GHEA Grapalat" w:hAnsi="GHEA Grapalat"/>
                <w:i/>
                <w:sz w:val="20"/>
              </w:rPr>
            </w:pPr>
            <w:r w:rsidRPr="00D524BC">
              <w:rPr>
                <w:rFonts w:ascii="GHEA Grapalat" w:hAnsi="GHEA Grapalat"/>
                <w:i/>
                <w:sz w:val="20"/>
              </w:rPr>
              <w:t>113.4</w:t>
            </w:r>
          </w:p>
        </w:tc>
        <w:tc>
          <w:tcPr>
            <w:tcW w:w="1276" w:type="dxa"/>
            <w:vAlign w:val="center"/>
          </w:tcPr>
          <w:p w:rsidR="005474D1" w:rsidRPr="005474D1" w:rsidRDefault="005474D1" w:rsidP="005474D1">
            <w:pPr>
              <w:jc w:val="center"/>
            </w:pPr>
            <w:r w:rsidRPr="005474D1">
              <w:rPr>
                <w:rFonts w:ascii="GHEA Grapalat" w:hAnsi="GHEA Grapalat"/>
                <w:i/>
                <w:sz w:val="16"/>
                <w:szCs w:val="16"/>
              </w:rPr>
              <w:t>О. Мргаван Исаакян 45/1</w:t>
            </w:r>
          </w:p>
        </w:tc>
        <w:tc>
          <w:tcPr>
            <w:tcW w:w="1172" w:type="dxa"/>
            <w:vAlign w:val="center"/>
          </w:tcPr>
          <w:p w:rsidR="005474D1" w:rsidRPr="005474D1" w:rsidRDefault="005474D1" w:rsidP="005474D1">
            <w:pPr>
              <w:jc w:val="center"/>
              <w:rPr>
                <w:rFonts w:ascii="GHEA Grapalat" w:hAnsi="GHEA Grapalat"/>
                <w:i/>
                <w:sz w:val="16"/>
                <w:szCs w:val="16"/>
              </w:rPr>
            </w:pPr>
            <w:r w:rsidRPr="005474D1">
              <w:rPr>
                <w:rFonts w:ascii="GHEA Grapalat" w:hAnsi="GHEA Grapalat"/>
                <w:i/>
                <w:sz w:val="16"/>
                <w:szCs w:val="16"/>
              </w:rPr>
              <w:t xml:space="preserve">2-ая </w:t>
            </w:r>
            <w:r w:rsidRPr="005474D1">
              <w:rPr>
                <w:rFonts w:ascii="Cambria Math" w:hAnsi="Cambria Math" w:cs="Cambria Math"/>
                <w:i/>
                <w:sz w:val="16"/>
                <w:szCs w:val="16"/>
              </w:rPr>
              <w:t>​​</w:t>
            </w:r>
            <w:r w:rsidRPr="005474D1">
              <w:rPr>
                <w:rFonts w:ascii="GHEA Grapalat" w:hAnsi="GHEA Grapalat" w:cs="GHEA Grapalat"/>
                <w:i/>
                <w:sz w:val="16"/>
                <w:szCs w:val="16"/>
              </w:rPr>
              <w:t>доставка</w:t>
            </w:r>
            <w:r w:rsidRPr="005474D1">
              <w:rPr>
                <w:rFonts w:ascii="GHEA Grapalat" w:hAnsi="GHEA Grapalat"/>
                <w:i/>
                <w:sz w:val="16"/>
                <w:szCs w:val="16"/>
              </w:rPr>
              <w:t xml:space="preserve"> </w:t>
            </w:r>
            <w:r w:rsidRPr="005474D1">
              <w:rPr>
                <w:rFonts w:ascii="GHEA Grapalat" w:hAnsi="GHEA Grapalat" w:cs="GHEA Grapalat"/>
                <w:i/>
                <w:sz w:val="16"/>
                <w:szCs w:val="16"/>
              </w:rPr>
              <w:t>по</w:t>
            </w:r>
            <w:r w:rsidRPr="005474D1">
              <w:rPr>
                <w:rFonts w:ascii="GHEA Grapalat" w:hAnsi="GHEA Grapalat"/>
                <w:i/>
                <w:sz w:val="16"/>
                <w:szCs w:val="16"/>
              </w:rPr>
              <w:t xml:space="preserve"> </w:t>
            </w:r>
            <w:r w:rsidRPr="005474D1">
              <w:rPr>
                <w:rFonts w:ascii="GHEA Grapalat" w:hAnsi="GHEA Grapalat" w:cs="GHEA Grapalat"/>
                <w:i/>
                <w:sz w:val="16"/>
                <w:szCs w:val="16"/>
              </w:rPr>
              <w:t>предварительному</w:t>
            </w:r>
            <w:r w:rsidRPr="005474D1">
              <w:rPr>
                <w:rFonts w:ascii="GHEA Grapalat" w:hAnsi="GHEA Grapalat"/>
                <w:i/>
                <w:sz w:val="16"/>
                <w:szCs w:val="16"/>
              </w:rPr>
              <w:t xml:space="preserve"> </w:t>
            </w:r>
            <w:r w:rsidRPr="005474D1">
              <w:rPr>
                <w:rFonts w:ascii="GHEA Grapalat" w:hAnsi="GHEA Grapalat" w:cs="GHEA Grapalat"/>
                <w:i/>
                <w:sz w:val="16"/>
                <w:szCs w:val="16"/>
              </w:rPr>
              <w:t>заказу</w:t>
            </w:r>
          </w:p>
        </w:tc>
        <w:tc>
          <w:tcPr>
            <w:tcW w:w="1284" w:type="dxa"/>
            <w:vAlign w:val="center"/>
          </w:tcPr>
          <w:p w:rsidR="005474D1" w:rsidRPr="005474D1" w:rsidRDefault="005474D1" w:rsidP="005474D1">
            <w:pPr>
              <w:jc w:val="center"/>
              <w:rPr>
                <w:rFonts w:ascii="GHEA Grapalat" w:hAnsi="GHEA Grapalat"/>
                <w:i/>
                <w:sz w:val="16"/>
                <w:szCs w:val="16"/>
              </w:rPr>
            </w:pPr>
            <w:r w:rsidRPr="005474D1">
              <w:rPr>
                <w:rFonts w:ascii="GHEA Grapalat" w:hAnsi="GHEA Grapalat"/>
                <w:i/>
                <w:sz w:val="16"/>
                <w:szCs w:val="16"/>
              </w:rPr>
              <w:t>Первая доставка будет произведена после заключения договора</w:t>
            </w:r>
          </w:p>
        </w:tc>
      </w:tr>
      <w:tr w:rsidR="005474D1" w:rsidRPr="005474D1" w:rsidTr="005474D1">
        <w:tc>
          <w:tcPr>
            <w:tcW w:w="1589" w:type="dxa"/>
            <w:vAlign w:val="center"/>
          </w:tcPr>
          <w:p w:rsidR="005474D1" w:rsidRPr="005474D1" w:rsidRDefault="005474D1" w:rsidP="005474D1">
            <w:pPr>
              <w:widowControl w:val="0"/>
              <w:jc w:val="center"/>
              <w:rPr>
                <w:rFonts w:ascii="GHEA Grapalat" w:hAnsi="GHEA Grapalat"/>
                <w:sz w:val="16"/>
                <w:szCs w:val="16"/>
                <w:lang w:val="en-US"/>
              </w:rPr>
            </w:pPr>
            <w:r w:rsidRPr="005474D1">
              <w:rPr>
                <w:rFonts w:ascii="GHEA Grapalat" w:hAnsi="GHEA Grapalat"/>
                <w:sz w:val="16"/>
                <w:szCs w:val="16"/>
                <w:lang w:val="en-US"/>
              </w:rPr>
              <w:t>4</w:t>
            </w:r>
          </w:p>
        </w:tc>
        <w:tc>
          <w:tcPr>
            <w:tcW w:w="1701" w:type="dxa"/>
            <w:vAlign w:val="center"/>
          </w:tcPr>
          <w:p w:rsidR="005474D1" w:rsidRPr="005474D1" w:rsidRDefault="005474D1" w:rsidP="005474D1">
            <w:pPr>
              <w:jc w:val="center"/>
              <w:rPr>
                <w:rFonts w:ascii="GHEA Grapalat" w:hAnsi="GHEA Grapalat"/>
                <w:i/>
                <w:sz w:val="18"/>
                <w:szCs w:val="18"/>
              </w:rPr>
            </w:pPr>
            <w:r w:rsidRPr="005474D1">
              <w:rPr>
                <w:rFonts w:ascii="GHEA Grapalat" w:hAnsi="GHEA Grapalat"/>
                <w:i/>
                <w:sz w:val="18"/>
                <w:szCs w:val="18"/>
              </w:rPr>
              <w:t>15616000</w:t>
            </w:r>
          </w:p>
        </w:tc>
        <w:tc>
          <w:tcPr>
            <w:tcW w:w="1814" w:type="dxa"/>
            <w:vAlign w:val="center"/>
          </w:tcPr>
          <w:p w:rsidR="005474D1" w:rsidRPr="005474D1" w:rsidRDefault="005474D1" w:rsidP="005474D1">
            <w:pPr>
              <w:pStyle w:val="HTMLPreformatted"/>
              <w:jc w:val="center"/>
              <w:rPr>
                <w:rFonts w:ascii="GHEA Grapalat" w:hAnsi="GHEA Grapalat"/>
                <w:i/>
                <w:sz w:val="18"/>
                <w:szCs w:val="18"/>
              </w:rPr>
            </w:pPr>
            <w:r w:rsidRPr="005474D1">
              <w:rPr>
                <w:rFonts w:ascii="GHEA Grapalat" w:hAnsi="GHEA Grapalat"/>
                <w:i/>
                <w:sz w:val="18"/>
                <w:szCs w:val="18"/>
              </w:rPr>
              <w:t>гречиха</w:t>
            </w:r>
          </w:p>
        </w:tc>
        <w:tc>
          <w:tcPr>
            <w:tcW w:w="681" w:type="dxa"/>
            <w:vAlign w:val="center"/>
          </w:tcPr>
          <w:p w:rsidR="005474D1" w:rsidRPr="005474D1" w:rsidRDefault="005474D1" w:rsidP="005474D1">
            <w:pPr>
              <w:widowControl w:val="0"/>
              <w:jc w:val="center"/>
              <w:rPr>
                <w:rFonts w:ascii="GHEA Grapalat" w:hAnsi="GHEA Grapalat"/>
                <w:sz w:val="16"/>
                <w:szCs w:val="16"/>
              </w:rPr>
            </w:pPr>
          </w:p>
        </w:tc>
        <w:tc>
          <w:tcPr>
            <w:tcW w:w="3261" w:type="dxa"/>
            <w:vAlign w:val="center"/>
          </w:tcPr>
          <w:p w:rsidR="005474D1" w:rsidRPr="00FE0FC0" w:rsidRDefault="005474D1" w:rsidP="005474D1">
            <w:pPr>
              <w:jc w:val="center"/>
              <w:rPr>
                <w:rFonts w:ascii="GHEA Grapalat" w:hAnsi="GHEA Grapalat"/>
                <w:color w:val="000000"/>
                <w:sz w:val="18"/>
                <w:szCs w:val="18"/>
              </w:rPr>
            </w:pPr>
          </w:p>
          <w:p w:rsidR="005474D1" w:rsidRPr="005474D1" w:rsidRDefault="005474D1" w:rsidP="005474D1">
            <w:pPr>
              <w:jc w:val="center"/>
              <w:rPr>
                <w:rFonts w:ascii="GHEA Grapalat" w:hAnsi="GHEA Grapalat"/>
                <w:sz w:val="18"/>
                <w:szCs w:val="18"/>
              </w:rPr>
            </w:pPr>
            <w:r w:rsidRPr="005474D1">
              <w:rPr>
                <w:rFonts w:ascii="GHEA Grapalat" w:hAnsi="GHEA Grapalat"/>
                <w:sz w:val="18"/>
                <w:szCs w:val="18"/>
              </w:rPr>
              <w:t xml:space="preserve">Гречневая крупа </w:t>
            </w:r>
            <w:r w:rsidRPr="005474D1">
              <w:rPr>
                <w:rFonts w:ascii="GHEA Grapalat" w:hAnsi="GHEA Grapalat"/>
                <w:sz w:val="18"/>
                <w:szCs w:val="18"/>
                <w:lang w:val="en-US"/>
              </w:rPr>
              <w:t>I</w:t>
            </w:r>
            <w:r w:rsidRPr="005474D1">
              <w:rPr>
                <w:rFonts w:ascii="GHEA Grapalat" w:hAnsi="GHEA Grapalat"/>
                <w:sz w:val="18"/>
                <w:szCs w:val="18"/>
              </w:rPr>
              <w:t xml:space="preserve"> или </w:t>
            </w:r>
            <w:r w:rsidRPr="005474D1">
              <w:rPr>
                <w:rFonts w:ascii="GHEA Grapalat" w:hAnsi="GHEA Grapalat"/>
                <w:sz w:val="18"/>
                <w:szCs w:val="18"/>
                <w:lang w:val="en-US"/>
              </w:rPr>
              <w:t>II</w:t>
            </w:r>
            <w:r w:rsidRPr="005474D1">
              <w:rPr>
                <w:rFonts w:ascii="GHEA Grapalat" w:hAnsi="GHEA Grapalat"/>
                <w:sz w:val="18"/>
                <w:szCs w:val="18"/>
              </w:rPr>
              <w:t xml:space="preserve"> сортов, влажность не более 14,0%, крупы не менее 97,5%. Безопасность и маркировка согласно Правительству РА 2007 Статья 8 Закона Республики Армения "О техническом регулировании требований к зерновым культурам, их производству, хранению, переработке и уборке урожая" и статья 8 Закона Республики Армения о безопасности пищевых продуктов.</w:t>
            </w:r>
            <w:r w:rsidRPr="005474D1">
              <w:rPr>
                <w:rFonts w:ascii="GHEA Grapalat" w:hAnsi="GHEA Grapalat"/>
                <w:sz w:val="18"/>
                <w:szCs w:val="18"/>
                <w:lang w:val="en-US"/>
              </w:rPr>
              <w:t>ի։</w:t>
            </w:r>
          </w:p>
        </w:tc>
        <w:tc>
          <w:tcPr>
            <w:tcW w:w="992" w:type="dxa"/>
            <w:vAlign w:val="center"/>
          </w:tcPr>
          <w:p w:rsidR="005474D1" w:rsidRPr="005474D1" w:rsidRDefault="005474D1" w:rsidP="005474D1">
            <w:pPr>
              <w:jc w:val="center"/>
              <w:rPr>
                <w:rFonts w:ascii="GHEA Grapalat" w:hAnsi="GHEA Grapalat"/>
                <w:sz w:val="16"/>
                <w:szCs w:val="16"/>
                <w:lang w:val="en-US"/>
              </w:rPr>
            </w:pPr>
            <w:r w:rsidRPr="005474D1">
              <w:rPr>
                <w:rFonts w:ascii="GHEA Grapalat" w:hAnsi="GHEA Grapalat"/>
                <w:bCs/>
                <w:sz w:val="16"/>
                <w:szCs w:val="16"/>
                <w:lang w:val="en-US"/>
              </w:rPr>
              <w:t>кг</w:t>
            </w:r>
          </w:p>
        </w:tc>
        <w:tc>
          <w:tcPr>
            <w:tcW w:w="709" w:type="dxa"/>
            <w:vAlign w:val="center"/>
          </w:tcPr>
          <w:p w:rsidR="005474D1" w:rsidRPr="005474D1" w:rsidRDefault="005474D1" w:rsidP="005474D1">
            <w:pPr>
              <w:jc w:val="center"/>
              <w:rPr>
                <w:rFonts w:ascii="GHEA Grapalat" w:hAnsi="GHEA Grapalat"/>
                <w:sz w:val="16"/>
                <w:szCs w:val="16"/>
              </w:rPr>
            </w:pPr>
          </w:p>
        </w:tc>
        <w:tc>
          <w:tcPr>
            <w:tcW w:w="693" w:type="dxa"/>
            <w:vAlign w:val="center"/>
          </w:tcPr>
          <w:p w:rsidR="005474D1" w:rsidRPr="005474D1" w:rsidRDefault="005474D1" w:rsidP="005474D1">
            <w:pPr>
              <w:jc w:val="center"/>
              <w:rPr>
                <w:rFonts w:ascii="GHEA Grapalat" w:hAnsi="GHEA Grapalat"/>
                <w:sz w:val="16"/>
                <w:szCs w:val="16"/>
              </w:rPr>
            </w:pPr>
          </w:p>
        </w:tc>
        <w:tc>
          <w:tcPr>
            <w:tcW w:w="992" w:type="dxa"/>
            <w:vAlign w:val="center"/>
          </w:tcPr>
          <w:p w:rsidR="005474D1" w:rsidRPr="00D524BC" w:rsidRDefault="005474D1" w:rsidP="00E352B3">
            <w:pPr>
              <w:jc w:val="center"/>
              <w:rPr>
                <w:rFonts w:ascii="GHEA Grapalat" w:hAnsi="GHEA Grapalat"/>
                <w:b/>
                <w:i/>
                <w:sz w:val="20"/>
              </w:rPr>
            </w:pPr>
            <w:r w:rsidRPr="00D524BC">
              <w:rPr>
                <w:rFonts w:ascii="GHEA Grapalat" w:hAnsi="GHEA Grapalat"/>
                <w:b/>
                <w:i/>
                <w:sz w:val="20"/>
              </w:rPr>
              <w:t>113.4</w:t>
            </w:r>
          </w:p>
        </w:tc>
        <w:tc>
          <w:tcPr>
            <w:tcW w:w="1276" w:type="dxa"/>
            <w:vAlign w:val="center"/>
          </w:tcPr>
          <w:p w:rsidR="005474D1" w:rsidRPr="005474D1" w:rsidRDefault="005474D1" w:rsidP="005474D1">
            <w:pPr>
              <w:jc w:val="center"/>
            </w:pPr>
            <w:r w:rsidRPr="005474D1">
              <w:rPr>
                <w:rFonts w:ascii="GHEA Grapalat" w:hAnsi="GHEA Grapalat"/>
                <w:i/>
                <w:sz w:val="16"/>
                <w:szCs w:val="16"/>
              </w:rPr>
              <w:t>О. Мргаван Исаакян 45/1</w:t>
            </w:r>
          </w:p>
        </w:tc>
        <w:tc>
          <w:tcPr>
            <w:tcW w:w="1172" w:type="dxa"/>
            <w:vAlign w:val="center"/>
          </w:tcPr>
          <w:p w:rsidR="005474D1" w:rsidRPr="005474D1" w:rsidRDefault="005474D1" w:rsidP="005474D1">
            <w:pPr>
              <w:jc w:val="center"/>
              <w:rPr>
                <w:rFonts w:ascii="GHEA Grapalat" w:hAnsi="GHEA Grapalat"/>
                <w:i/>
                <w:sz w:val="16"/>
                <w:szCs w:val="16"/>
              </w:rPr>
            </w:pPr>
            <w:r w:rsidRPr="005474D1">
              <w:rPr>
                <w:rFonts w:ascii="GHEA Grapalat" w:hAnsi="GHEA Grapalat"/>
                <w:i/>
                <w:sz w:val="16"/>
                <w:szCs w:val="16"/>
              </w:rPr>
              <w:t xml:space="preserve">2-ая </w:t>
            </w:r>
            <w:r w:rsidRPr="005474D1">
              <w:rPr>
                <w:rFonts w:ascii="Cambria Math" w:hAnsi="Cambria Math" w:cs="Cambria Math"/>
                <w:i/>
                <w:sz w:val="16"/>
                <w:szCs w:val="16"/>
              </w:rPr>
              <w:t>​​</w:t>
            </w:r>
            <w:r w:rsidRPr="005474D1">
              <w:rPr>
                <w:rFonts w:ascii="GHEA Grapalat" w:hAnsi="GHEA Grapalat" w:cs="GHEA Grapalat"/>
                <w:i/>
                <w:sz w:val="16"/>
                <w:szCs w:val="16"/>
              </w:rPr>
              <w:t>доставка</w:t>
            </w:r>
            <w:r w:rsidRPr="005474D1">
              <w:rPr>
                <w:rFonts w:ascii="GHEA Grapalat" w:hAnsi="GHEA Grapalat"/>
                <w:i/>
                <w:sz w:val="16"/>
                <w:szCs w:val="16"/>
              </w:rPr>
              <w:t xml:space="preserve"> </w:t>
            </w:r>
            <w:r w:rsidRPr="005474D1">
              <w:rPr>
                <w:rFonts w:ascii="GHEA Grapalat" w:hAnsi="GHEA Grapalat" w:cs="GHEA Grapalat"/>
                <w:i/>
                <w:sz w:val="16"/>
                <w:szCs w:val="16"/>
              </w:rPr>
              <w:t>по</w:t>
            </w:r>
            <w:r w:rsidRPr="005474D1">
              <w:rPr>
                <w:rFonts w:ascii="GHEA Grapalat" w:hAnsi="GHEA Grapalat"/>
                <w:i/>
                <w:sz w:val="16"/>
                <w:szCs w:val="16"/>
              </w:rPr>
              <w:t xml:space="preserve"> </w:t>
            </w:r>
            <w:r w:rsidRPr="005474D1">
              <w:rPr>
                <w:rFonts w:ascii="GHEA Grapalat" w:hAnsi="GHEA Grapalat" w:cs="GHEA Grapalat"/>
                <w:i/>
                <w:sz w:val="16"/>
                <w:szCs w:val="16"/>
              </w:rPr>
              <w:t>предварительному</w:t>
            </w:r>
            <w:r w:rsidRPr="005474D1">
              <w:rPr>
                <w:rFonts w:ascii="GHEA Grapalat" w:hAnsi="GHEA Grapalat"/>
                <w:i/>
                <w:sz w:val="16"/>
                <w:szCs w:val="16"/>
              </w:rPr>
              <w:t xml:space="preserve"> </w:t>
            </w:r>
            <w:r w:rsidRPr="005474D1">
              <w:rPr>
                <w:rFonts w:ascii="GHEA Grapalat" w:hAnsi="GHEA Grapalat" w:cs="GHEA Grapalat"/>
                <w:i/>
                <w:sz w:val="16"/>
                <w:szCs w:val="16"/>
              </w:rPr>
              <w:t>заказу</w:t>
            </w:r>
          </w:p>
        </w:tc>
        <w:tc>
          <w:tcPr>
            <w:tcW w:w="1284" w:type="dxa"/>
            <w:vAlign w:val="center"/>
          </w:tcPr>
          <w:p w:rsidR="005474D1" w:rsidRPr="005474D1" w:rsidRDefault="005474D1" w:rsidP="005474D1">
            <w:pPr>
              <w:jc w:val="center"/>
              <w:rPr>
                <w:rFonts w:ascii="GHEA Grapalat" w:hAnsi="GHEA Grapalat"/>
                <w:i/>
                <w:sz w:val="16"/>
                <w:szCs w:val="16"/>
              </w:rPr>
            </w:pPr>
            <w:r w:rsidRPr="005474D1">
              <w:rPr>
                <w:rFonts w:ascii="GHEA Grapalat" w:hAnsi="GHEA Grapalat"/>
                <w:i/>
                <w:sz w:val="16"/>
                <w:szCs w:val="16"/>
              </w:rPr>
              <w:t>Первая доставка будет произведена после заключения договора</w:t>
            </w:r>
          </w:p>
        </w:tc>
      </w:tr>
      <w:tr w:rsidR="005474D1" w:rsidRPr="005474D1" w:rsidTr="005474D1">
        <w:tc>
          <w:tcPr>
            <w:tcW w:w="1589" w:type="dxa"/>
            <w:vAlign w:val="center"/>
          </w:tcPr>
          <w:p w:rsidR="005474D1" w:rsidRPr="005474D1" w:rsidRDefault="005474D1" w:rsidP="005474D1">
            <w:pPr>
              <w:widowControl w:val="0"/>
              <w:jc w:val="center"/>
              <w:rPr>
                <w:rFonts w:ascii="GHEA Grapalat" w:hAnsi="GHEA Grapalat"/>
                <w:sz w:val="16"/>
                <w:szCs w:val="16"/>
                <w:lang w:val="en-US"/>
              </w:rPr>
            </w:pPr>
            <w:r w:rsidRPr="005474D1">
              <w:rPr>
                <w:rFonts w:ascii="GHEA Grapalat" w:hAnsi="GHEA Grapalat"/>
                <w:sz w:val="16"/>
                <w:szCs w:val="16"/>
                <w:lang w:val="en-US"/>
              </w:rPr>
              <w:t>5</w:t>
            </w:r>
          </w:p>
        </w:tc>
        <w:tc>
          <w:tcPr>
            <w:tcW w:w="1701" w:type="dxa"/>
            <w:vAlign w:val="center"/>
          </w:tcPr>
          <w:p w:rsidR="005474D1" w:rsidRPr="005474D1" w:rsidRDefault="005474D1" w:rsidP="005474D1">
            <w:pPr>
              <w:jc w:val="center"/>
              <w:rPr>
                <w:rFonts w:ascii="GHEA Grapalat" w:hAnsi="GHEA Grapalat"/>
                <w:i/>
                <w:sz w:val="18"/>
                <w:szCs w:val="18"/>
              </w:rPr>
            </w:pPr>
            <w:r w:rsidRPr="005474D1">
              <w:rPr>
                <w:rFonts w:ascii="GHEA Grapalat" w:hAnsi="GHEA Grapalat"/>
                <w:i/>
                <w:sz w:val="18"/>
                <w:szCs w:val="18"/>
              </w:rPr>
              <w:t>15331153</w:t>
            </w:r>
          </w:p>
        </w:tc>
        <w:tc>
          <w:tcPr>
            <w:tcW w:w="1814" w:type="dxa"/>
            <w:vAlign w:val="center"/>
          </w:tcPr>
          <w:p w:rsidR="005474D1" w:rsidRPr="005474D1" w:rsidRDefault="005474D1" w:rsidP="005474D1">
            <w:pPr>
              <w:pStyle w:val="HTMLPreformatted"/>
              <w:jc w:val="center"/>
              <w:rPr>
                <w:rFonts w:ascii="GHEA Grapalat" w:hAnsi="GHEA Grapalat"/>
                <w:i/>
                <w:sz w:val="18"/>
                <w:szCs w:val="18"/>
              </w:rPr>
            </w:pPr>
            <w:r w:rsidRPr="005474D1">
              <w:rPr>
                <w:rFonts w:ascii="GHEA Grapalat" w:hAnsi="GHEA Grapalat"/>
                <w:i/>
                <w:sz w:val="18"/>
                <w:szCs w:val="18"/>
              </w:rPr>
              <w:t>чечевица</w:t>
            </w:r>
          </w:p>
        </w:tc>
        <w:tc>
          <w:tcPr>
            <w:tcW w:w="681" w:type="dxa"/>
            <w:vAlign w:val="center"/>
          </w:tcPr>
          <w:p w:rsidR="005474D1" w:rsidRPr="005474D1" w:rsidRDefault="005474D1" w:rsidP="005474D1">
            <w:pPr>
              <w:widowControl w:val="0"/>
              <w:jc w:val="center"/>
              <w:rPr>
                <w:rFonts w:ascii="GHEA Grapalat" w:hAnsi="GHEA Grapalat"/>
                <w:sz w:val="16"/>
                <w:szCs w:val="16"/>
              </w:rPr>
            </w:pPr>
          </w:p>
        </w:tc>
        <w:tc>
          <w:tcPr>
            <w:tcW w:w="3261" w:type="dxa"/>
            <w:vAlign w:val="center"/>
          </w:tcPr>
          <w:p w:rsidR="005474D1" w:rsidRPr="005474D1" w:rsidRDefault="005474D1" w:rsidP="005474D1">
            <w:pPr>
              <w:jc w:val="center"/>
              <w:rPr>
                <w:rFonts w:ascii="GHEA Grapalat" w:hAnsi="GHEA Grapalat"/>
                <w:sz w:val="18"/>
                <w:szCs w:val="18"/>
              </w:rPr>
            </w:pPr>
            <w:r w:rsidRPr="005474D1">
              <w:rPr>
                <w:rFonts w:ascii="GHEA Grapalat" w:hAnsi="GHEA Grapalat"/>
                <w:color w:val="000000"/>
                <w:sz w:val="18"/>
                <w:szCs w:val="18"/>
              </w:rPr>
              <w:t>Три типа, однородный, чистый, сухой - влажность (14,0-17,0)% не является необходимой. Безопасность согласно гигиеническим нормам N 8-III-4.9-01-2010, ст. 8 Закона РА о безопасности пищевых продуктов.</w:t>
            </w:r>
          </w:p>
        </w:tc>
        <w:tc>
          <w:tcPr>
            <w:tcW w:w="992" w:type="dxa"/>
            <w:vAlign w:val="center"/>
          </w:tcPr>
          <w:p w:rsidR="005474D1" w:rsidRPr="005474D1" w:rsidRDefault="005474D1" w:rsidP="005474D1">
            <w:pPr>
              <w:jc w:val="center"/>
              <w:rPr>
                <w:rFonts w:ascii="GHEA Grapalat" w:hAnsi="GHEA Grapalat"/>
                <w:sz w:val="16"/>
                <w:szCs w:val="16"/>
                <w:lang w:val="en-US"/>
              </w:rPr>
            </w:pPr>
            <w:r w:rsidRPr="005474D1">
              <w:rPr>
                <w:rFonts w:ascii="GHEA Grapalat" w:hAnsi="GHEA Grapalat"/>
                <w:bCs/>
                <w:sz w:val="16"/>
                <w:szCs w:val="16"/>
                <w:lang w:val="en-US"/>
              </w:rPr>
              <w:t>кг</w:t>
            </w:r>
          </w:p>
        </w:tc>
        <w:tc>
          <w:tcPr>
            <w:tcW w:w="709" w:type="dxa"/>
            <w:vAlign w:val="center"/>
          </w:tcPr>
          <w:p w:rsidR="005474D1" w:rsidRPr="005474D1" w:rsidRDefault="005474D1" w:rsidP="005474D1">
            <w:pPr>
              <w:jc w:val="center"/>
              <w:rPr>
                <w:rFonts w:ascii="GHEA Grapalat" w:hAnsi="GHEA Grapalat"/>
                <w:sz w:val="16"/>
                <w:szCs w:val="16"/>
              </w:rPr>
            </w:pPr>
          </w:p>
        </w:tc>
        <w:tc>
          <w:tcPr>
            <w:tcW w:w="693" w:type="dxa"/>
            <w:vAlign w:val="center"/>
          </w:tcPr>
          <w:p w:rsidR="005474D1" w:rsidRPr="005474D1" w:rsidRDefault="005474D1" w:rsidP="005474D1">
            <w:pPr>
              <w:jc w:val="center"/>
              <w:rPr>
                <w:rFonts w:ascii="GHEA Grapalat" w:hAnsi="GHEA Grapalat"/>
                <w:sz w:val="16"/>
                <w:szCs w:val="16"/>
              </w:rPr>
            </w:pPr>
          </w:p>
        </w:tc>
        <w:tc>
          <w:tcPr>
            <w:tcW w:w="992" w:type="dxa"/>
            <w:vAlign w:val="center"/>
          </w:tcPr>
          <w:p w:rsidR="005474D1" w:rsidRPr="00D524BC" w:rsidRDefault="005474D1" w:rsidP="00E352B3">
            <w:pPr>
              <w:jc w:val="center"/>
              <w:rPr>
                <w:rFonts w:ascii="GHEA Grapalat" w:hAnsi="GHEA Grapalat"/>
                <w:i/>
                <w:sz w:val="20"/>
              </w:rPr>
            </w:pPr>
            <w:r w:rsidRPr="00D524BC">
              <w:rPr>
                <w:rFonts w:ascii="GHEA Grapalat" w:hAnsi="GHEA Grapalat"/>
                <w:i/>
                <w:sz w:val="20"/>
              </w:rPr>
              <w:t>37.8</w:t>
            </w:r>
          </w:p>
        </w:tc>
        <w:tc>
          <w:tcPr>
            <w:tcW w:w="1276" w:type="dxa"/>
            <w:vAlign w:val="center"/>
          </w:tcPr>
          <w:p w:rsidR="005474D1" w:rsidRPr="005474D1" w:rsidRDefault="005474D1" w:rsidP="005474D1">
            <w:pPr>
              <w:jc w:val="center"/>
            </w:pPr>
            <w:r w:rsidRPr="005474D1">
              <w:rPr>
                <w:rFonts w:ascii="GHEA Grapalat" w:hAnsi="GHEA Grapalat"/>
                <w:i/>
                <w:sz w:val="16"/>
                <w:szCs w:val="16"/>
              </w:rPr>
              <w:t>О. Мргаван Исаакян 45/1</w:t>
            </w:r>
          </w:p>
        </w:tc>
        <w:tc>
          <w:tcPr>
            <w:tcW w:w="1172" w:type="dxa"/>
            <w:vAlign w:val="center"/>
          </w:tcPr>
          <w:p w:rsidR="005474D1" w:rsidRPr="005474D1" w:rsidRDefault="005474D1" w:rsidP="005474D1">
            <w:pPr>
              <w:jc w:val="center"/>
              <w:rPr>
                <w:rFonts w:ascii="GHEA Grapalat" w:hAnsi="GHEA Grapalat"/>
                <w:i/>
                <w:sz w:val="16"/>
                <w:szCs w:val="16"/>
              </w:rPr>
            </w:pPr>
            <w:r w:rsidRPr="005474D1">
              <w:rPr>
                <w:rFonts w:ascii="GHEA Grapalat" w:hAnsi="GHEA Grapalat"/>
                <w:i/>
                <w:sz w:val="16"/>
                <w:szCs w:val="16"/>
              </w:rPr>
              <w:t>По предварительному заказу</w:t>
            </w:r>
          </w:p>
        </w:tc>
        <w:tc>
          <w:tcPr>
            <w:tcW w:w="1284" w:type="dxa"/>
            <w:vAlign w:val="center"/>
          </w:tcPr>
          <w:p w:rsidR="005474D1" w:rsidRPr="005474D1" w:rsidRDefault="005474D1" w:rsidP="005474D1">
            <w:pPr>
              <w:jc w:val="center"/>
              <w:rPr>
                <w:rFonts w:ascii="GHEA Grapalat" w:hAnsi="GHEA Grapalat"/>
                <w:i/>
                <w:sz w:val="16"/>
                <w:szCs w:val="16"/>
              </w:rPr>
            </w:pPr>
            <w:r w:rsidRPr="005474D1">
              <w:rPr>
                <w:rFonts w:ascii="GHEA Grapalat" w:hAnsi="GHEA Grapalat"/>
                <w:i/>
                <w:sz w:val="16"/>
                <w:szCs w:val="16"/>
              </w:rPr>
              <w:t>Первая доставка будет произведена после заключения договора</w:t>
            </w:r>
          </w:p>
        </w:tc>
      </w:tr>
      <w:tr w:rsidR="005474D1" w:rsidRPr="005474D1" w:rsidTr="005474D1">
        <w:tc>
          <w:tcPr>
            <w:tcW w:w="1589" w:type="dxa"/>
            <w:vAlign w:val="center"/>
          </w:tcPr>
          <w:p w:rsidR="005474D1" w:rsidRPr="005474D1" w:rsidRDefault="005474D1" w:rsidP="005474D1">
            <w:pPr>
              <w:widowControl w:val="0"/>
              <w:jc w:val="center"/>
              <w:rPr>
                <w:rFonts w:ascii="GHEA Grapalat" w:hAnsi="GHEA Grapalat"/>
                <w:sz w:val="16"/>
                <w:szCs w:val="16"/>
                <w:lang w:val="en-US"/>
              </w:rPr>
            </w:pPr>
            <w:r w:rsidRPr="005474D1">
              <w:rPr>
                <w:rFonts w:ascii="GHEA Grapalat" w:hAnsi="GHEA Grapalat"/>
                <w:sz w:val="16"/>
                <w:szCs w:val="16"/>
                <w:lang w:val="en-US"/>
              </w:rPr>
              <w:t>6</w:t>
            </w:r>
          </w:p>
        </w:tc>
        <w:tc>
          <w:tcPr>
            <w:tcW w:w="1701" w:type="dxa"/>
            <w:vAlign w:val="center"/>
          </w:tcPr>
          <w:p w:rsidR="005474D1" w:rsidRPr="005474D1" w:rsidRDefault="005474D1" w:rsidP="005474D1">
            <w:pPr>
              <w:jc w:val="center"/>
              <w:rPr>
                <w:rFonts w:ascii="GHEA Grapalat" w:hAnsi="GHEA Grapalat"/>
                <w:i/>
                <w:sz w:val="18"/>
                <w:szCs w:val="18"/>
                <w:lang w:val="hy-AM"/>
              </w:rPr>
            </w:pPr>
            <w:r w:rsidRPr="005474D1">
              <w:rPr>
                <w:rFonts w:ascii="GHEA Grapalat" w:hAnsi="GHEA Grapalat"/>
                <w:i/>
                <w:sz w:val="18"/>
                <w:szCs w:val="18"/>
                <w:lang w:val="hy-AM"/>
              </w:rPr>
              <w:t>15617000</w:t>
            </w:r>
          </w:p>
        </w:tc>
        <w:tc>
          <w:tcPr>
            <w:tcW w:w="1814" w:type="dxa"/>
            <w:vAlign w:val="center"/>
          </w:tcPr>
          <w:p w:rsidR="005474D1" w:rsidRPr="005474D1" w:rsidRDefault="005474D1" w:rsidP="005474D1">
            <w:pPr>
              <w:pStyle w:val="HTMLPreformatted"/>
              <w:jc w:val="center"/>
              <w:rPr>
                <w:rFonts w:ascii="GHEA Grapalat" w:hAnsi="GHEA Grapalat"/>
                <w:i/>
                <w:sz w:val="18"/>
                <w:szCs w:val="18"/>
              </w:rPr>
            </w:pPr>
            <w:r w:rsidRPr="005474D1">
              <w:rPr>
                <w:rFonts w:ascii="GHEA Grapalat" w:hAnsi="GHEA Grapalat"/>
                <w:i/>
                <w:sz w:val="18"/>
                <w:szCs w:val="18"/>
              </w:rPr>
              <w:t>Пшеничная мука</w:t>
            </w:r>
          </w:p>
        </w:tc>
        <w:tc>
          <w:tcPr>
            <w:tcW w:w="681" w:type="dxa"/>
            <w:vAlign w:val="center"/>
          </w:tcPr>
          <w:p w:rsidR="005474D1" w:rsidRPr="005474D1" w:rsidRDefault="005474D1" w:rsidP="005474D1">
            <w:pPr>
              <w:widowControl w:val="0"/>
              <w:jc w:val="center"/>
              <w:rPr>
                <w:rFonts w:ascii="GHEA Grapalat" w:hAnsi="GHEA Grapalat"/>
                <w:sz w:val="16"/>
                <w:szCs w:val="16"/>
              </w:rPr>
            </w:pPr>
          </w:p>
        </w:tc>
        <w:tc>
          <w:tcPr>
            <w:tcW w:w="3261" w:type="dxa"/>
            <w:vAlign w:val="center"/>
          </w:tcPr>
          <w:p w:rsidR="005474D1" w:rsidRPr="005474D1" w:rsidRDefault="005474D1" w:rsidP="005474D1">
            <w:pPr>
              <w:jc w:val="center"/>
              <w:rPr>
                <w:rFonts w:ascii="GHEA Grapalat" w:hAnsi="GHEA Grapalat"/>
                <w:sz w:val="18"/>
                <w:szCs w:val="18"/>
              </w:rPr>
            </w:pPr>
            <w:r w:rsidRPr="005474D1">
              <w:rPr>
                <w:rFonts w:ascii="GHEA Grapalat" w:hAnsi="GHEA Grapalat"/>
                <w:sz w:val="18"/>
                <w:szCs w:val="18"/>
              </w:rPr>
              <w:t xml:space="preserve">Путем измельчения или последующего измельчения полученной шелухи пшеницы зерна пшеницы либо тонко измельчаются, либо округляются, с содержанием </w:t>
            </w:r>
            <w:r w:rsidRPr="005474D1">
              <w:rPr>
                <w:rFonts w:ascii="GHEA Grapalat" w:hAnsi="GHEA Grapalat"/>
                <w:sz w:val="18"/>
                <w:szCs w:val="18"/>
              </w:rPr>
              <w:lastRenderedPageBreak/>
              <w:t>влаги не более 14%, с использованием смесей для мусора, не превышающих 0,3%, приготовленных выше, и пшеницы первого типа; безопасность и маркировка согласно Правительству РА 2007 Статья 9 Закона Республики Армения «О техническом регулировании зерновых культур, требованиях к его производству, хранению, переработке и уборке урожая» и статья 9 Закона Республики Армения о безопасности пищевых продуктов.</w:t>
            </w:r>
          </w:p>
        </w:tc>
        <w:tc>
          <w:tcPr>
            <w:tcW w:w="992" w:type="dxa"/>
            <w:vAlign w:val="center"/>
          </w:tcPr>
          <w:p w:rsidR="005474D1" w:rsidRPr="005474D1" w:rsidRDefault="005474D1" w:rsidP="005474D1">
            <w:pPr>
              <w:jc w:val="center"/>
              <w:rPr>
                <w:rFonts w:ascii="GHEA Grapalat" w:hAnsi="GHEA Grapalat" w:cs="Sylfaen"/>
                <w:bCs/>
                <w:sz w:val="16"/>
                <w:szCs w:val="16"/>
                <w:lang w:val="en-US"/>
              </w:rPr>
            </w:pPr>
            <w:r w:rsidRPr="005474D1">
              <w:rPr>
                <w:rFonts w:ascii="GHEA Grapalat" w:hAnsi="GHEA Grapalat" w:cs="Sylfaen"/>
                <w:bCs/>
                <w:sz w:val="16"/>
                <w:szCs w:val="16"/>
                <w:lang w:val="en-US"/>
              </w:rPr>
              <w:lastRenderedPageBreak/>
              <w:t>кг</w:t>
            </w:r>
          </w:p>
        </w:tc>
        <w:tc>
          <w:tcPr>
            <w:tcW w:w="709" w:type="dxa"/>
            <w:vAlign w:val="center"/>
          </w:tcPr>
          <w:p w:rsidR="005474D1" w:rsidRPr="005474D1" w:rsidRDefault="005474D1" w:rsidP="005474D1">
            <w:pPr>
              <w:jc w:val="center"/>
              <w:rPr>
                <w:rFonts w:ascii="GHEA Grapalat" w:hAnsi="GHEA Grapalat"/>
                <w:sz w:val="16"/>
                <w:szCs w:val="16"/>
              </w:rPr>
            </w:pPr>
          </w:p>
        </w:tc>
        <w:tc>
          <w:tcPr>
            <w:tcW w:w="693" w:type="dxa"/>
            <w:vAlign w:val="center"/>
          </w:tcPr>
          <w:p w:rsidR="005474D1" w:rsidRPr="005474D1" w:rsidRDefault="005474D1" w:rsidP="005474D1">
            <w:pPr>
              <w:jc w:val="center"/>
              <w:rPr>
                <w:rFonts w:ascii="GHEA Grapalat" w:hAnsi="GHEA Grapalat"/>
                <w:sz w:val="16"/>
                <w:szCs w:val="16"/>
              </w:rPr>
            </w:pPr>
          </w:p>
        </w:tc>
        <w:tc>
          <w:tcPr>
            <w:tcW w:w="992" w:type="dxa"/>
            <w:vAlign w:val="center"/>
          </w:tcPr>
          <w:p w:rsidR="005474D1" w:rsidRPr="00D524BC" w:rsidRDefault="005474D1" w:rsidP="00E352B3">
            <w:pPr>
              <w:jc w:val="center"/>
              <w:rPr>
                <w:rFonts w:ascii="GHEA Grapalat" w:hAnsi="GHEA Grapalat"/>
                <w:i/>
                <w:sz w:val="20"/>
              </w:rPr>
            </w:pPr>
            <w:r w:rsidRPr="00D524BC">
              <w:rPr>
                <w:rFonts w:ascii="GHEA Grapalat" w:hAnsi="GHEA Grapalat"/>
                <w:i/>
                <w:sz w:val="20"/>
              </w:rPr>
              <w:t>83.16</w:t>
            </w:r>
          </w:p>
        </w:tc>
        <w:tc>
          <w:tcPr>
            <w:tcW w:w="1276" w:type="dxa"/>
            <w:vAlign w:val="center"/>
          </w:tcPr>
          <w:p w:rsidR="005474D1" w:rsidRPr="005474D1" w:rsidRDefault="005474D1" w:rsidP="005474D1">
            <w:pPr>
              <w:jc w:val="center"/>
            </w:pPr>
            <w:r w:rsidRPr="005474D1">
              <w:rPr>
                <w:rFonts w:ascii="GHEA Grapalat" w:hAnsi="GHEA Grapalat"/>
                <w:i/>
                <w:sz w:val="16"/>
                <w:szCs w:val="16"/>
              </w:rPr>
              <w:t>О. Мргаван Исаакян 45/1</w:t>
            </w:r>
          </w:p>
        </w:tc>
        <w:tc>
          <w:tcPr>
            <w:tcW w:w="1172" w:type="dxa"/>
            <w:vAlign w:val="center"/>
          </w:tcPr>
          <w:p w:rsidR="005474D1" w:rsidRPr="005474D1" w:rsidRDefault="005474D1" w:rsidP="005474D1">
            <w:pPr>
              <w:jc w:val="center"/>
              <w:rPr>
                <w:rFonts w:ascii="GHEA Grapalat" w:hAnsi="GHEA Grapalat"/>
                <w:i/>
                <w:sz w:val="16"/>
                <w:szCs w:val="16"/>
              </w:rPr>
            </w:pPr>
            <w:r w:rsidRPr="005474D1">
              <w:rPr>
                <w:rFonts w:ascii="GHEA Grapalat" w:hAnsi="GHEA Grapalat"/>
                <w:i/>
                <w:sz w:val="16"/>
                <w:szCs w:val="16"/>
              </w:rPr>
              <w:t xml:space="preserve">2-ая </w:t>
            </w:r>
            <w:r w:rsidRPr="005474D1">
              <w:rPr>
                <w:rFonts w:ascii="Cambria Math" w:hAnsi="Cambria Math" w:cs="Cambria Math"/>
                <w:i/>
                <w:sz w:val="16"/>
                <w:szCs w:val="16"/>
              </w:rPr>
              <w:t>​​</w:t>
            </w:r>
            <w:r w:rsidRPr="005474D1">
              <w:rPr>
                <w:rFonts w:ascii="GHEA Grapalat" w:hAnsi="GHEA Grapalat" w:cs="GHEA Grapalat"/>
                <w:i/>
                <w:sz w:val="16"/>
                <w:szCs w:val="16"/>
              </w:rPr>
              <w:t>доставка</w:t>
            </w:r>
            <w:r w:rsidRPr="005474D1">
              <w:rPr>
                <w:rFonts w:ascii="GHEA Grapalat" w:hAnsi="GHEA Grapalat"/>
                <w:i/>
                <w:sz w:val="16"/>
                <w:szCs w:val="16"/>
              </w:rPr>
              <w:t xml:space="preserve"> </w:t>
            </w:r>
            <w:r w:rsidRPr="005474D1">
              <w:rPr>
                <w:rFonts w:ascii="GHEA Grapalat" w:hAnsi="GHEA Grapalat" w:cs="GHEA Grapalat"/>
                <w:i/>
                <w:sz w:val="16"/>
                <w:szCs w:val="16"/>
              </w:rPr>
              <w:t>по</w:t>
            </w:r>
            <w:r w:rsidRPr="005474D1">
              <w:rPr>
                <w:rFonts w:ascii="GHEA Grapalat" w:hAnsi="GHEA Grapalat"/>
                <w:i/>
                <w:sz w:val="16"/>
                <w:szCs w:val="16"/>
              </w:rPr>
              <w:t xml:space="preserve"> </w:t>
            </w:r>
            <w:r w:rsidRPr="005474D1">
              <w:rPr>
                <w:rFonts w:ascii="GHEA Grapalat" w:hAnsi="GHEA Grapalat" w:cs="GHEA Grapalat"/>
                <w:i/>
                <w:sz w:val="16"/>
                <w:szCs w:val="16"/>
              </w:rPr>
              <w:t>предварительному</w:t>
            </w:r>
            <w:r w:rsidRPr="005474D1">
              <w:rPr>
                <w:rFonts w:ascii="GHEA Grapalat" w:hAnsi="GHEA Grapalat"/>
                <w:i/>
                <w:sz w:val="16"/>
                <w:szCs w:val="16"/>
              </w:rPr>
              <w:t xml:space="preserve"> </w:t>
            </w:r>
            <w:r w:rsidRPr="005474D1">
              <w:rPr>
                <w:rFonts w:ascii="GHEA Grapalat" w:hAnsi="GHEA Grapalat" w:cs="GHEA Grapalat"/>
                <w:i/>
                <w:sz w:val="16"/>
                <w:szCs w:val="16"/>
              </w:rPr>
              <w:t>заказу</w:t>
            </w:r>
          </w:p>
        </w:tc>
        <w:tc>
          <w:tcPr>
            <w:tcW w:w="1284" w:type="dxa"/>
            <w:vAlign w:val="center"/>
          </w:tcPr>
          <w:p w:rsidR="005474D1" w:rsidRPr="005474D1" w:rsidRDefault="005474D1" w:rsidP="005474D1">
            <w:pPr>
              <w:jc w:val="center"/>
              <w:rPr>
                <w:rFonts w:ascii="GHEA Grapalat" w:hAnsi="GHEA Grapalat"/>
                <w:i/>
                <w:sz w:val="16"/>
                <w:szCs w:val="16"/>
              </w:rPr>
            </w:pPr>
            <w:r w:rsidRPr="005474D1">
              <w:rPr>
                <w:rFonts w:ascii="GHEA Grapalat" w:hAnsi="GHEA Grapalat"/>
                <w:i/>
                <w:sz w:val="16"/>
                <w:szCs w:val="16"/>
              </w:rPr>
              <w:t xml:space="preserve">Первая доставка будет произведена после заключения </w:t>
            </w:r>
            <w:r w:rsidRPr="005474D1">
              <w:rPr>
                <w:rFonts w:ascii="GHEA Grapalat" w:hAnsi="GHEA Grapalat"/>
                <w:i/>
                <w:sz w:val="16"/>
                <w:szCs w:val="16"/>
              </w:rPr>
              <w:lastRenderedPageBreak/>
              <w:t>договора</w:t>
            </w:r>
          </w:p>
        </w:tc>
      </w:tr>
      <w:tr w:rsidR="005474D1" w:rsidRPr="005474D1" w:rsidTr="005474D1">
        <w:trPr>
          <w:trHeight w:val="1748"/>
        </w:trPr>
        <w:tc>
          <w:tcPr>
            <w:tcW w:w="1589" w:type="dxa"/>
            <w:vAlign w:val="center"/>
          </w:tcPr>
          <w:p w:rsidR="005474D1" w:rsidRPr="005474D1" w:rsidRDefault="005474D1" w:rsidP="005474D1">
            <w:pPr>
              <w:widowControl w:val="0"/>
              <w:jc w:val="center"/>
              <w:rPr>
                <w:rFonts w:ascii="GHEA Grapalat" w:hAnsi="GHEA Grapalat"/>
                <w:sz w:val="16"/>
                <w:szCs w:val="16"/>
                <w:lang w:val="en-US"/>
              </w:rPr>
            </w:pPr>
            <w:r w:rsidRPr="005474D1">
              <w:rPr>
                <w:rFonts w:ascii="GHEA Grapalat" w:hAnsi="GHEA Grapalat"/>
                <w:sz w:val="16"/>
                <w:szCs w:val="16"/>
                <w:lang w:val="en-US"/>
              </w:rPr>
              <w:lastRenderedPageBreak/>
              <w:t>7</w:t>
            </w:r>
          </w:p>
        </w:tc>
        <w:tc>
          <w:tcPr>
            <w:tcW w:w="1701" w:type="dxa"/>
            <w:vAlign w:val="center"/>
          </w:tcPr>
          <w:p w:rsidR="005474D1" w:rsidRPr="005474D1" w:rsidRDefault="005474D1" w:rsidP="005474D1">
            <w:pPr>
              <w:jc w:val="center"/>
              <w:rPr>
                <w:rFonts w:ascii="GHEA Grapalat" w:hAnsi="GHEA Grapalat"/>
                <w:i/>
                <w:sz w:val="18"/>
                <w:szCs w:val="18"/>
              </w:rPr>
            </w:pPr>
            <w:r w:rsidRPr="005474D1">
              <w:rPr>
                <w:rFonts w:ascii="GHEA Grapalat" w:hAnsi="GHEA Grapalat"/>
                <w:i/>
                <w:sz w:val="18"/>
                <w:szCs w:val="18"/>
              </w:rPr>
              <w:t>15541100</w:t>
            </w:r>
          </w:p>
        </w:tc>
        <w:tc>
          <w:tcPr>
            <w:tcW w:w="1814" w:type="dxa"/>
            <w:vAlign w:val="center"/>
          </w:tcPr>
          <w:p w:rsidR="005474D1" w:rsidRPr="005474D1" w:rsidRDefault="005474D1" w:rsidP="005474D1">
            <w:pPr>
              <w:pStyle w:val="HTMLPreformatted"/>
              <w:jc w:val="center"/>
              <w:rPr>
                <w:rFonts w:ascii="GHEA Grapalat" w:hAnsi="GHEA Grapalat"/>
                <w:i/>
                <w:sz w:val="18"/>
                <w:szCs w:val="18"/>
              </w:rPr>
            </w:pPr>
            <w:r w:rsidRPr="005474D1">
              <w:rPr>
                <w:rFonts w:ascii="GHEA Grapalat" w:hAnsi="GHEA Grapalat"/>
                <w:i/>
                <w:sz w:val="18"/>
                <w:szCs w:val="18"/>
              </w:rPr>
              <w:t>Сыр / Лори /</w:t>
            </w:r>
          </w:p>
        </w:tc>
        <w:tc>
          <w:tcPr>
            <w:tcW w:w="681" w:type="dxa"/>
            <w:vAlign w:val="center"/>
          </w:tcPr>
          <w:p w:rsidR="005474D1" w:rsidRPr="005474D1" w:rsidRDefault="005474D1" w:rsidP="005474D1">
            <w:pPr>
              <w:widowControl w:val="0"/>
              <w:jc w:val="center"/>
              <w:rPr>
                <w:rFonts w:ascii="GHEA Grapalat" w:hAnsi="GHEA Grapalat"/>
                <w:sz w:val="16"/>
                <w:szCs w:val="16"/>
              </w:rPr>
            </w:pPr>
          </w:p>
        </w:tc>
        <w:tc>
          <w:tcPr>
            <w:tcW w:w="3261" w:type="dxa"/>
            <w:vAlign w:val="center"/>
          </w:tcPr>
          <w:p w:rsidR="005474D1" w:rsidRPr="005474D1" w:rsidRDefault="005474D1" w:rsidP="005474D1">
            <w:pPr>
              <w:jc w:val="center"/>
              <w:rPr>
                <w:rFonts w:ascii="GHEA Grapalat" w:hAnsi="GHEA Grapalat"/>
                <w:color w:val="000000"/>
                <w:sz w:val="18"/>
                <w:szCs w:val="18"/>
                <w:lang w:val="en-US"/>
              </w:rPr>
            </w:pPr>
          </w:p>
          <w:p w:rsidR="005474D1" w:rsidRPr="005474D1" w:rsidRDefault="005474D1" w:rsidP="005474D1">
            <w:pPr>
              <w:pStyle w:val="HTMLPreformatted"/>
              <w:jc w:val="center"/>
              <w:rPr>
                <w:rFonts w:ascii="GHEA Grapalat" w:hAnsi="GHEA Grapalat"/>
                <w:i/>
                <w:sz w:val="18"/>
                <w:szCs w:val="18"/>
              </w:rPr>
            </w:pPr>
            <w:r w:rsidRPr="005474D1">
              <w:rPr>
                <w:rFonts w:ascii="GHEA Grapalat" w:hAnsi="GHEA Grapalat"/>
                <w:i/>
                <w:sz w:val="18"/>
                <w:szCs w:val="18"/>
              </w:rPr>
              <w:t>Сыр твердый из коровьего молока, типа лори, соленый, от белого до бледно-желтого цвета, разных по размеру и форме. 46% жира, срок годности не менее 90%. Безопасность и маркировка согласно Правительству РА 2006 Статья 8 Технического регламента о требованиях к молоку, молочным продуктам и их производству, а также статья 8 Закона РА «О безопасности пищевых продуктов», утвержденная Указом № 1925-N от 21 декабря.</w:t>
            </w:r>
          </w:p>
          <w:p w:rsidR="005474D1" w:rsidRPr="005474D1" w:rsidRDefault="005474D1" w:rsidP="005474D1">
            <w:pPr>
              <w:jc w:val="center"/>
              <w:rPr>
                <w:rFonts w:ascii="GHEA Grapalat" w:hAnsi="GHEA Grapalat"/>
                <w:sz w:val="16"/>
                <w:szCs w:val="16"/>
              </w:rPr>
            </w:pPr>
          </w:p>
        </w:tc>
        <w:tc>
          <w:tcPr>
            <w:tcW w:w="992" w:type="dxa"/>
            <w:vAlign w:val="center"/>
          </w:tcPr>
          <w:p w:rsidR="005474D1" w:rsidRPr="005474D1" w:rsidRDefault="005474D1" w:rsidP="005474D1">
            <w:pPr>
              <w:jc w:val="center"/>
              <w:rPr>
                <w:rFonts w:ascii="GHEA Grapalat" w:hAnsi="GHEA Grapalat"/>
                <w:sz w:val="16"/>
                <w:szCs w:val="16"/>
                <w:lang w:val="en-US"/>
              </w:rPr>
            </w:pPr>
            <w:r w:rsidRPr="005474D1">
              <w:rPr>
                <w:rFonts w:ascii="GHEA Grapalat" w:hAnsi="GHEA Grapalat"/>
                <w:bCs/>
                <w:sz w:val="16"/>
                <w:szCs w:val="16"/>
                <w:lang w:val="en-US"/>
              </w:rPr>
              <w:t>кг</w:t>
            </w:r>
          </w:p>
        </w:tc>
        <w:tc>
          <w:tcPr>
            <w:tcW w:w="709" w:type="dxa"/>
            <w:vAlign w:val="center"/>
          </w:tcPr>
          <w:p w:rsidR="005474D1" w:rsidRPr="005474D1" w:rsidRDefault="005474D1" w:rsidP="005474D1">
            <w:pPr>
              <w:jc w:val="center"/>
              <w:rPr>
                <w:rFonts w:ascii="GHEA Grapalat" w:hAnsi="GHEA Grapalat"/>
                <w:sz w:val="16"/>
                <w:szCs w:val="16"/>
              </w:rPr>
            </w:pPr>
          </w:p>
        </w:tc>
        <w:tc>
          <w:tcPr>
            <w:tcW w:w="693" w:type="dxa"/>
            <w:vAlign w:val="center"/>
          </w:tcPr>
          <w:p w:rsidR="005474D1" w:rsidRPr="005474D1" w:rsidRDefault="005474D1" w:rsidP="005474D1">
            <w:pPr>
              <w:jc w:val="center"/>
              <w:rPr>
                <w:rFonts w:ascii="GHEA Grapalat" w:hAnsi="GHEA Grapalat"/>
                <w:sz w:val="16"/>
                <w:szCs w:val="16"/>
              </w:rPr>
            </w:pPr>
          </w:p>
        </w:tc>
        <w:tc>
          <w:tcPr>
            <w:tcW w:w="992" w:type="dxa"/>
            <w:vAlign w:val="center"/>
          </w:tcPr>
          <w:p w:rsidR="005474D1" w:rsidRPr="00D524BC" w:rsidRDefault="005474D1" w:rsidP="00E352B3">
            <w:pPr>
              <w:jc w:val="center"/>
              <w:rPr>
                <w:rFonts w:ascii="GHEA Grapalat" w:hAnsi="GHEA Grapalat"/>
                <w:i/>
                <w:sz w:val="20"/>
              </w:rPr>
            </w:pPr>
            <w:r w:rsidRPr="00D524BC">
              <w:rPr>
                <w:rFonts w:ascii="GHEA Grapalat" w:hAnsi="GHEA Grapalat"/>
                <w:i/>
                <w:sz w:val="20"/>
              </w:rPr>
              <w:t>63.0</w:t>
            </w:r>
          </w:p>
        </w:tc>
        <w:tc>
          <w:tcPr>
            <w:tcW w:w="1276" w:type="dxa"/>
            <w:vAlign w:val="center"/>
          </w:tcPr>
          <w:p w:rsidR="005474D1" w:rsidRPr="005474D1" w:rsidRDefault="005474D1" w:rsidP="005474D1">
            <w:pPr>
              <w:jc w:val="center"/>
            </w:pPr>
            <w:r w:rsidRPr="005474D1">
              <w:rPr>
                <w:rFonts w:ascii="GHEA Grapalat" w:hAnsi="GHEA Grapalat"/>
                <w:i/>
                <w:sz w:val="16"/>
                <w:szCs w:val="16"/>
              </w:rPr>
              <w:t>О. Мргаван Исаакян 45/1</w:t>
            </w:r>
          </w:p>
        </w:tc>
        <w:tc>
          <w:tcPr>
            <w:tcW w:w="1172" w:type="dxa"/>
            <w:vAlign w:val="center"/>
          </w:tcPr>
          <w:p w:rsidR="005474D1" w:rsidRPr="005474D1" w:rsidRDefault="005474D1" w:rsidP="005474D1">
            <w:pPr>
              <w:jc w:val="center"/>
              <w:rPr>
                <w:rFonts w:ascii="GHEA Grapalat" w:hAnsi="GHEA Grapalat"/>
                <w:i/>
                <w:sz w:val="16"/>
                <w:szCs w:val="16"/>
              </w:rPr>
            </w:pPr>
            <w:r w:rsidRPr="005474D1">
              <w:rPr>
                <w:rFonts w:ascii="GHEA Grapalat" w:hAnsi="GHEA Grapalat"/>
                <w:i/>
                <w:sz w:val="16"/>
                <w:szCs w:val="16"/>
              </w:rPr>
              <w:t>По предварительному заказу</w:t>
            </w:r>
          </w:p>
        </w:tc>
        <w:tc>
          <w:tcPr>
            <w:tcW w:w="1284" w:type="dxa"/>
            <w:vAlign w:val="center"/>
          </w:tcPr>
          <w:p w:rsidR="005474D1" w:rsidRPr="005474D1" w:rsidRDefault="005474D1" w:rsidP="005474D1">
            <w:pPr>
              <w:jc w:val="center"/>
              <w:rPr>
                <w:rFonts w:ascii="GHEA Grapalat" w:hAnsi="GHEA Grapalat"/>
                <w:i/>
                <w:sz w:val="16"/>
                <w:szCs w:val="16"/>
              </w:rPr>
            </w:pPr>
            <w:r w:rsidRPr="005474D1">
              <w:rPr>
                <w:rFonts w:ascii="GHEA Grapalat" w:hAnsi="GHEA Grapalat"/>
                <w:i/>
                <w:sz w:val="16"/>
                <w:szCs w:val="16"/>
              </w:rPr>
              <w:t>Первая доставка будет произведена после заключения договора</w:t>
            </w:r>
          </w:p>
        </w:tc>
      </w:tr>
      <w:tr w:rsidR="005474D1" w:rsidRPr="005474D1" w:rsidTr="005474D1">
        <w:tc>
          <w:tcPr>
            <w:tcW w:w="1589" w:type="dxa"/>
            <w:vAlign w:val="center"/>
          </w:tcPr>
          <w:p w:rsidR="005474D1" w:rsidRPr="005474D1" w:rsidRDefault="005474D1" w:rsidP="005474D1">
            <w:pPr>
              <w:widowControl w:val="0"/>
              <w:jc w:val="center"/>
              <w:rPr>
                <w:rFonts w:ascii="GHEA Grapalat" w:hAnsi="GHEA Grapalat"/>
                <w:sz w:val="16"/>
                <w:szCs w:val="16"/>
                <w:lang w:val="en-US"/>
              </w:rPr>
            </w:pPr>
            <w:r w:rsidRPr="005474D1">
              <w:rPr>
                <w:rFonts w:ascii="GHEA Grapalat" w:hAnsi="GHEA Grapalat"/>
                <w:sz w:val="16"/>
                <w:szCs w:val="16"/>
                <w:lang w:val="en-US"/>
              </w:rPr>
              <w:t>8</w:t>
            </w:r>
          </w:p>
        </w:tc>
        <w:tc>
          <w:tcPr>
            <w:tcW w:w="1701" w:type="dxa"/>
            <w:vAlign w:val="center"/>
          </w:tcPr>
          <w:p w:rsidR="005474D1" w:rsidRPr="005474D1" w:rsidRDefault="005474D1" w:rsidP="005474D1">
            <w:pPr>
              <w:jc w:val="center"/>
              <w:rPr>
                <w:rFonts w:ascii="GHEA Grapalat" w:hAnsi="GHEA Grapalat"/>
                <w:i/>
                <w:sz w:val="18"/>
                <w:szCs w:val="18"/>
              </w:rPr>
            </w:pPr>
            <w:r w:rsidRPr="005474D1">
              <w:rPr>
                <w:rFonts w:ascii="GHEA Grapalat" w:hAnsi="GHEA Grapalat"/>
                <w:i/>
                <w:sz w:val="18"/>
                <w:szCs w:val="18"/>
              </w:rPr>
              <w:t>15551600</w:t>
            </w:r>
          </w:p>
        </w:tc>
        <w:tc>
          <w:tcPr>
            <w:tcW w:w="1814" w:type="dxa"/>
            <w:vAlign w:val="center"/>
          </w:tcPr>
          <w:p w:rsidR="005474D1" w:rsidRPr="005474D1" w:rsidRDefault="005474D1" w:rsidP="005474D1">
            <w:pPr>
              <w:pStyle w:val="HTMLPreformatted"/>
              <w:jc w:val="center"/>
              <w:rPr>
                <w:rFonts w:ascii="GHEA Grapalat" w:hAnsi="GHEA Grapalat"/>
                <w:i/>
                <w:sz w:val="18"/>
                <w:szCs w:val="18"/>
              </w:rPr>
            </w:pPr>
            <w:r w:rsidRPr="005474D1">
              <w:rPr>
                <w:rFonts w:ascii="GHEA Grapalat" w:hAnsi="GHEA Grapalat"/>
                <w:i/>
                <w:sz w:val="18"/>
                <w:szCs w:val="18"/>
              </w:rPr>
              <w:t>мацун</w:t>
            </w:r>
          </w:p>
        </w:tc>
        <w:tc>
          <w:tcPr>
            <w:tcW w:w="681" w:type="dxa"/>
            <w:vAlign w:val="center"/>
          </w:tcPr>
          <w:p w:rsidR="005474D1" w:rsidRPr="005474D1" w:rsidRDefault="005474D1" w:rsidP="005474D1">
            <w:pPr>
              <w:widowControl w:val="0"/>
              <w:jc w:val="center"/>
              <w:rPr>
                <w:rFonts w:ascii="GHEA Grapalat" w:hAnsi="GHEA Grapalat"/>
                <w:sz w:val="16"/>
                <w:szCs w:val="16"/>
              </w:rPr>
            </w:pPr>
          </w:p>
        </w:tc>
        <w:tc>
          <w:tcPr>
            <w:tcW w:w="3261" w:type="dxa"/>
            <w:vAlign w:val="center"/>
          </w:tcPr>
          <w:p w:rsidR="005474D1" w:rsidRPr="00FE0FC0" w:rsidRDefault="005474D1" w:rsidP="005474D1">
            <w:pPr>
              <w:jc w:val="center"/>
              <w:rPr>
                <w:rFonts w:ascii="GHEA Grapalat" w:hAnsi="GHEA Grapalat"/>
                <w:color w:val="000000"/>
                <w:sz w:val="18"/>
                <w:szCs w:val="18"/>
              </w:rPr>
            </w:pPr>
          </w:p>
          <w:p w:rsidR="005474D1" w:rsidRPr="005474D1" w:rsidRDefault="005474D1" w:rsidP="005474D1">
            <w:pPr>
              <w:pStyle w:val="HTMLPreformatted"/>
              <w:jc w:val="center"/>
              <w:rPr>
                <w:rFonts w:ascii="GHEA Grapalat" w:hAnsi="GHEA Grapalat"/>
                <w:sz w:val="18"/>
                <w:szCs w:val="18"/>
              </w:rPr>
            </w:pPr>
            <w:r w:rsidRPr="005474D1">
              <w:rPr>
                <w:rFonts w:ascii="GHEA Grapalat" w:hAnsi="GHEA Grapalat"/>
                <w:sz w:val="18"/>
                <w:szCs w:val="18"/>
              </w:rPr>
              <w:t xml:space="preserve">Молоко коровье свежее, жирность не менее 3%, кислотность 65-1000 т, безопасность и маркировка согласно Правительству РА 2006 Статья 9 Технического регламента о требованиях к молоку, молочным продуктам и их производству, а также статья 9 Закона РА «О </w:t>
            </w:r>
            <w:r w:rsidRPr="005474D1">
              <w:rPr>
                <w:rFonts w:ascii="GHEA Grapalat" w:hAnsi="GHEA Grapalat"/>
                <w:sz w:val="18"/>
                <w:szCs w:val="18"/>
              </w:rPr>
              <w:lastRenderedPageBreak/>
              <w:t>безопасности пищевых продуктов», утвержденная Указом № 1925-N от 21 декабря.</w:t>
            </w:r>
          </w:p>
          <w:p w:rsidR="005474D1" w:rsidRPr="005474D1" w:rsidRDefault="005474D1" w:rsidP="005474D1">
            <w:pPr>
              <w:jc w:val="center"/>
              <w:rPr>
                <w:rFonts w:ascii="GHEA Grapalat" w:hAnsi="GHEA Grapalat"/>
                <w:sz w:val="18"/>
                <w:szCs w:val="18"/>
              </w:rPr>
            </w:pPr>
          </w:p>
        </w:tc>
        <w:tc>
          <w:tcPr>
            <w:tcW w:w="992" w:type="dxa"/>
            <w:vAlign w:val="center"/>
          </w:tcPr>
          <w:p w:rsidR="005474D1" w:rsidRPr="005474D1" w:rsidRDefault="005474D1" w:rsidP="005474D1">
            <w:pPr>
              <w:jc w:val="center"/>
              <w:rPr>
                <w:rFonts w:ascii="GHEA Grapalat" w:hAnsi="GHEA Grapalat"/>
                <w:sz w:val="16"/>
                <w:szCs w:val="16"/>
                <w:lang w:val="en-US"/>
              </w:rPr>
            </w:pPr>
            <w:r w:rsidRPr="005474D1">
              <w:rPr>
                <w:rFonts w:ascii="GHEA Grapalat" w:hAnsi="GHEA Grapalat"/>
                <w:bCs/>
                <w:sz w:val="16"/>
                <w:szCs w:val="16"/>
                <w:lang w:val="en-US"/>
              </w:rPr>
              <w:lastRenderedPageBreak/>
              <w:t>литр</w:t>
            </w:r>
          </w:p>
        </w:tc>
        <w:tc>
          <w:tcPr>
            <w:tcW w:w="709" w:type="dxa"/>
            <w:vAlign w:val="center"/>
          </w:tcPr>
          <w:p w:rsidR="005474D1" w:rsidRPr="005474D1" w:rsidRDefault="005474D1" w:rsidP="005474D1">
            <w:pPr>
              <w:jc w:val="center"/>
              <w:rPr>
                <w:rFonts w:ascii="GHEA Grapalat" w:hAnsi="GHEA Grapalat"/>
                <w:sz w:val="16"/>
                <w:szCs w:val="16"/>
              </w:rPr>
            </w:pPr>
          </w:p>
        </w:tc>
        <w:tc>
          <w:tcPr>
            <w:tcW w:w="693" w:type="dxa"/>
            <w:vAlign w:val="center"/>
          </w:tcPr>
          <w:p w:rsidR="005474D1" w:rsidRPr="005474D1" w:rsidRDefault="005474D1" w:rsidP="005474D1">
            <w:pPr>
              <w:jc w:val="center"/>
              <w:rPr>
                <w:rFonts w:ascii="GHEA Grapalat" w:hAnsi="GHEA Grapalat"/>
                <w:sz w:val="16"/>
                <w:szCs w:val="16"/>
              </w:rPr>
            </w:pPr>
          </w:p>
        </w:tc>
        <w:tc>
          <w:tcPr>
            <w:tcW w:w="992" w:type="dxa"/>
            <w:vAlign w:val="center"/>
          </w:tcPr>
          <w:p w:rsidR="005474D1" w:rsidRPr="00D524BC" w:rsidRDefault="005474D1" w:rsidP="00E352B3">
            <w:pPr>
              <w:jc w:val="center"/>
              <w:rPr>
                <w:rFonts w:ascii="GHEA Grapalat" w:hAnsi="GHEA Grapalat"/>
                <w:i/>
                <w:sz w:val="20"/>
              </w:rPr>
            </w:pPr>
            <w:r w:rsidRPr="00D524BC">
              <w:rPr>
                <w:rFonts w:ascii="GHEA Grapalat" w:hAnsi="GHEA Grapalat"/>
                <w:i/>
                <w:sz w:val="20"/>
              </w:rPr>
              <w:t>201.6</w:t>
            </w:r>
          </w:p>
        </w:tc>
        <w:tc>
          <w:tcPr>
            <w:tcW w:w="1276" w:type="dxa"/>
            <w:vAlign w:val="center"/>
          </w:tcPr>
          <w:p w:rsidR="005474D1" w:rsidRPr="005474D1" w:rsidRDefault="005474D1" w:rsidP="005474D1">
            <w:pPr>
              <w:jc w:val="center"/>
            </w:pPr>
            <w:r w:rsidRPr="005474D1">
              <w:rPr>
                <w:rFonts w:ascii="GHEA Grapalat" w:hAnsi="GHEA Grapalat"/>
                <w:i/>
                <w:sz w:val="16"/>
                <w:szCs w:val="16"/>
              </w:rPr>
              <w:t>О. Мргаван Исаакян 45/1</w:t>
            </w:r>
          </w:p>
        </w:tc>
        <w:tc>
          <w:tcPr>
            <w:tcW w:w="1172" w:type="dxa"/>
            <w:vAlign w:val="center"/>
          </w:tcPr>
          <w:p w:rsidR="005474D1" w:rsidRPr="005474D1" w:rsidRDefault="005474D1" w:rsidP="005474D1">
            <w:pPr>
              <w:jc w:val="center"/>
              <w:rPr>
                <w:rFonts w:ascii="GHEA Grapalat" w:hAnsi="GHEA Grapalat"/>
                <w:i/>
                <w:sz w:val="16"/>
                <w:szCs w:val="16"/>
              </w:rPr>
            </w:pPr>
            <w:r w:rsidRPr="005474D1">
              <w:rPr>
                <w:rFonts w:ascii="GHEA Grapalat" w:hAnsi="GHEA Grapalat"/>
                <w:i/>
                <w:sz w:val="16"/>
                <w:szCs w:val="16"/>
              </w:rPr>
              <w:t>По предварительному заказу</w:t>
            </w:r>
          </w:p>
        </w:tc>
        <w:tc>
          <w:tcPr>
            <w:tcW w:w="1284" w:type="dxa"/>
            <w:vAlign w:val="center"/>
          </w:tcPr>
          <w:p w:rsidR="005474D1" w:rsidRPr="005474D1" w:rsidRDefault="005474D1" w:rsidP="005474D1">
            <w:pPr>
              <w:jc w:val="center"/>
              <w:rPr>
                <w:rFonts w:ascii="GHEA Grapalat" w:hAnsi="GHEA Grapalat"/>
                <w:i/>
                <w:sz w:val="16"/>
                <w:szCs w:val="16"/>
              </w:rPr>
            </w:pPr>
            <w:r w:rsidRPr="005474D1">
              <w:rPr>
                <w:rFonts w:ascii="GHEA Grapalat" w:hAnsi="GHEA Grapalat"/>
                <w:i/>
                <w:sz w:val="16"/>
                <w:szCs w:val="16"/>
              </w:rPr>
              <w:t>Первая доставка будет произведена после заключения договора</w:t>
            </w:r>
          </w:p>
        </w:tc>
      </w:tr>
      <w:tr w:rsidR="005474D1" w:rsidRPr="005474D1" w:rsidTr="005474D1">
        <w:tc>
          <w:tcPr>
            <w:tcW w:w="1589" w:type="dxa"/>
            <w:vAlign w:val="center"/>
          </w:tcPr>
          <w:p w:rsidR="005474D1" w:rsidRPr="005474D1" w:rsidRDefault="005474D1" w:rsidP="005474D1">
            <w:pPr>
              <w:widowControl w:val="0"/>
              <w:jc w:val="center"/>
              <w:rPr>
                <w:rFonts w:ascii="GHEA Grapalat" w:hAnsi="GHEA Grapalat"/>
                <w:sz w:val="16"/>
                <w:szCs w:val="16"/>
                <w:lang w:val="en-US"/>
              </w:rPr>
            </w:pPr>
            <w:r w:rsidRPr="005474D1">
              <w:rPr>
                <w:rFonts w:ascii="GHEA Grapalat" w:hAnsi="GHEA Grapalat"/>
                <w:sz w:val="16"/>
                <w:szCs w:val="16"/>
                <w:lang w:val="en-US"/>
              </w:rPr>
              <w:lastRenderedPageBreak/>
              <w:t>9</w:t>
            </w:r>
          </w:p>
        </w:tc>
        <w:tc>
          <w:tcPr>
            <w:tcW w:w="1701" w:type="dxa"/>
            <w:vAlign w:val="center"/>
          </w:tcPr>
          <w:p w:rsidR="005474D1" w:rsidRPr="005474D1" w:rsidRDefault="005474D1" w:rsidP="005474D1">
            <w:pPr>
              <w:jc w:val="center"/>
              <w:rPr>
                <w:rFonts w:ascii="GHEA Grapalat" w:hAnsi="GHEA Grapalat"/>
                <w:i/>
                <w:sz w:val="18"/>
                <w:szCs w:val="18"/>
              </w:rPr>
            </w:pPr>
            <w:r w:rsidRPr="005474D1">
              <w:rPr>
                <w:rFonts w:ascii="GHEA Grapalat" w:hAnsi="GHEA Grapalat"/>
                <w:i/>
                <w:sz w:val="18"/>
                <w:szCs w:val="18"/>
              </w:rPr>
              <w:t>15512000</w:t>
            </w:r>
          </w:p>
        </w:tc>
        <w:tc>
          <w:tcPr>
            <w:tcW w:w="1814" w:type="dxa"/>
            <w:vAlign w:val="center"/>
          </w:tcPr>
          <w:p w:rsidR="005474D1" w:rsidRPr="005474D1" w:rsidRDefault="005474D1" w:rsidP="005474D1">
            <w:pPr>
              <w:pStyle w:val="HTMLPreformatted"/>
              <w:jc w:val="center"/>
              <w:rPr>
                <w:rFonts w:ascii="GHEA Grapalat" w:hAnsi="GHEA Grapalat"/>
                <w:i/>
                <w:sz w:val="18"/>
                <w:szCs w:val="18"/>
              </w:rPr>
            </w:pPr>
            <w:r w:rsidRPr="005474D1">
              <w:rPr>
                <w:rFonts w:ascii="GHEA Grapalat" w:hAnsi="GHEA Grapalat"/>
                <w:i/>
                <w:sz w:val="18"/>
                <w:szCs w:val="18"/>
              </w:rPr>
              <w:t>Сметана / 0,45 кг /</w:t>
            </w:r>
          </w:p>
        </w:tc>
        <w:tc>
          <w:tcPr>
            <w:tcW w:w="681" w:type="dxa"/>
            <w:vAlign w:val="center"/>
          </w:tcPr>
          <w:p w:rsidR="005474D1" w:rsidRPr="005474D1" w:rsidRDefault="005474D1" w:rsidP="005474D1">
            <w:pPr>
              <w:widowControl w:val="0"/>
              <w:jc w:val="center"/>
              <w:rPr>
                <w:rFonts w:ascii="GHEA Grapalat" w:hAnsi="GHEA Grapalat"/>
                <w:sz w:val="16"/>
                <w:szCs w:val="16"/>
              </w:rPr>
            </w:pPr>
          </w:p>
        </w:tc>
        <w:tc>
          <w:tcPr>
            <w:tcW w:w="3261" w:type="dxa"/>
            <w:vAlign w:val="center"/>
          </w:tcPr>
          <w:p w:rsidR="005474D1" w:rsidRPr="00FE0FC0" w:rsidRDefault="005474D1" w:rsidP="005474D1">
            <w:pPr>
              <w:jc w:val="center"/>
              <w:rPr>
                <w:rFonts w:ascii="GHEA Grapalat" w:hAnsi="GHEA Grapalat"/>
                <w:i/>
                <w:sz w:val="18"/>
                <w:szCs w:val="18"/>
              </w:rPr>
            </w:pPr>
          </w:p>
          <w:p w:rsidR="005474D1" w:rsidRPr="005474D1" w:rsidRDefault="005474D1" w:rsidP="005474D1">
            <w:pPr>
              <w:jc w:val="center"/>
              <w:rPr>
                <w:rFonts w:ascii="GHEA Grapalat" w:hAnsi="GHEA Grapalat"/>
                <w:i/>
                <w:sz w:val="18"/>
                <w:szCs w:val="18"/>
                <w:lang w:val="en-US"/>
              </w:rPr>
            </w:pPr>
            <w:r w:rsidRPr="005474D1">
              <w:rPr>
                <w:rFonts w:ascii="GHEA Grapalat" w:hAnsi="GHEA Grapalat"/>
                <w:i/>
                <w:sz w:val="18"/>
                <w:szCs w:val="18"/>
              </w:rPr>
              <w:t>Свежее коровье молоко, жирность не менее 20%, кислотность: 65-100 0</w:t>
            </w:r>
            <w:r w:rsidRPr="005474D1">
              <w:rPr>
                <w:rFonts w:ascii="GHEA Grapalat" w:hAnsi="GHEA Grapalat"/>
                <w:i/>
                <w:sz w:val="18"/>
                <w:szCs w:val="18"/>
                <w:lang w:val="en-US"/>
              </w:rPr>
              <w:t>T</w:t>
            </w:r>
            <w:r w:rsidRPr="005474D1">
              <w:rPr>
                <w:rFonts w:ascii="GHEA Grapalat" w:hAnsi="GHEA Grapalat"/>
                <w:i/>
                <w:sz w:val="18"/>
                <w:szCs w:val="18"/>
              </w:rPr>
              <w:t>, безопасность и маркировка согласно Правительству РА 2006 Статья 8 Технического регламента о требованиях к молоку, молочным продуктам и их производству, а также статья 8 Закона Республики Армения о безопасности пищевых продуктов, принятая Указом № 1925-</w:t>
            </w:r>
            <w:r w:rsidRPr="005474D1">
              <w:rPr>
                <w:rFonts w:ascii="GHEA Grapalat" w:hAnsi="GHEA Grapalat"/>
                <w:i/>
                <w:sz w:val="18"/>
                <w:szCs w:val="18"/>
                <w:lang w:val="en-US"/>
              </w:rPr>
              <w:t>N</w:t>
            </w:r>
            <w:r w:rsidRPr="005474D1">
              <w:rPr>
                <w:rFonts w:ascii="GHEA Grapalat" w:hAnsi="GHEA Grapalat"/>
                <w:i/>
                <w:sz w:val="18"/>
                <w:szCs w:val="18"/>
              </w:rPr>
              <w:t xml:space="preserve"> от 21 декабря. </w:t>
            </w:r>
            <w:r w:rsidRPr="005474D1">
              <w:rPr>
                <w:rFonts w:ascii="GHEA Grapalat" w:hAnsi="GHEA Grapalat"/>
                <w:i/>
                <w:sz w:val="18"/>
                <w:szCs w:val="18"/>
                <w:lang w:val="en-US"/>
              </w:rPr>
              <w:t>Срок годности не менее 90%</w:t>
            </w:r>
          </w:p>
        </w:tc>
        <w:tc>
          <w:tcPr>
            <w:tcW w:w="992" w:type="dxa"/>
            <w:vAlign w:val="center"/>
          </w:tcPr>
          <w:p w:rsidR="005474D1" w:rsidRPr="005474D1" w:rsidRDefault="005474D1" w:rsidP="005474D1">
            <w:pPr>
              <w:jc w:val="center"/>
              <w:rPr>
                <w:rFonts w:ascii="GHEA Grapalat" w:hAnsi="GHEA Grapalat"/>
                <w:sz w:val="16"/>
                <w:szCs w:val="16"/>
                <w:lang w:val="en-US"/>
              </w:rPr>
            </w:pPr>
            <w:r w:rsidRPr="005474D1">
              <w:rPr>
                <w:rFonts w:ascii="GHEA Grapalat" w:hAnsi="GHEA Grapalat"/>
                <w:sz w:val="16"/>
                <w:szCs w:val="16"/>
                <w:lang w:val="en-US"/>
              </w:rPr>
              <w:t>кг</w:t>
            </w:r>
          </w:p>
        </w:tc>
        <w:tc>
          <w:tcPr>
            <w:tcW w:w="709" w:type="dxa"/>
            <w:vAlign w:val="center"/>
          </w:tcPr>
          <w:p w:rsidR="005474D1" w:rsidRPr="005474D1" w:rsidRDefault="005474D1" w:rsidP="005474D1">
            <w:pPr>
              <w:jc w:val="center"/>
              <w:rPr>
                <w:rFonts w:ascii="GHEA Grapalat" w:hAnsi="GHEA Grapalat"/>
                <w:sz w:val="16"/>
                <w:szCs w:val="16"/>
              </w:rPr>
            </w:pPr>
          </w:p>
        </w:tc>
        <w:tc>
          <w:tcPr>
            <w:tcW w:w="693" w:type="dxa"/>
            <w:vAlign w:val="center"/>
          </w:tcPr>
          <w:p w:rsidR="005474D1" w:rsidRPr="005474D1" w:rsidRDefault="005474D1" w:rsidP="005474D1">
            <w:pPr>
              <w:jc w:val="center"/>
              <w:rPr>
                <w:rFonts w:ascii="GHEA Grapalat" w:hAnsi="GHEA Grapalat"/>
                <w:sz w:val="16"/>
                <w:szCs w:val="16"/>
              </w:rPr>
            </w:pPr>
          </w:p>
        </w:tc>
        <w:tc>
          <w:tcPr>
            <w:tcW w:w="992" w:type="dxa"/>
            <w:vAlign w:val="center"/>
          </w:tcPr>
          <w:p w:rsidR="005474D1" w:rsidRPr="00D524BC" w:rsidRDefault="005474D1" w:rsidP="00E352B3">
            <w:pPr>
              <w:jc w:val="center"/>
              <w:rPr>
                <w:rFonts w:ascii="GHEA Grapalat" w:hAnsi="GHEA Grapalat"/>
                <w:i/>
                <w:sz w:val="20"/>
              </w:rPr>
            </w:pPr>
            <w:r w:rsidRPr="00D524BC">
              <w:rPr>
                <w:rFonts w:ascii="GHEA Grapalat" w:hAnsi="GHEA Grapalat"/>
                <w:i/>
                <w:sz w:val="20"/>
              </w:rPr>
              <w:t>83.16</w:t>
            </w:r>
          </w:p>
        </w:tc>
        <w:tc>
          <w:tcPr>
            <w:tcW w:w="1276" w:type="dxa"/>
            <w:vAlign w:val="center"/>
          </w:tcPr>
          <w:p w:rsidR="005474D1" w:rsidRPr="005474D1" w:rsidRDefault="005474D1" w:rsidP="005474D1">
            <w:pPr>
              <w:jc w:val="center"/>
            </w:pPr>
            <w:r w:rsidRPr="005474D1">
              <w:rPr>
                <w:rFonts w:ascii="GHEA Grapalat" w:hAnsi="GHEA Grapalat"/>
                <w:i/>
                <w:sz w:val="16"/>
                <w:szCs w:val="16"/>
              </w:rPr>
              <w:t>О. Мргаван Исаакян 45/1</w:t>
            </w:r>
          </w:p>
        </w:tc>
        <w:tc>
          <w:tcPr>
            <w:tcW w:w="1172" w:type="dxa"/>
            <w:vAlign w:val="center"/>
          </w:tcPr>
          <w:p w:rsidR="005474D1" w:rsidRPr="005474D1" w:rsidRDefault="005474D1" w:rsidP="005474D1">
            <w:pPr>
              <w:jc w:val="center"/>
              <w:rPr>
                <w:rFonts w:ascii="GHEA Grapalat" w:hAnsi="GHEA Grapalat"/>
                <w:i/>
                <w:sz w:val="16"/>
                <w:szCs w:val="16"/>
              </w:rPr>
            </w:pPr>
            <w:r w:rsidRPr="005474D1">
              <w:rPr>
                <w:rFonts w:ascii="GHEA Grapalat" w:hAnsi="GHEA Grapalat"/>
                <w:i/>
                <w:sz w:val="16"/>
                <w:szCs w:val="16"/>
              </w:rPr>
              <w:t>По предварительному заказу</w:t>
            </w:r>
          </w:p>
        </w:tc>
        <w:tc>
          <w:tcPr>
            <w:tcW w:w="1284" w:type="dxa"/>
            <w:vAlign w:val="center"/>
          </w:tcPr>
          <w:p w:rsidR="005474D1" w:rsidRPr="005474D1" w:rsidRDefault="005474D1" w:rsidP="005474D1">
            <w:pPr>
              <w:jc w:val="center"/>
              <w:rPr>
                <w:rFonts w:ascii="GHEA Grapalat" w:hAnsi="GHEA Grapalat"/>
                <w:i/>
                <w:sz w:val="16"/>
                <w:szCs w:val="16"/>
              </w:rPr>
            </w:pPr>
            <w:r w:rsidRPr="005474D1">
              <w:rPr>
                <w:rFonts w:ascii="GHEA Grapalat" w:hAnsi="GHEA Grapalat"/>
                <w:i/>
                <w:sz w:val="16"/>
                <w:szCs w:val="16"/>
              </w:rPr>
              <w:t>Первая доставка будет произведена после заключения договора</w:t>
            </w:r>
          </w:p>
        </w:tc>
      </w:tr>
      <w:tr w:rsidR="005474D1" w:rsidRPr="005474D1" w:rsidTr="005474D1">
        <w:tc>
          <w:tcPr>
            <w:tcW w:w="1589" w:type="dxa"/>
            <w:vAlign w:val="center"/>
          </w:tcPr>
          <w:p w:rsidR="005474D1" w:rsidRPr="005474D1" w:rsidRDefault="005474D1" w:rsidP="005474D1">
            <w:pPr>
              <w:widowControl w:val="0"/>
              <w:jc w:val="center"/>
              <w:rPr>
                <w:rFonts w:ascii="GHEA Grapalat" w:hAnsi="GHEA Grapalat"/>
                <w:sz w:val="16"/>
                <w:szCs w:val="16"/>
                <w:lang w:val="en-US"/>
              </w:rPr>
            </w:pPr>
            <w:r w:rsidRPr="005474D1">
              <w:rPr>
                <w:rFonts w:ascii="GHEA Grapalat" w:hAnsi="GHEA Grapalat"/>
                <w:sz w:val="16"/>
                <w:szCs w:val="16"/>
                <w:lang w:val="en-US"/>
              </w:rPr>
              <w:t>10</w:t>
            </w:r>
          </w:p>
        </w:tc>
        <w:tc>
          <w:tcPr>
            <w:tcW w:w="1701" w:type="dxa"/>
            <w:vAlign w:val="center"/>
          </w:tcPr>
          <w:p w:rsidR="005474D1" w:rsidRPr="005474D1" w:rsidRDefault="005474D1" w:rsidP="005474D1">
            <w:pPr>
              <w:jc w:val="center"/>
              <w:rPr>
                <w:rFonts w:ascii="GHEA Grapalat" w:hAnsi="GHEA Grapalat"/>
                <w:i/>
                <w:sz w:val="18"/>
                <w:szCs w:val="18"/>
              </w:rPr>
            </w:pPr>
            <w:r w:rsidRPr="005474D1">
              <w:rPr>
                <w:rFonts w:ascii="GHEA Grapalat" w:hAnsi="GHEA Grapalat"/>
                <w:i/>
                <w:sz w:val="18"/>
                <w:szCs w:val="18"/>
              </w:rPr>
              <w:t>15112160</w:t>
            </w:r>
          </w:p>
        </w:tc>
        <w:tc>
          <w:tcPr>
            <w:tcW w:w="1814" w:type="dxa"/>
            <w:vAlign w:val="center"/>
          </w:tcPr>
          <w:p w:rsidR="005474D1" w:rsidRPr="005474D1" w:rsidRDefault="005474D1" w:rsidP="005474D1">
            <w:pPr>
              <w:pStyle w:val="HTMLPreformatted"/>
              <w:jc w:val="center"/>
              <w:rPr>
                <w:rFonts w:ascii="GHEA Grapalat" w:hAnsi="GHEA Grapalat"/>
                <w:i/>
                <w:sz w:val="18"/>
                <w:szCs w:val="18"/>
              </w:rPr>
            </w:pPr>
            <w:r w:rsidRPr="005474D1">
              <w:rPr>
                <w:rFonts w:ascii="GHEA Grapalat" w:hAnsi="GHEA Grapalat"/>
                <w:i/>
                <w:sz w:val="18"/>
                <w:szCs w:val="18"/>
              </w:rPr>
              <w:t>Куриная грудка замороженная локально целая</w:t>
            </w:r>
          </w:p>
        </w:tc>
        <w:tc>
          <w:tcPr>
            <w:tcW w:w="681" w:type="dxa"/>
            <w:vAlign w:val="center"/>
          </w:tcPr>
          <w:p w:rsidR="005474D1" w:rsidRPr="005474D1" w:rsidRDefault="005474D1" w:rsidP="005474D1">
            <w:pPr>
              <w:widowControl w:val="0"/>
              <w:jc w:val="center"/>
              <w:rPr>
                <w:rFonts w:ascii="GHEA Grapalat" w:hAnsi="GHEA Grapalat"/>
                <w:i/>
                <w:sz w:val="16"/>
                <w:szCs w:val="16"/>
              </w:rPr>
            </w:pPr>
          </w:p>
        </w:tc>
        <w:tc>
          <w:tcPr>
            <w:tcW w:w="3261" w:type="dxa"/>
            <w:vAlign w:val="center"/>
          </w:tcPr>
          <w:p w:rsidR="005474D1" w:rsidRPr="00FE0FC0" w:rsidRDefault="005474D1" w:rsidP="005474D1">
            <w:pPr>
              <w:pStyle w:val="HTMLPreformatted"/>
              <w:jc w:val="center"/>
              <w:rPr>
                <w:rFonts w:ascii="GHEA Grapalat" w:hAnsi="GHEA Grapalat"/>
                <w:i/>
              </w:rPr>
            </w:pPr>
          </w:p>
          <w:p w:rsidR="005474D1" w:rsidRPr="005474D1" w:rsidRDefault="005474D1" w:rsidP="005474D1">
            <w:pPr>
              <w:pStyle w:val="HTMLPreformatted"/>
              <w:jc w:val="center"/>
              <w:rPr>
                <w:rFonts w:ascii="GHEA Grapalat" w:hAnsi="GHEA Grapalat"/>
                <w:i/>
                <w:sz w:val="18"/>
                <w:szCs w:val="18"/>
              </w:rPr>
            </w:pPr>
            <w:r w:rsidRPr="005474D1">
              <w:rPr>
                <w:rFonts w:ascii="GHEA Grapalat" w:hAnsi="GHEA Grapalat"/>
                <w:i/>
                <w:sz w:val="18"/>
                <w:szCs w:val="18"/>
              </w:rPr>
              <w:t xml:space="preserve">Куриная грудка Чистый, бескровный, без побочных запахов, </w:t>
            </w:r>
            <w:bookmarkStart w:id="1" w:name="_GoBack"/>
            <w:bookmarkEnd w:id="1"/>
            <w:r w:rsidRPr="005474D1">
              <w:rPr>
                <w:rFonts w:ascii="GHEA Grapalat" w:hAnsi="GHEA Grapalat"/>
                <w:i/>
                <w:sz w:val="18"/>
                <w:szCs w:val="18"/>
              </w:rPr>
              <w:t xml:space="preserve">завернутый в полиэтиленовую пленку, ГОСТ 25391-82. Безопасность и маркировка согласно Правительству РА 2006 Статья 8 Закона РА «О мясе и техническом регулировании мяса» и «Безопасность пищевых продуктов», принятая решением </w:t>
            </w:r>
            <w:r w:rsidRPr="005474D1">
              <w:rPr>
                <w:rFonts w:ascii="GHEA Grapalat" w:hAnsi="GHEA Grapalat"/>
                <w:i/>
                <w:sz w:val="18"/>
                <w:szCs w:val="18"/>
                <w:lang w:val="en-US"/>
              </w:rPr>
              <w:t>N</w:t>
            </w:r>
            <w:r w:rsidRPr="005474D1">
              <w:rPr>
                <w:rFonts w:ascii="GHEA Grapalat" w:hAnsi="GHEA Grapalat"/>
                <w:i/>
                <w:sz w:val="18"/>
                <w:szCs w:val="18"/>
              </w:rPr>
              <w:t xml:space="preserve"> 1560-</w:t>
            </w:r>
            <w:r w:rsidRPr="005474D1">
              <w:rPr>
                <w:rFonts w:ascii="GHEA Grapalat" w:hAnsi="GHEA Grapalat"/>
                <w:i/>
                <w:sz w:val="18"/>
                <w:szCs w:val="18"/>
                <w:lang w:val="en-US"/>
              </w:rPr>
              <w:t>N</w:t>
            </w:r>
            <w:r w:rsidRPr="005474D1">
              <w:rPr>
                <w:rFonts w:ascii="GHEA Grapalat" w:hAnsi="GHEA Grapalat"/>
                <w:i/>
                <w:sz w:val="18"/>
                <w:szCs w:val="18"/>
              </w:rPr>
              <w:t xml:space="preserve"> от 19 октября 1919 года.</w:t>
            </w:r>
          </w:p>
          <w:p w:rsidR="005474D1" w:rsidRPr="005474D1" w:rsidRDefault="005474D1" w:rsidP="005474D1">
            <w:pPr>
              <w:pStyle w:val="HTMLPreformatted"/>
              <w:jc w:val="center"/>
              <w:rPr>
                <w:rFonts w:ascii="GHEA Grapalat" w:hAnsi="GHEA Grapalat"/>
                <w:i/>
                <w:sz w:val="18"/>
                <w:szCs w:val="18"/>
              </w:rPr>
            </w:pPr>
            <w:r w:rsidRPr="005474D1">
              <w:rPr>
                <w:rFonts w:ascii="GHEA Grapalat" w:hAnsi="GHEA Grapalat"/>
                <w:i/>
                <w:sz w:val="18"/>
                <w:szCs w:val="18"/>
              </w:rPr>
              <w:t>.</w:t>
            </w:r>
          </w:p>
          <w:p w:rsidR="005474D1" w:rsidRPr="005474D1" w:rsidRDefault="005474D1" w:rsidP="005474D1">
            <w:pPr>
              <w:jc w:val="center"/>
              <w:rPr>
                <w:rFonts w:ascii="GHEA Grapalat" w:hAnsi="GHEA Grapalat"/>
                <w:i/>
                <w:sz w:val="18"/>
                <w:szCs w:val="18"/>
              </w:rPr>
            </w:pPr>
          </w:p>
        </w:tc>
        <w:tc>
          <w:tcPr>
            <w:tcW w:w="992" w:type="dxa"/>
            <w:vAlign w:val="center"/>
          </w:tcPr>
          <w:p w:rsidR="005474D1" w:rsidRPr="005474D1" w:rsidRDefault="005474D1" w:rsidP="005474D1">
            <w:pPr>
              <w:jc w:val="center"/>
              <w:rPr>
                <w:rFonts w:ascii="GHEA Grapalat" w:hAnsi="GHEA Grapalat"/>
                <w:sz w:val="16"/>
                <w:szCs w:val="16"/>
                <w:lang w:val="en-US"/>
              </w:rPr>
            </w:pPr>
            <w:r w:rsidRPr="005474D1">
              <w:rPr>
                <w:rFonts w:ascii="GHEA Grapalat" w:hAnsi="GHEA Grapalat"/>
                <w:sz w:val="16"/>
                <w:szCs w:val="16"/>
                <w:lang w:val="en-US"/>
              </w:rPr>
              <w:t>кг</w:t>
            </w:r>
          </w:p>
        </w:tc>
        <w:tc>
          <w:tcPr>
            <w:tcW w:w="709" w:type="dxa"/>
            <w:vAlign w:val="center"/>
          </w:tcPr>
          <w:p w:rsidR="005474D1" w:rsidRPr="005474D1" w:rsidRDefault="005474D1" w:rsidP="005474D1">
            <w:pPr>
              <w:jc w:val="center"/>
              <w:rPr>
                <w:rFonts w:ascii="GHEA Grapalat" w:hAnsi="GHEA Grapalat"/>
                <w:sz w:val="16"/>
                <w:szCs w:val="16"/>
              </w:rPr>
            </w:pPr>
          </w:p>
        </w:tc>
        <w:tc>
          <w:tcPr>
            <w:tcW w:w="693" w:type="dxa"/>
            <w:vAlign w:val="center"/>
          </w:tcPr>
          <w:p w:rsidR="005474D1" w:rsidRPr="005474D1" w:rsidRDefault="005474D1" w:rsidP="005474D1">
            <w:pPr>
              <w:jc w:val="center"/>
              <w:rPr>
                <w:rFonts w:ascii="GHEA Grapalat" w:hAnsi="GHEA Grapalat"/>
                <w:sz w:val="16"/>
                <w:szCs w:val="16"/>
              </w:rPr>
            </w:pPr>
          </w:p>
        </w:tc>
        <w:tc>
          <w:tcPr>
            <w:tcW w:w="992" w:type="dxa"/>
            <w:vAlign w:val="center"/>
          </w:tcPr>
          <w:p w:rsidR="005474D1" w:rsidRPr="00D524BC" w:rsidRDefault="005474D1" w:rsidP="00E352B3">
            <w:pPr>
              <w:jc w:val="center"/>
              <w:rPr>
                <w:rFonts w:ascii="GHEA Grapalat" w:hAnsi="GHEA Grapalat"/>
                <w:i/>
                <w:sz w:val="20"/>
              </w:rPr>
            </w:pPr>
            <w:r w:rsidRPr="00D524BC">
              <w:rPr>
                <w:rFonts w:ascii="GHEA Grapalat" w:hAnsi="GHEA Grapalat"/>
                <w:i/>
                <w:sz w:val="20"/>
              </w:rPr>
              <w:t>94.5</w:t>
            </w:r>
          </w:p>
        </w:tc>
        <w:tc>
          <w:tcPr>
            <w:tcW w:w="1276" w:type="dxa"/>
            <w:vAlign w:val="center"/>
          </w:tcPr>
          <w:p w:rsidR="005474D1" w:rsidRPr="005474D1" w:rsidRDefault="005474D1" w:rsidP="005474D1">
            <w:pPr>
              <w:jc w:val="center"/>
            </w:pPr>
            <w:r w:rsidRPr="005474D1">
              <w:rPr>
                <w:rFonts w:ascii="GHEA Grapalat" w:hAnsi="GHEA Grapalat"/>
                <w:i/>
                <w:sz w:val="16"/>
                <w:szCs w:val="16"/>
              </w:rPr>
              <w:t>О. Мргаван Исаакян 45/</w:t>
            </w:r>
            <w:r w:rsidRPr="005474D1">
              <w:rPr>
                <w:rFonts w:ascii="GHEA Grapalat" w:hAnsi="GHEA Grapalat"/>
                <w:i/>
                <w:sz w:val="16"/>
                <w:szCs w:val="16"/>
                <w:lang w:val="en-US"/>
              </w:rPr>
              <w:t>1</w:t>
            </w:r>
          </w:p>
        </w:tc>
        <w:tc>
          <w:tcPr>
            <w:tcW w:w="1172" w:type="dxa"/>
            <w:vAlign w:val="center"/>
          </w:tcPr>
          <w:p w:rsidR="005474D1" w:rsidRPr="005474D1" w:rsidRDefault="005474D1" w:rsidP="005474D1">
            <w:pPr>
              <w:jc w:val="center"/>
              <w:rPr>
                <w:rFonts w:ascii="GHEA Grapalat" w:hAnsi="GHEA Grapalat"/>
                <w:i/>
                <w:sz w:val="16"/>
                <w:szCs w:val="16"/>
              </w:rPr>
            </w:pPr>
            <w:r w:rsidRPr="005474D1">
              <w:rPr>
                <w:rFonts w:ascii="GHEA Grapalat" w:hAnsi="GHEA Grapalat"/>
                <w:i/>
                <w:sz w:val="16"/>
                <w:szCs w:val="16"/>
              </w:rPr>
              <w:t>По предварительному заказу</w:t>
            </w:r>
          </w:p>
        </w:tc>
        <w:tc>
          <w:tcPr>
            <w:tcW w:w="1284" w:type="dxa"/>
            <w:vAlign w:val="center"/>
          </w:tcPr>
          <w:p w:rsidR="005474D1" w:rsidRPr="005474D1" w:rsidRDefault="005474D1" w:rsidP="005474D1">
            <w:pPr>
              <w:jc w:val="center"/>
              <w:rPr>
                <w:rFonts w:ascii="GHEA Grapalat" w:hAnsi="GHEA Grapalat"/>
                <w:i/>
                <w:sz w:val="16"/>
                <w:szCs w:val="16"/>
              </w:rPr>
            </w:pPr>
            <w:r w:rsidRPr="005474D1">
              <w:rPr>
                <w:rFonts w:ascii="GHEA Grapalat" w:hAnsi="GHEA Grapalat"/>
                <w:i/>
                <w:sz w:val="16"/>
                <w:szCs w:val="16"/>
              </w:rPr>
              <w:t>Первая доставка будет произведена после заключения договора</w:t>
            </w:r>
          </w:p>
        </w:tc>
      </w:tr>
      <w:tr w:rsidR="005474D1" w:rsidRPr="005474D1" w:rsidTr="005474D1">
        <w:tc>
          <w:tcPr>
            <w:tcW w:w="1589" w:type="dxa"/>
            <w:vAlign w:val="center"/>
          </w:tcPr>
          <w:p w:rsidR="005474D1" w:rsidRPr="005474D1" w:rsidRDefault="005474D1" w:rsidP="005474D1">
            <w:pPr>
              <w:widowControl w:val="0"/>
              <w:jc w:val="center"/>
              <w:rPr>
                <w:rFonts w:ascii="GHEA Grapalat" w:hAnsi="GHEA Grapalat"/>
                <w:sz w:val="16"/>
                <w:szCs w:val="16"/>
                <w:lang w:val="en-US"/>
              </w:rPr>
            </w:pPr>
            <w:r w:rsidRPr="005474D1">
              <w:rPr>
                <w:rFonts w:ascii="GHEA Grapalat" w:hAnsi="GHEA Grapalat"/>
                <w:sz w:val="16"/>
                <w:szCs w:val="16"/>
                <w:lang w:val="en-US"/>
              </w:rPr>
              <w:t>11</w:t>
            </w:r>
          </w:p>
        </w:tc>
        <w:tc>
          <w:tcPr>
            <w:tcW w:w="1701" w:type="dxa"/>
            <w:vAlign w:val="center"/>
          </w:tcPr>
          <w:p w:rsidR="005474D1" w:rsidRPr="005474D1" w:rsidRDefault="005474D1" w:rsidP="005474D1">
            <w:pPr>
              <w:jc w:val="center"/>
              <w:rPr>
                <w:rFonts w:ascii="GHEA Grapalat" w:hAnsi="GHEA Grapalat"/>
                <w:i/>
                <w:sz w:val="18"/>
                <w:szCs w:val="18"/>
              </w:rPr>
            </w:pPr>
            <w:r w:rsidRPr="005474D1">
              <w:rPr>
                <w:rFonts w:ascii="GHEA Grapalat" w:hAnsi="GHEA Grapalat"/>
                <w:i/>
                <w:sz w:val="18"/>
                <w:szCs w:val="18"/>
              </w:rPr>
              <w:t>15321000</w:t>
            </w:r>
          </w:p>
        </w:tc>
        <w:tc>
          <w:tcPr>
            <w:tcW w:w="1814" w:type="dxa"/>
            <w:vAlign w:val="center"/>
          </w:tcPr>
          <w:p w:rsidR="005474D1" w:rsidRPr="005474D1" w:rsidRDefault="005474D1" w:rsidP="005474D1">
            <w:pPr>
              <w:pStyle w:val="HTMLPreformatted"/>
              <w:jc w:val="center"/>
              <w:rPr>
                <w:rFonts w:ascii="GHEA Grapalat" w:hAnsi="GHEA Grapalat"/>
                <w:i/>
                <w:sz w:val="18"/>
                <w:szCs w:val="18"/>
              </w:rPr>
            </w:pPr>
            <w:r w:rsidRPr="005474D1">
              <w:rPr>
                <w:rFonts w:ascii="GHEA Grapalat" w:hAnsi="GHEA Grapalat"/>
                <w:i/>
                <w:sz w:val="18"/>
                <w:szCs w:val="18"/>
              </w:rPr>
              <w:t>Ком</w:t>
            </w:r>
            <w:r w:rsidRPr="005474D1">
              <w:rPr>
                <w:rFonts w:ascii="GHEA Grapalat" w:hAnsi="GHEA Grapalat"/>
                <w:i/>
                <w:sz w:val="18"/>
                <w:szCs w:val="18"/>
                <w:lang w:val="en-US"/>
              </w:rPr>
              <w:t xml:space="preserve">пот </w:t>
            </w:r>
            <w:r w:rsidRPr="005474D1">
              <w:rPr>
                <w:rFonts w:ascii="GHEA Grapalat" w:hAnsi="GHEA Grapalat"/>
                <w:i/>
                <w:sz w:val="18"/>
                <w:szCs w:val="18"/>
              </w:rPr>
              <w:t xml:space="preserve"> местный</w:t>
            </w:r>
          </w:p>
        </w:tc>
        <w:tc>
          <w:tcPr>
            <w:tcW w:w="681" w:type="dxa"/>
            <w:vAlign w:val="center"/>
          </w:tcPr>
          <w:p w:rsidR="005474D1" w:rsidRPr="005474D1" w:rsidRDefault="005474D1" w:rsidP="005474D1">
            <w:pPr>
              <w:widowControl w:val="0"/>
              <w:jc w:val="center"/>
              <w:rPr>
                <w:rFonts w:ascii="GHEA Grapalat" w:hAnsi="GHEA Grapalat"/>
                <w:sz w:val="16"/>
                <w:szCs w:val="16"/>
              </w:rPr>
            </w:pPr>
          </w:p>
        </w:tc>
        <w:tc>
          <w:tcPr>
            <w:tcW w:w="3261" w:type="dxa"/>
            <w:vAlign w:val="center"/>
          </w:tcPr>
          <w:p w:rsidR="005474D1" w:rsidRPr="005474D1" w:rsidRDefault="005474D1" w:rsidP="005474D1">
            <w:pPr>
              <w:jc w:val="center"/>
              <w:rPr>
                <w:rFonts w:ascii="GHEA Grapalat" w:hAnsi="GHEA Grapalat"/>
                <w:sz w:val="18"/>
                <w:szCs w:val="18"/>
              </w:rPr>
            </w:pPr>
          </w:p>
          <w:p w:rsidR="005474D1" w:rsidRPr="005474D1" w:rsidRDefault="005474D1" w:rsidP="005474D1">
            <w:pPr>
              <w:jc w:val="center"/>
              <w:rPr>
                <w:rFonts w:ascii="GHEA Grapalat" w:hAnsi="GHEA Grapalat"/>
                <w:i/>
                <w:sz w:val="18"/>
                <w:szCs w:val="18"/>
              </w:rPr>
            </w:pPr>
            <w:r w:rsidRPr="005474D1">
              <w:rPr>
                <w:rFonts w:ascii="GHEA Grapalat" w:hAnsi="GHEA Grapalat"/>
                <w:i/>
                <w:sz w:val="18"/>
                <w:szCs w:val="18"/>
              </w:rPr>
              <w:t xml:space="preserve">Готовый к употреблению компот из свежих фруктов и фруктов с сахарным сиропом или без него, внешне чистый, масса ила 0,2%, не более 0,8%, не менее, ГОСТ Р 52184-2003, ГОСТ Или ГОСТ Р </w:t>
            </w:r>
            <w:r w:rsidRPr="005474D1">
              <w:rPr>
                <w:rFonts w:ascii="GHEA Grapalat" w:hAnsi="GHEA Grapalat"/>
                <w:i/>
                <w:sz w:val="18"/>
                <w:szCs w:val="18"/>
              </w:rPr>
              <w:lastRenderedPageBreak/>
              <w:t>52186-2003. Безопасность и маркировка согласно Правительству РА 2009 Статья 8 Закона Республики Армения «О техническом регулировании требований к сокам и соковым продуктам» и статья 8 Закона Республики Армения о безопасности пищевых продуктов.</w:t>
            </w:r>
          </w:p>
          <w:p w:rsidR="005474D1" w:rsidRPr="005474D1" w:rsidRDefault="005474D1" w:rsidP="005474D1">
            <w:pPr>
              <w:jc w:val="center"/>
              <w:rPr>
                <w:rFonts w:ascii="GHEA Grapalat" w:hAnsi="GHEA Grapalat"/>
                <w:sz w:val="18"/>
                <w:szCs w:val="18"/>
              </w:rPr>
            </w:pPr>
          </w:p>
        </w:tc>
        <w:tc>
          <w:tcPr>
            <w:tcW w:w="992" w:type="dxa"/>
            <w:vAlign w:val="center"/>
          </w:tcPr>
          <w:p w:rsidR="005474D1" w:rsidRPr="005474D1" w:rsidRDefault="005474D1" w:rsidP="005474D1">
            <w:pPr>
              <w:jc w:val="center"/>
              <w:rPr>
                <w:rFonts w:ascii="GHEA Grapalat" w:hAnsi="GHEA Grapalat"/>
                <w:sz w:val="16"/>
                <w:szCs w:val="16"/>
                <w:lang w:val="en-US"/>
              </w:rPr>
            </w:pPr>
            <w:r w:rsidRPr="005474D1">
              <w:rPr>
                <w:rFonts w:ascii="GHEA Grapalat" w:hAnsi="GHEA Grapalat"/>
                <w:sz w:val="16"/>
                <w:szCs w:val="16"/>
                <w:lang w:val="en-US"/>
              </w:rPr>
              <w:lastRenderedPageBreak/>
              <w:t>литр</w:t>
            </w:r>
          </w:p>
        </w:tc>
        <w:tc>
          <w:tcPr>
            <w:tcW w:w="709" w:type="dxa"/>
            <w:vAlign w:val="center"/>
          </w:tcPr>
          <w:p w:rsidR="005474D1" w:rsidRPr="005474D1" w:rsidRDefault="005474D1" w:rsidP="005474D1">
            <w:pPr>
              <w:jc w:val="center"/>
              <w:rPr>
                <w:rFonts w:ascii="GHEA Grapalat" w:hAnsi="GHEA Grapalat"/>
                <w:sz w:val="16"/>
                <w:szCs w:val="16"/>
              </w:rPr>
            </w:pPr>
          </w:p>
        </w:tc>
        <w:tc>
          <w:tcPr>
            <w:tcW w:w="693" w:type="dxa"/>
            <w:vAlign w:val="center"/>
          </w:tcPr>
          <w:p w:rsidR="005474D1" w:rsidRPr="005474D1" w:rsidRDefault="005474D1" w:rsidP="005474D1">
            <w:pPr>
              <w:jc w:val="center"/>
              <w:rPr>
                <w:rFonts w:ascii="GHEA Grapalat" w:hAnsi="GHEA Grapalat"/>
                <w:sz w:val="16"/>
                <w:szCs w:val="16"/>
              </w:rPr>
            </w:pPr>
          </w:p>
        </w:tc>
        <w:tc>
          <w:tcPr>
            <w:tcW w:w="992" w:type="dxa"/>
            <w:vAlign w:val="center"/>
          </w:tcPr>
          <w:p w:rsidR="005474D1" w:rsidRPr="00D524BC" w:rsidRDefault="005474D1" w:rsidP="00E352B3">
            <w:pPr>
              <w:jc w:val="center"/>
              <w:rPr>
                <w:rFonts w:ascii="GHEA Grapalat" w:hAnsi="GHEA Grapalat"/>
                <w:i/>
                <w:sz w:val="20"/>
              </w:rPr>
            </w:pPr>
            <w:r w:rsidRPr="00D524BC">
              <w:rPr>
                <w:rFonts w:ascii="GHEA Grapalat" w:hAnsi="GHEA Grapalat"/>
                <w:i/>
                <w:sz w:val="20"/>
              </w:rPr>
              <w:t>252</w:t>
            </w:r>
          </w:p>
        </w:tc>
        <w:tc>
          <w:tcPr>
            <w:tcW w:w="1276" w:type="dxa"/>
            <w:vAlign w:val="center"/>
          </w:tcPr>
          <w:p w:rsidR="005474D1" w:rsidRPr="005474D1" w:rsidRDefault="005474D1" w:rsidP="005474D1">
            <w:pPr>
              <w:jc w:val="center"/>
            </w:pPr>
            <w:r w:rsidRPr="005474D1">
              <w:rPr>
                <w:rFonts w:ascii="GHEA Grapalat" w:hAnsi="GHEA Grapalat"/>
                <w:i/>
                <w:sz w:val="16"/>
                <w:szCs w:val="16"/>
              </w:rPr>
              <w:t>О. Мргаван Исаакян 45/1</w:t>
            </w:r>
          </w:p>
        </w:tc>
        <w:tc>
          <w:tcPr>
            <w:tcW w:w="1172" w:type="dxa"/>
            <w:vAlign w:val="center"/>
          </w:tcPr>
          <w:p w:rsidR="005474D1" w:rsidRPr="005474D1" w:rsidRDefault="005474D1" w:rsidP="005474D1">
            <w:pPr>
              <w:jc w:val="center"/>
              <w:rPr>
                <w:rFonts w:ascii="GHEA Grapalat" w:hAnsi="GHEA Grapalat"/>
                <w:i/>
                <w:sz w:val="16"/>
                <w:szCs w:val="16"/>
              </w:rPr>
            </w:pPr>
            <w:r w:rsidRPr="005474D1">
              <w:rPr>
                <w:rFonts w:ascii="GHEA Grapalat" w:hAnsi="GHEA Grapalat"/>
                <w:i/>
                <w:sz w:val="16"/>
                <w:szCs w:val="16"/>
              </w:rPr>
              <w:t>По предварительному заказу</w:t>
            </w:r>
          </w:p>
        </w:tc>
        <w:tc>
          <w:tcPr>
            <w:tcW w:w="1284" w:type="dxa"/>
            <w:vAlign w:val="center"/>
          </w:tcPr>
          <w:p w:rsidR="005474D1" w:rsidRPr="005474D1" w:rsidRDefault="005474D1" w:rsidP="005474D1">
            <w:pPr>
              <w:jc w:val="center"/>
              <w:rPr>
                <w:rFonts w:ascii="GHEA Grapalat" w:hAnsi="GHEA Grapalat"/>
                <w:i/>
                <w:sz w:val="16"/>
                <w:szCs w:val="16"/>
              </w:rPr>
            </w:pPr>
            <w:r w:rsidRPr="005474D1">
              <w:rPr>
                <w:rFonts w:ascii="GHEA Grapalat" w:hAnsi="GHEA Grapalat"/>
                <w:i/>
                <w:sz w:val="16"/>
                <w:szCs w:val="16"/>
              </w:rPr>
              <w:t>Первая доставка будет произведена после заключения договора</w:t>
            </w:r>
          </w:p>
        </w:tc>
      </w:tr>
      <w:tr w:rsidR="005474D1" w:rsidRPr="005474D1" w:rsidTr="005474D1">
        <w:tc>
          <w:tcPr>
            <w:tcW w:w="1589" w:type="dxa"/>
            <w:vAlign w:val="center"/>
          </w:tcPr>
          <w:p w:rsidR="005474D1" w:rsidRPr="005474D1" w:rsidRDefault="005474D1" w:rsidP="005474D1">
            <w:pPr>
              <w:widowControl w:val="0"/>
              <w:jc w:val="center"/>
              <w:rPr>
                <w:rFonts w:ascii="GHEA Grapalat" w:hAnsi="GHEA Grapalat"/>
                <w:sz w:val="16"/>
                <w:szCs w:val="16"/>
                <w:lang w:val="en-US"/>
              </w:rPr>
            </w:pPr>
            <w:r w:rsidRPr="005474D1">
              <w:rPr>
                <w:rFonts w:ascii="GHEA Grapalat" w:hAnsi="GHEA Grapalat"/>
                <w:sz w:val="16"/>
                <w:szCs w:val="16"/>
                <w:lang w:val="en-US"/>
              </w:rPr>
              <w:lastRenderedPageBreak/>
              <w:t>12</w:t>
            </w:r>
          </w:p>
        </w:tc>
        <w:tc>
          <w:tcPr>
            <w:tcW w:w="1701" w:type="dxa"/>
            <w:vAlign w:val="center"/>
          </w:tcPr>
          <w:p w:rsidR="005474D1" w:rsidRPr="005474D1" w:rsidRDefault="005474D1" w:rsidP="005474D1">
            <w:pPr>
              <w:jc w:val="center"/>
              <w:rPr>
                <w:rFonts w:ascii="GHEA Grapalat" w:hAnsi="GHEA Grapalat"/>
                <w:i/>
                <w:sz w:val="18"/>
                <w:szCs w:val="18"/>
              </w:rPr>
            </w:pPr>
            <w:r w:rsidRPr="005474D1">
              <w:rPr>
                <w:rFonts w:ascii="GHEA Grapalat" w:hAnsi="GHEA Grapalat"/>
                <w:i/>
                <w:sz w:val="18"/>
                <w:szCs w:val="18"/>
              </w:rPr>
              <w:t>15421100</w:t>
            </w:r>
          </w:p>
        </w:tc>
        <w:tc>
          <w:tcPr>
            <w:tcW w:w="1814" w:type="dxa"/>
            <w:vAlign w:val="center"/>
          </w:tcPr>
          <w:p w:rsidR="005474D1" w:rsidRPr="005474D1" w:rsidRDefault="005474D1" w:rsidP="005474D1">
            <w:pPr>
              <w:pStyle w:val="HTMLPreformatted"/>
              <w:jc w:val="center"/>
              <w:rPr>
                <w:rFonts w:ascii="GHEA Grapalat" w:hAnsi="GHEA Grapalat"/>
                <w:i/>
                <w:sz w:val="18"/>
                <w:szCs w:val="18"/>
              </w:rPr>
            </w:pPr>
            <w:r w:rsidRPr="005474D1">
              <w:rPr>
                <w:rFonts w:ascii="GHEA Grapalat" w:hAnsi="GHEA Grapalat"/>
                <w:i/>
                <w:sz w:val="18"/>
                <w:szCs w:val="18"/>
              </w:rPr>
              <w:t>Растительное масло</w:t>
            </w:r>
          </w:p>
        </w:tc>
        <w:tc>
          <w:tcPr>
            <w:tcW w:w="681" w:type="dxa"/>
            <w:vAlign w:val="center"/>
          </w:tcPr>
          <w:p w:rsidR="005474D1" w:rsidRPr="005474D1" w:rsidRDefault="005474D1" w:rsidP="005474D1">
            <w:pPr>
              <w:widowControl w:val="0"/>
              <w:jc w:val="center"/>
              <w:rPr>
                <w:rFonts w:ascii="GHEA Grapalat" w:hAnsi="GHEA Grapalat"/>
                <w:sz w:val="16"/>
                <w:szCs w:val="16"/>
              </w:rPr>
            </w:pPr>
          </w:p>
        </w:tc>
        <w:tc>
          <w:tcPr>
            <w:tcW w:w="3261" w:type="dxa"/>
            <w:vAlign w:val="center"/>
          </w:tcPr>
          <w:p w:rsidR="005474D1" w:rsidRPr="005474D1" w:rsidRDefault="005474D1" w:rsidP="005474D1">
            <w:pPr>
              <w:jc w:val="center"/>
              <w:rPr>
                <w:rFonts w:ascii="GHEA Grapalat" w:hAnsi="GHEA Grapalat"/>
                <w:sz w:val="18"/>
                <w:szCs w:val="18"/>
              </w:rPr>
            </w:pPr>
            <w:r w:rsidRPr="005474D1">
              <w:rPr>
                <w:rFonts w:ascii="GHEA Grapalat" w:hAnsi="GHEA Grapalat"/>
                <w:sz w:val="18"/>
                <w:szCs w:val="18"/>
              </w:rPr>
              <w:t>Производится путем отжима и отжима семян подсолнечника, высокого качества, рафинированного, без запаха, упаковывается в бутылки объемом до 1 или 3 литров, ГОСТ1129-93. Безопасность в соответствии с N 2III4. Статья 9 гигиенических стандартов и Статья 9 Закона РА «О безопасности пищевых продуктов».</w:t>
            </w:r>
          </w:p>
        </w:tc>
        <w:tc>
          <w:tcPr>
            <w:tcW w:w="992" w:type="dxa"/>
            <w:vAlign w:val="center"/>
          </w:tcPr>
          <w:p w:rsidR="005474D1" w:rsidRPr="005474D1" w:rsidRDefault="005474D1" w:rsidP="005474D1">
            <w:pPr>
              <w:jc w:val="center"/>
              <w:rPr>
                <w:rFonts w:ascii="GHEA Grapalat" w:hAnsi="GHEA Grapalat"/>
                <w:sz w:val="16"/>
                <w:szCs w:val="16"/>
                <w:lang w:val="en-US"/>
              </w:rPr>
            </w:pPr>
            <w:r w:rsidRPr="005474D1">
              <w:rPr>
                <w:rFonts w:ascii="GHEA Grapalat" w:hAnsi="GHEA Grapalat"/>
                <w:sz w:val="16"/>
                <w:szCs w:val="16"/>
                <w:lang w:val="en-US"/>
              </w:rPr>
              <w:t>литр</w:t>
            </w:r>
          </w:p>
        </w:tc>
        <w:tc>
          <w:tcPr>
            <w:tcW w:w="709" w:type="dxa"/>
            <w:vAlign w:val="center"/>
          </w:tcPr>
          <w:p w:rsidR="005474D1" w:rsidRPr="005474D1" w:rsidRDefault="005474D1" w:rsidP="005474D1">
            <w:pPr>
              <w:jc w:val="center"/>
              <w:rPr>
                <w:rFonts w:ascii="GHEA Grapalat" w:hAnsi="GHEA Grapalat"/>
                <w:sz w:val="16"/>
                <w:szCs w:val="16"/>
              </w:rPr>
            </w:pPr>
          </w:p>
        </w:tc>
        <w:tc>
          <w:tcPr>
            <w:tcW w:w="693" w:type="dxa"/>
            <w:vAlign w:val="center"/>
          </w:tcPr>
          <w:p w:rsidR="005474D1" w:rsidRPr="005474D1" w:rsidRDefault="005474D1" w:rsidP="005474D1">
            <w:pPr>
              <w:jc w:val="center"/>
              <w:rPr>
                <w:rFonts w:ascii="GHEA Grapalat" w:hAnsi="GHEA Grapalat"/>
                <w:sz w:val="16"/>
                <w:szCs w:val="16"/>
              </w:rPr>
            </w:pPr>
          </w:p>
        </w:tc>
        <w:tc>
          <w:tcPr>
            <w:tcW w:w="992" w:type="dxa"/>
            <w:vAlign w:val="center"/>
          </w:tcPr>
          <w:p w:rsidR="005474D1" w:rsidRPr="00D524BC" w:rsidRDefault="005474D1" w:rsidP="00E352B3">
            <w:pPr>
              <w:jc w:val="center"/>
              <w:rPr>
                <w:rFonts w:ascii="GHEA Grapalat" w:hAnsi="GHEA Grapalat"/>
                <w:i/>
                <w:sz w:val="20"/>
              </w:rPr>
            </w:pPr>
            <w:r w:rsidRPr="00D524BC">
              <w:rPr>
                <w:rFonts w:ascii="GHEA Grapalat" w:hAnsi="GHEA Grapalat"/>
                <w:i/>
                <w:sz w:val="20"/>
              </w:rPr>
              <w:t>75.6</w:t>
            </w:r>
          </w:p>
        </w:tc>
        <w:tc>
          <w:tcPr>
            <w:tcW w:w="1276" w:type="dxa"/>
            <w:vAlign w:val="center"/>
          </w:tcPr>
          <w:p w:rsidR="005474D1" w:rsidRPr="005474D1" w:rsidRDefault="005474D1" w:rsidP="005474D1">
            <w:pPr>
              <w:jc w:val="center"/>
            </w:pPr>
            <w:r w:rsidRPr="005474D1">
              <w:rPr>
                <w:rFonts w:ascii="GHEA Grapalat" w:hAnsi="GHEA Grapalat"/>
                <w:i/>
                <w:sz w:val="16"/>
                <w:szCs w:val="16"/>
              </w:rPr>
              <w:t>О. Мргаван Исаакян 45/1</w:t>
            </w:r>
          </w:p>
        </w:tc>
        <w:tc>
          <w:tcPr>
            <w:tcW w:w="1172" w:type="dxa"/>
            <w:vAlign w:val="center"/>
          </w:tcPr>
          <w:p w:rsidR="005474D1" w:rsidRPr="005474D1" w:rsidRDefault="005474D1" w:rsidP="005474D1">
            <w:pPr>
              <w:jc w:val="center"/>
              <w:rPr>
                <w:rFonts w:ascii="GHEA Grapalat" w:hAnsi="GHEA Grapalat"/>
                <w:i/>
                <w:sz w:val="16"/>
                <w:szCs w:val="16"/>
              </w:rPr>
            </w:pPr>
            <w:r w:rsidRPr="005474D1">
              <w:rPr>
                <w:rFonts w:ascii="GHEA Grapalat" w:hAnsi="GHEA Grapalat"/>
                <w:i/>
                <w:sz w:val="16"/>
                <w:szCs w:val="16"/>
              </w:rPr>
              <w:t>По предварительному заказу</w:t>
            </w:r>
          </w:p>
        </w:tc>
        <w:tc>
          <w:tcPr>
            <w:tcW w:w="1284" w:type="dxa"/>
            <w:vAlign w:val="center"/>
          </w:tcPr>
          <w:p w:rsidR="005474D1" w:rsidRPr="005474D1" w:rsidRDefault="005474D1" w:rsidP="005474D1">
            <w:pPr>
              <w:jc w:val="center"/>
              <w:rPr>
                <w:rFonts w:ascii="GHEA Grapalat" w:hAnsi="GHEA Grapalat"/>
                <w:i/>
                <w:sz w:val="16"/>
                <w:szCs w:val="16"/>
              </w:rPr>
            </w:pPr>
            <w:r w:rsidRPr="005474D1">
              <w:rPr>
                <w:rFonts w:ascii="GHEA Grapalat" w:hAnsi="GHEA Grapalat"/>
                <w:i/>
                <w:sz w:val="16"/>
                <w:szCs w:val="16"/>
              </w:rPr>
              <w:t>Первая доставка будет произведена после заключения договора</w:t>
            </w:r>
          </w:p>
        </w:tc>
      </w:tr>
      <w:tr w:rsidR="005474D1" w:rsidRPr="005474D1" w:rsidTr="005474D1">
        <w:trPr>
          <w:trHeight w:val="1315"/>
        </w:trPr>
        <w:tc>
          <w:tcPr>
            <w:tcW w:w="1589" w:type="dxa"/>
            <w:vAlign w:val="center"/>
          </w:tcPr>
          <w:p w:rsidR="005474D1" w:rsidRPr="005474D1" w:rsidRDefault="005474D1" w:rsidP="005474D1">
            <w:pPr>
              <w:widowControl w:val="0"/>
              <w:jc w:val="center"/>
              <w:rPr>
                <w:rFonts w:ascii="GHEA Grapalat" w:hAnsi="GHEA Grapalat"/>
                <w:sz w:val="16"/>
                <w:szCs w:val="16"/>
                <w:lang w:val="en-US"/>
              </w:rPr>
            </w:pPr>
            <w:r w:rsidRPr="005474D1">
              <w:rPr>
                <w:rFonts w:ascii="GHEA Grapalat" w:hAnsi="GHEA Grapalat"/>
                <w:sz w:val="16"/>
                <w:szCs w:val="16"/>
                <w:lang w:val="en-US"/>
              </w:rPr>
              <w:t>13</w:t>
            </w:r>
          </w:p>
        </w:tc>
        <w:tc>
          <w:tcPr>
            <w:tcW w:w="1701" w:type="dxa"/>
            <w:vAlign w:val="center"/>
          </w:tcPr>
          <w:p w:rsidR="005474D1" w:rsidRPr="005474D1" w:rsidRDefault="005474D1" w:rsidP="005474D1">
            <w:pPr>
              <w:jc w:val="center"/>
              <w:rPr>
                <w:rFonts w:ascii="GHEA Grapalat" w:hAnsi="GHEA Grapalat"/>
                <w:i/>
                <w:sz w:val="18"/>
                <w:szCs w:val="18"/>
              </w:rPr>
            </w:pPr>
            <w:r w:rsidRPr="005474D1">
              <w:rPr>
                <w:rFonts w:ascii="GHEA Grapalat" w:hAnsi="GHEA Grapalat"/>
                <w:i/>
                <w:sz w:val="18"/>
                <w:szCs w:val="18"/>
              </w:rPr>
              <w:t>15530000</w:t>
            </w:r>
          </w:p>
        </w:tc>
        <w:tc>
          <w:tcPr>
            <w:tcW w:w="1814" w:type="dxa"/>
            <w:vAlign w:val="center"/>
          </w:tcPr>
          <w:p w:rsidR="005474D1" w:rsidRPr="005474D1" w:rsidRDefault="005474D1" w:rsidP="005474D1">
            <w:pPr>
              <w:pStyle w:val="HTMLPreformatted"/>
              <w:jc w:val="center"/>
              <w:rPr>
                <w:rFonts w:ascii="GHEA Grapalat" w:hAnsi="GHEA Grapalat"/>
                <w:i/>
                <w:sz w:val="18"/>
                <w:szCs w:val="18"/>
              </w:rPr>
            </w:pPr>
            <w:r w:rsidRPr="005474D1">
              <w:rPr>
                <w:rFonts w:ascii="GHEA Grapalat" w:hAnsi="GHEA Grapalat"/>
                <w:i/>
                <w:sz w:val="18"/>
                <w:szCs w:val="18"/>
              </w:rPr>
              <w:t>Масло / Новая Зеландия /</w:t>
            </w:r>
          </w:p>
        </w:tc>
        <w:tc>
          <w:tcPr>
            <w:tcW w:w="681" w:type="dxa"/>
            <w:vAlign w:val="center"/>
          </w:tcPr>
          <w:p w:rsidR="005474D1" w:rsidRPr="005474D1" w:rsidRDefault="005474D1" w:rsidP="005474D1">
            <w:pPr>
              <w:widowControl w:val="0"/>
              <w:jc w:val="center"/>
              <w:rPr>
                <w:rFonts w:ascii="GHEA Grapalat" w:hAnsi="GHEA Grapalat"/>
                <w:sz w:val="16"/>
                <w:szCs w:val="16"/>
              </w:rPr>
            </w:pPr>
          </w:p>
        </w:tc>
        <w:tc>
          <w:tcPr>
            <w:tcW w:w="3261" w:type="dxa"/>
            <w:vAlign w:val="center"/>
          </w:tcPr>
          <w:p w:rsidR="005474D1" w:rsidRPr="005474D1" w:rsidRDefault="005474D1" w:rsidP="005474D1">
            <w:pPr>
              <w:jc w:val="center"/>
              <w:rPr>
                <w:rFonts w:ascii="GHEA Grapalat" w:hAnsi="GHEA Grapalat"/>
                <w:sz w:val="18"/>
                <w:szCs w:val="18"/>
                <w:lang w:val="en-US"/>
              </w:rPr>
            </w:pPr>
          </w:p>
          <w:p w:rsidR="005474D1" w:rsidRPr="005474D1" w:rsidRDefault="005474D1" w:rsidP="005474D1">
            <w:pPr>
              <w:jc w:val="center"/>
              <w:rPr>
                <w:rFonts w:ascii="GHEA Grapalat" w:hAnsi="GHEA Grapalat"/>
                <w:sz w:val="18"/>
                <w:szCs w:val="18"/>
              </w:rPr>
            </w:pPr>
            <w:r w:rsidRPr="005474D1">
              <w:rPr>
                <w:rFonts w:ascii="GHEA Grapalat" w:hAnsi="GHEA Grapalat"/>
                <w:sz w:val="18"/>
                <w:szCs w:val="18"/>
              </w:rPr>
              <w:t>Сливочный, насыщенный: 82,5-90,5%, высококачественный, свежий, содержание белка 0,7 г, углеводов 0,7 г, 740 ккал 200-250 г или 20-25 кг в заводских упаковках, ГОСТ 37-91 или эквивалент Безопасность и маркировка согласно Правительству РА 2006 Статья 8 Технического регламента о требованиях к молоку, молочным продуктам и их производству, утвержденная Указом № 1925-</w:t>
            </w:r>
            <w:r w:rsidRPr="005474D1">
              <w:rPr>
                <w:rFonts w:ascii="GHEA Grapalat" w:hAnsi="GHEA Grapalat"/>
                <w:sz w:val="18"/>
                <w:szCs w:val="18"/>
                <w:lang w:val="en-US"/>
              </w:rPr>
              <w:t>N</w:t>
            </w:r>
            <w:r w:rsidRPr="005474D1">
              <w:rPr>
                <w:rFonts w:ascii="GHEA Grapalat" w:hAnsi="GHEA Grapalat"/>
                <w:sz w:val="18"/>
                <w:szCs w:val="18"/>
              </w:rPr>
              <w:t xml:space="preserve"> от 21 декабря, и статья 8 Закона РА о безопасности пищевых продуктов.</w:t>
            </w:r>
          </w:p>
        </w:tc>
        <w:tc>
          <w:tcPr>
            <w:tcW w:w="992" w:type="dxa"/>
            <w:vAlign w:val="center"/>
          </w:tcPr>
          <w:p w:rsidR="005474D1" w:rsidRPr="005474D1" w:rsidRDefault="005474D1" w:rsidP="005474D1">
            <w:pPr>
              <w:jc w:val="center"/>
              <w:rPr>
                <w:rFonts w:ascii="GHEA Grapalat" w:hAnsi="GHEA Grapalat"/>
                <w:sz w:val="16"/>
                <w:szCs w:val="16"/>
                <w:lang w:val="en-US"/>
              </w:rPr>
            </w:pPr>
            <w:r w:rsidRPr="005474D1">
              <w:rPr>
                <w:rFonts w:ascii="GHEA Grapalat" w:hAnsi="GHEA Grapalat"/>
                <w:sz w:val="16"/>
                <w:szCs w:val="16"/>
                <w:lang w:val="en-US"/>
              </w:rPr>
              <w:t>кг</w:t>
            </w:r>
          </w:p>
        </w:tc>
        <w:tc>
          <w:tcPr>
            <w:tcW w:w="709" w:type="dxa"/>
            <w:vAlign w:val="center"/>
          </w:tcPr>
          <w:p w:rsidR="005474D1" w:rsidRPr="005474D1" w:rsidRDefault="005474D1" w:rsidP="005474D1">
            <w:pPr>
              <w:jc w:val="center"/>
              <w:rPr>
                <w:rFonts w:ascii="GHEA Grapalat" w:hAnsi="GHEA Grapalat"/>
                <w:sz w:val="16"/>
                <w:szCs w:val="16"/>
              </w:rPr>
            </w:pPr>
          </w:p>
        </w:tc>
        <w:tc>
          <w:tcPr>
            <w:tcW w:w="693" w:type="dxa"/>
            <w:vAlign w:val="center"/>
          </w:tcPr>
          <w:p w:rsidR="005474D1" w:rsidRPr="005474D1" w:rsidRDefault="005474D1" w:rsidP="005474D1">
            <w:pPr>
              <w:jc w:val="center"/>
              <w:rPr>
                <w:rFonts w:ascii="GHEA Grapalat" w:hAnsi="GHEA Grapalat"/>
                <w:sz w:val="16"/>
                <w:szCs w:val="16"/>
              </w:rPr>
            </w:pPr>
          </w:p>
        </w:tc>
        <w:tc>
          <w:tcPr>
            <w:tcW w:w="992" w:type="dxa"/>
            <w:vAlign w:val="center"/>
          </w:tcPr>
          <w:p w:rsidR="005474D1" w:rsidRPr="00D524BC" w:rsidRDefault="005474D1" w:rsidP="00E352B3">
            <w:pPr>
              <w:jc w:val="center"/>
              <w:rPr>
                <w:rFonts w:ascii="GHEA Grapalat" w:hAnsi="GHEA Grapalat"/>
                <w:i/>
                <w:sz w:val="20"/>
              </w:rPr>
            </w:pPr>
            <w:r w:rsidRPr="00D524BC">
              <w:rPr>
                <w:rFonts w:ascii="GHEA Grapalat" w:hAnsi="GHEA Grapalat"/>
                <w:i/>
                <w:sz w:val="20"/>
              </w:rPr>
              <w:t>50.4</w:t>
            </w:r>
          </w:p>
        </w:tc>
        <w:tc>
          <w:tcPr>
            <w:tcW w:w="1276" w:type="dxa"/>
            <w:vAlign w:val="center"/>
          </w:tcPr>
          <w:p w:rsidR="005474D1" w:rsidRPr="005474D1" w:rsidRDefault="005474D1" w:rsidP="005474D1">
            <w:pPr>
              <w:jc w:val="center"/>
            </w:pPr>
            <w:r w:rsidRPr="005474D1">
              <w:rPr>
                <w:rFonts w:ascii="GHEA Grapalat" w:hAnsi="GHEA Grapalat"/>
                <w:i/>
                <w:sz w:val="16"/>
                <w:szCs w:val="16"/>
              </w:rPr>
              <w:t>О. Мргаван Исаакян 45/1</w:t>
            </w:r>
          </w:p>
        </w:tc>
        <w:tc>
          <w:tcPr>
            <w:tcW w:w="1172" w:type="dxa"/>
            <w:vAlign w:val="center"/>
          </w:tcPr>
          <w:p w:rsidR="005474D1" w:rsidRPr="005474D1" w:rsidRDefault="005474D1" w:rsidP="005474D1">
            <w:pPr>
              <w:jc w:val="center"/>
              <w:rPr>
                <w:rFonts w:ascii="GHEA Grapalat" w:hAnsi="GHEA Grapalat"/>
                <w:i/>
                <w:sz w:val="16"/>
                <w:szCs w:val="16"/>
              </w:rPr>
            </w:pPr>
            <w:r w:rsidRPr="005474D1">
              <w:rPr>
                <w:rFonts w:ascii="GHEA Grapalat" w:hAnsi="GHEA Grapalat"/>
                <w:i/>
                <w:sz w:val="16"/>
                <w:szCs w:val="16"/>
              </w:rPr>
              <w:t>По предварительному заказу</w:t>
            </w:r>
          </w:p>
        </w:tc>
        <w:tc>
          <w:tcPr>
            <w:tcW w:w="1284" w:type="dxa"/>
            <w:vAlign w:val="center"/>
          </w:tcPr>
          <w:p w:rsidR="005474D1" w:rsidRPr="005474D1" w:rsidRDefault="005474D1" w:rsidP="005474D1">
            <w:pPr>
              <w:jc w:val="center"/>
              <w:rPr>
                <w:rFonts w:ascii="GHEA Grapalat" w:hAnsi="GHEA Grapalat"/>
                <w:i/>
                <w:sz w:val="16"/>
                <w:szCs w:val="16"/>
              </w:rPr>
            </w:pPr>
            <w:r w:rsidRPr="005474D1">
              <w:rPr>
                <w:rFonts w:ascii="GHEA Grapalat" w:hAnsi="GHEA Grapalat"/>
                <w:i/>
                <w:sz w:val="16"/>
                <w:szCs w:val="16"/>
              </w:rPr>
              <w:t>Первая доставка будет произведена после заключения договора</w:t>
            </w:r>
          </w:p>
        </w:tc>
      </w:tr>
      <w:tr w:rsidR="005474D1" w:rsidRPr="005474D1" w:rsidTr="005474D1">
        <w:tc>
          <w:tcPr>
            <w:tcW w:w="1589" w:type="dxa"/>
            <w:vAlign w:val="center"/>
          </w:tcPr>
          <w:p w:rsidR="005474D1" w:rsidRPr="005474D1" w:rsidRDefault="005474D1" w:rsidP="005474D1">
            <w:pPr>
              <w:widowControl w:val="0"/>
              <w:jc w:val="center"/>
              <w:rPr>
                <w:rFonts w:ascii="GHEA Grapalat" w:hAnsi="GHEA Grapalat"/>
                <w:sz w:val="16"/>
                <w:szCs w:val="16"/>
                <w:lang w:val="en-US"/>
              </w:rPr>
            </w:pPr>
            <w:r w:rsidRPr="005474D1">
              <w:rPr>
                <w:rFonts w:ascii="GHEA Grapalat" w:hAnsi="GHEA Grapalat"/>
                <w:sz w:val="16"/>
                <w:szCs w:val="16"/>
                <w:lang w:val="en-US"/>
              </w:rPr>
              <w:t>14</w:t>
            </w:r>
          </w:p>
        </w:tc>
        <w:tc>
          <w:tcPr>
            <w:tcW w:w="1701" w:type="dxa"/>
            <w:vAlign w:val="center"/>
          </w:tcPr>
          <w:p w:rsidR="005474D1" w:rsidRPr="005474D1" w:rsidRDefault="005474D1" w:rsidP="005474D1">
            <w:pPr>
              <w:jc w:val="center"/>
              <w:rPr>
                <w:rFonts w:ascii="GHEA Grapalat" w:hAnsi="GHEA Grapalat"/>
                <w:i/>
                <w:sz w:val="18"/>
                <w:szCs w:val="18"/>
              </w:rPr>
            </w:pPr>
            <w:r w:rsidRPr="005474D1">
              <w:rPr>
                <w:rFonts w:ascii="GHEA Grapalat" w:hAnsi="GHEA Grapalat"/>
                <w:i/>
                <w:sz w:val="18"/>
                <w:szCs w:val="18"/>
              </w:rPr>
              <w:t>15831000</w:t>
            </w:r>
          </w:p>
        </w:tc>
        <w:tc>
          <w:tcPr>
            <w:tcW w:w="1814" w:type="dxa"/>
            <w:vAlign w:val="center"/>
          </w:tcPr>
          <w:p w:rsidR="005474D1" w:rsidRPr="005474D1" w:rsidRDefault="005474D1" w:rsidP="005474D1">
            <w:pPr>
              <w:pStyle w:val="HTMLPreformatted"/>
              <w:jc w:val="center"/>
              <w:rPr>
                <w:rFonts w:ascii="GHEA Grapalat" w:hAnsi="GHEA Grapalat"/>
                <w:i/>
                <w:sz w:val="18"/>
                <w:szCs w:val="18"/>
              </w:rPr>
            </w:pPr>
            <w:r w:rsidRPr="005474D1">
              <w:rPr>
                <w:rFonts w:ascii="GHEA Grapalat" w:hAnsi="GHEA Grapalat"/>
                <w:i/>
                <w:sz w:val="18"/>
                <w:szCs w:val="18"/>
              </w:rPr>
              <w:t>сахар</w:t>
            </w:r>
          </w:p>
        </w:tc>
        <w:tc>
          <w:tcPr>
            <w:tcW w:w="681" w:type="dxa"/>
            <w:vAlign w:val="center"/>
          </w:tcPr>
          <w:p w:rsidR="005474D1" w:rsidRPr="005474D1" w:rsidRDefault="005474D1" w:rsidP="005474D1">
            <w:pPr>
              <w:widowControl w:val="0"/>
              <w:jc w:val="center"/>
              <w:rPr>
                <w:rFonts w:ascii="GHEA Grapalat" w:hAnsi="GHEA Grapalat"/>
                <w:i/>
                <w:sz w:val="18"/>
                <w:szCs w:val="18"/>
              </w:rPr>
            </w:pPr>
          </w:p>
        </w:tc>
        <w:tc>
          <w:tcPr>
            <w:tcW w:w="3261" w:type="dxa"/>
            <w:vAlign w:val="center"/>
          </w:tcPr>
          <w:p w:rsidR="005474D1" w:rsidRPr="005474D1" w:rsidRDefault="005474D1" w:rsidP="005474D1">
            <w:pPr>
              <w:jc w:val="center"/>
              <w:rPr>
                <w:rFonts w:ascii="GHEA Grapalat" w:hAnsi="GHEA Grapalat"/>
                <w:color w:val="000000"/>
                <w:sz w:val="18"/>
                <w:szCs w:val="18"/>
                <w:lang w:val="en-US"/>
              </w:rPr>
            </w:pPr>
          </w:p>
          <w:p w:rsidR="005474D1" w:rsidRPr="005474D1" w:rsidRDefault="005474D1" w:rsidP="005474D1">
            <w:pPr>
              <w:jc w:val="center"/>
              <w:rPr>
                <w:rFonts w:ascii="GHEA Grapalat" w:hAnsi="GHEA Grapalat"/>
                <w:sz w:val="16"/>
                <w:szCs w:val="16"/>
                <w:lang w:val="en-US"/>
              </w:rPr>
            </w:pPr>
            <w:r w:rsidRPr="005474D1">
              <w:rPr>
                <w:rFonts w:ascii="GHEA Grapalat" w:hAnsi="GHEA Grapalat"/>
                <w:sz w:val="16"/>
                <w:szCs w:val="16"/>
              </w:rPr>
              <w:t xml:space="preserve">Белый, объемный, сладкий, без запаха или запаха (как в сухом состоянии, так и в растворе). Раствор сахара должен быть прозрачным, не содержать </w:t>
            </w:r>
            <w:r w:rsidRPr="005474D1">
              <w:rPr>
                <w:rFonts w:ascii="GHEA Grapalat" w:hAnsi="GHEA Grapalat"/>
                <w:sz w:val="16"/>
                <w:szCs w:val="16"/>
              </w:rPr>
              <w:lastRenderedPageBreak/>
              <w:t xml:space="preserve">нерастворимых осадков и побочных продуктов, масса сахарозы не менее 99,75% (содержание сухого вещества), влажность не более 0,14%, массовая доля сахарозы: Не более 0,0003% по ГОСТ 21-94 или эквивалент. Безопасность в соответствии с </w:t>
            </w:r>
            <w:r w:rsidRPr="005474D1">
              <w:rPr>
                <w:rFonts w:ascii="GHEA Grapalat" w:hAnsi="GHEA Grapalat"/>
                <w:sz w:val="16"/>
                <w:szCs w:val="16"/>
                <w:lang w:val="en-US"/>
              </w:rPr>
              <w:t>N</w:t>
            </w:r>
            <w:r w:rsidRPr="005474D1">
              <w:rPr>
                <w:rFonts w:ascii="GHEA Grapalat" w:hAnsi="GHEA Grapalat"/>
                <w:sz w:val="16"/>
                <w:szCs w:val="16"/>
              </w:rPr>
              <w:t xml:space="preserve"> 2-</w:t>
            </w:r>
            <w:r w:rsidRPr="005474D1">
              <w:rPr>
                <w:rFonts w:ascii="GHEA Grapalat" w:hAnsi="GHEA Grapalat"/>
                <w:sz w:val="16"/>
                <w:szCs w:val="16"/>
                <w:lang w:val="en-US"/>
              </w:rPr>
              <w:t>III</w:t>
            </w:r>
            <w:r w:rsidRPr="005474D1">
              <w:rPr>
                <w:rFonts w:ascii="GHEA Grapalat" w:hAnsi="GHEA Grapalat"/>
                <w:sz w:val="16"/>
                <w:szCs w:val="16"/>
              </w:rPr>
              <w:t xml:space="preserve">-4.9-01-2010 гигиеническими нормами и маркировкой - Статья 8 Закона РА «О безопасности пищевых продуктов». </w:t>
            </w:r>
            <w:r w:rsidRPr="005474D1">
              <w:rPr>
                <w:rFonts w:ascii="GHEA Grapalat" w:hAnsi="GHEA Grapalat"/>
                <w:sz w:val="16"/>
                <w:szCs w:val="16"/>
                <w:lang w:val="en-US"/>
              </w:rPr>
              <w:t>Остаток работоспособности - не менее 50% времени доставки</w:t>
            </w:r>
          </w:p>
        </w:tc>
        <w:tc>
          <w:tcPr>
            <w:tcW w:w="992" w:type="dxa"/>
            <w:vAlign w:val="center"/>
          </w:tcPr>
          <w:p w:rsidR="005474D1" w:rsidRPr="005474D1" w:rsidRDefault="005474D1" w:rsidP="005474D1">
            <w:pPr>
              <w:jc w:val="center"/>
              <w:rPr>
                <w:rFonts w:ascii="GHEA Grapalat" w:hAnsi="GHEA Grapalat"/>
                <w:sz w:val="16"/>
                <w:szCs w:val="16"/>
                <w:lang w:val="en-US"/>
              </w:rPr>
            </w:pPr>
            <w:r w:rsidRPr="005474D1">
              <w:rPr>
                <w:rFonts w:ascii="GHEA Grapalat" w:hAnsi="GHEA Grapalat" w:cs="Sylfaen"/>
                <w:sz w:val="16"/>
                <w:szCs w:val="16"/>
                <w:lang w:val="en-US"/>
              </w:rPr>
              <w:lastRenderedPageBreak/>
              <w:t>литр</w:t>
            </w:r>
          </w:p>
        </w:tc>
        <w:tc>
          <w:tcPr>
            <w:tcW w:w="709" w:type="dxa"/>
            <w:vAlign w:val="center"/>
          </w:tcPr>
          <w:p w:rsidR="005474D1" w:rsidRPr="005474D1" w:rsidRDefault="005474D1" w:rsidP="005474D1">
            <w:pPr>
              <w:jc w:val="center"/>
              <w:rPr>
                <w:rFonts w:ascii="GHEA Grapalat" w:hAnsi="GHEA Grapalat"/>
                <w:sz w:val="16"/>
                <w:szCs w:val="16"/>
              </w:rPr>
            </w:pPr>
          </w:p>
        </w:tc>
        <w:tc>
          <w:tcPr>
            <w:tcW w:w="693" w:type="dxa"/>
            <w:vAlign w:val="center"/>
          </w:tcPr>
          <w:p w:rsidR="005474D1" w:rsidRPr="005474D1" w:rsidRDefault="005474D1" w:rsidP="005474D1">
            <w:pPr>
              <w:jc w:val="center"/>
              <w:rPr>
                <w:rFonts w:ascii="GHEA Grapalat" w:hAnsi="GHEA Grapalat"/>
                <w:sz w:val="16"/>
                <w:szCs w:val="16"/>
              </w:rPr>
            </w:pPr>
          </w:p>
        </w:tc>
        <w:tc>
          <w:tcPr>
            <w:tcW w:w="992" w:type="dxa"/>
            <w:vAlign w:val="center"/>
          </w:tcPr>
          <w:p w:rsidR="005474D1" w:rsidRPr="00D524BC" w:rsidRDefault="005474D1" w:rsidP="00E352B3">
            <w:pPr>
              <w:jc w:val="center"/>
              <w:rPr>
                <w:rFonts w:ascii="GHEA Grapalat" w:hAnsi="GHEA Grapalat"/>
                <w:i/>
                <w:sz w:val="20"/>
              </w:rPr>
            </w:pPr>
            <w:r w:rsidRPr="00D524BC">
              <w:rPr>
                <w:rFonts w:ascii="GHEA Grapalat" w:hAnsi="GHEA Grapalat"/>
                <w:i/>
                <w:sz w:val="20"/>
              </w:rPr>
              <w:t>75.6</w:t>
            </w:r>
          </w:p>
        </w:tc>
        <w:tc>
          <w:tcPr>
            <w:tcW w:w="1276" w:type="dxa"/>
            <w:vAlign w:val="center"/>
          </w:tcPr>
          <w:p w:rsidR="005474D1" w:rsidRPr="005474D1" w:rsidRDefault="005474D1" w:rsidP="005474D1">
            <w:pPr>
              <w:jc w:val="center"/>
            </w:pPr>
            <w:r w:rsidRPr="005474D1">
              <w:rPr>
                <w:rFonts w:ascii="GHEA Grapalat" w:hAnsi="GHEA Grapalat"/>
                <w:i/>
                <w:sz w:val="16"/>
                <w:szCs w:val="16"/>
              </w:rPr>
              <w:t>О. Мргаван Исаакян 45/1</w:t>
            </w:r>
          </w:p>
        </w:tc>
        <w:tc>
          <w:tcPr>
            <w:tcW w:w="1172" w:type="dxa"/>
            <w:vAlign w:val="center"/>
          </w:tcPr>
          <w:p w:rsidR="005474D1" w:rsidRPr="005474D1" w:rsidRDefault="005474D1" w:rsidP="005474D1">
            <w:pPr>
              <w:jc w:val="center"/>
              <w:rPr>
                <w:rFonts w:ascii="GHEA Grapalat" w:hAnsi="GHEA Grapalat"/>
                <w:i/>
                <w:sz w:val="16"/>
                <w:szCs w:val="16"/>
              </w:rPr>
            </w:pPr>
            <w:r w:rsidRPr="005474D1">
              <w:rPr>
                <w:rFonts w:ascii="GHEA Grapalat" w:hAnsi="GHEA Grapalat"/>
                <w:i/>
                <w:sz w:val="16"/>
                <w:szCs w:val="16"/>
              </w:rPr>
              <w:t>По предварительному заказу</w:t>
            </w:r>
          </w:p>
        </w:tc>
        <w:tc>
          <w:tcPr>
            <w:tcW w:w="1284" w:type="dxa"/>
            <w:vAlign w:val="center"/>
          </w:tcPr>
          <w:p w:rsidR="005474D1" w:rsidRPr="005474D1" w:rsidRDefault="005474D1" w:rsidP="005474D1">
            <w:pPr>
              <w:jc w:val="center"/>
              <w:rPr>
                <w:rFonts w:ascii="GHEA Grapalat" w:hAnsi="GHEA Grapalat"/>
                <w:i/>
                <w:sz w:val="16"/>
                <w:szCs w:val="16"/>
              </w:rPr>
            </w:pPr>
            <w:r w:rsidRPr="005474D1">
              <w:rPr>
                <w:rFonts w:ascii="GHEA Grapalat" w:hAnsi="GHEA Grapalat"/>
                <w:i/>
                <w:sz w:val="16"/>
                <w:szCs w:val="16"/>
              </w:rPr>
              <w:t xml:space="preserve">Первая доставка будет произведена после </w:t>
            </w:r>
            <w:r w:rsidRPr="005474D1">
              <w:rPr>
                <w:rFonts w:ascii="GHEA Grapalat" w:hAnsi="GHEA Grapalat"/>
                <w:i/>
                <w:sz w:val="16"/>
                <w:szCs w:val="16"/>
              </w:rPr>
              <w:lastRenderedPageBreak/>
              <w:t>заключения договора</w:t>
            </w:r>
          </w:p>
        </w:tc>
      </w:tr>
      <w:tr w:rsidR="005474D1" w:rsidRPr="005474D1" w:rsidTr="005474D1">
        <w:tc>
          <w:tcPr>
            <w:tcW w:w="1589" w:type="dxa"/>
            <w:vAlign w:val="center"/>
          </w:tcPr>
          <w:p w:rsidR="005474D1" w:rsidRPr="005474D1" w:rsidRDefault="005474D1" w:rsidP="005474D1">
            <w:pPr>
              <w:widowControl w:val="0"/>
              <w:jc w:val="center"/>
              <w:rPr>
                <w:rFonts w:ascii="GHEA Grapalat" w:hAnsi="GHEA Grapalat"/>
                <w:sz w:val="16"/>
                <w:szCs w:val="16"/>
              </w:rPr>
            </w:pPr>
            <w:r w:rsidRPr="005474D1">
              <w:rPr>
                <w:rFonts w:ascii="GHEA Grapalat" w:hAnsi="GHEA Grapalat"/>
                <w:sz w:val="16"/>
                <w:szCs w:val="16"/>
              </w:rPr>
              <w:lastRenderedPageBreak/>
              <w:t>15</w:t>
            </w:r>
          </w:p>
        </w:tc>
        <w:tc>
          <w:tcPr>
            <w:tcW w:w="1701" w:type="dxa"/>
            <w:vAlign w:val="center"/>
          </w:tcPr>
          <w:p w:rsidR="005474D1" w:rsidRPr="005474D1" w:rsidRDefault="005474D1" w:rsidP="005474D1">
            <w:pPr>
              <w:jc w:val="center"/>
              <w:rPr>
                <w:rFonts w:ascii="GHEA Grapalat" w:hAnsi="GHEA Grapalat"/>
                <w:i/>
                <w:sz w:val="18"/>
                <w:szCs w:val="18"/>
              </w:rPr>
            </w:pPr>
            <w:r w:rsidRPr="005474D1">
              <w:rPr>
                <w:rFonts w:ascii="GHEA Grapalat" w:hAnsi="GHEA Grapalat"/>
                <w:i/>
                <w:sz w:val="18"/>
                <w:szCs w:val="18"/>
              </w:rPr>
              <w:t>15821500</w:t>
            </w:r>
          </w:p>
        </w:tc>
        <w:tc>
          <w:tcPr>
            <w:tcW w:w="1814" w:type="dxa"/>
            <w:vAlign w:val="center"/>
          </w:tcPr>
          <w:p w:rsidR="005474D1" w:rsidRPr="005474D1" w:rsidRDefault="005474D1" w:rsidP="005474D1">
            <w:pPr>
              <w:pStyle w:val="HTMLPreformatted"/>
              <w:jc w:val="center"/>
              <w:rPr>
                <w:rFonts w:ascii="GHEA Grapalat" w:hAnsi="GHEA Grapalat"/>
                <w:i/>
                <w:sz w:val="18"/>
                <w:szCs w:val="18"/>
              </w:rPr>
            </w:pPr>
            <w:r w:rsidRPr="005474D1">
              <w:rPr>
                <w:rFonts w:ascii="GHEA Grapalat" w:hAnsi="GHEA Grapalat"/>
                <w:i/>
                <w:sz w:val="18"/>
                <w:szCs w:val="18"/>
              </w:rPr>
              <w:t>Печенье / Гранд Кэнди /</w:t>
            </w:r>
          </w:p>
        </w:tc>
        <w:tc>
          <w:tcPr>
            <w:tcW w:w="681" w:type="dxa"/>
            <w:vAlign w:val="center"/>
          </w:tcPr>
          <w:p w:rsidR="005474D1" w:rsidRPr="005474D1" w:rsidRDefault="005474D1" w:rsidP="005474D1">
            <w:pPr>
              <w:widowControl w:val="0"/>
              <w:jc w:val="center"/>
              <w:rPr>
                <w:rFonts w:ascii="GHEA Grapalat" w:hAnsi="GHEA Grapalat"/>
                <w:sz w:val="16"/>
                <w:szCs w:val="16"/>
              </w:rPr>
            </w:pPr>
          </w:p>
        </w:tc>
        <w:tc>
          <w:tcPr>
            <w:tcW w:w="3261" w:type="dxa"/>
            <w:vAlign w:val="center"/>
          </w:tcPr>
          <w:p w:rsidR="005474D1" w:rsidRPr="005474D1" w:rsidRDefault="005474D1" w:rsidP="005474D1">
            <w:pPr>
              <w:pStyle w:val="HTMLPreformatted"/>
              <w:jc w:val="center"/>
              <w:rPr>
                <w:rFonts w:ascii="GHEA Grapalat" w:hAnsi="GHEA Grapalat"/>
                <w:i/>
                <w:sz w:val="18"/>
                <w:szCs w:val="18"/>
              </w:rPr>
            </w:pPr>
            <w:r w:rsidRPr="005474D1">
              <w:rPr>
                <w:rFonts w:ascii="GHEA Grapalat" w:hAnsi="GHEA Grapalat"/>
                <w:i/>
                <w:sz w:val="18"/>
                <w:szCs w:val="18"/>
              </w:rPr>
              <w:t xml:space="preserve">Молоко с сахарным покрытием и длительного хранения, влажность от 3% до 10%, содержание сахара от 20% до 27%, содержание масла от 3% до 30%, ГОСТ 24901-89. Безопасность и маркировка: Санитарно-эпидемические правила и нормы </w:t>
            </w:r>
            <w:r w:rsidRPr="005474D1">
              <w:rPr>
                <w:rFonts w:ascii="GHEA Grapalat" w:hAnsi="GHEA Grapalat"/>
                <w:i/>
                <w:sz w:val="18"/>
                <w:szCs w:val="18"/>
                <w:lang w:val="en-US"/>
              </w:rPr>
              <w:t>N</w:t>
            </w:r>
            <w:r w:rsidRPr="005474D1">
              <w:rPr>
                <w:rFonts w:ascii="GHEA Grapalat" w:hAnsi="GHEA Grapalat"/>
                <w:i/>
                <w:sz w:val="18"/>
                <w:szCs w:val="18"/>
              </w:rPr>
              <w:t xml:space="preserve"> 2-</w:t>
            </w:r>
            <w:r w:rsidRPr="005474D1">
              <w:rPr>
                <w:rFonts w:ascii="GHEA Grapalat" w:hAnsi="GHEA Grapalat"/>
                <w:i/>
                <w:sz w:val="18"/>
                <w:szCs w:val="18"/>
                <w:lang w:val="en-US"/>
              </w:rPr>
              <w:t>III</w:t>
            </w:r>
            <w:r w:rsidRPr="005474D1">
              <w:rPr>
                <w:rFonts w:ascii="GHEA Grapalat" w:hAnsi="GHEA Grapalat"/>
                <w:i/>
                <w:sz w:val="18"/>
                <w:szCs w:val="18"/>
              </w:rPr>
              <w:t>-4.9-01-2003 (Сан-Пин РФ 2.3.2-1078-01), статья 9 Закона РА «О безопасности пищевых продуктов».</w:t>
            </w:r>
          </w:p>
          <w:p w:rsidR="005474D1" w:rsidRPr="005474D1" w:rsidRDefault="005474D1" w:rsidP="005474D1">
            <w:pPr>
              <w:pStyle w:val="HTMLPreformatted"/>
              <w:jc w:val="center"/>
              <w:rPr>
                <w:rFonts w:ascii="GHEA Grapalat" w:hAnsi="GHEA Grapalat"/>
                <w:i/>
                <w:sz w:val="18"/>
                <w:szCs w:val="18"/>
              </w:rPr>
            </w:pPr>
          </w:p>
        </w:tc>
        <w:tc>
          <w:tcPr>
            <w:tcW w:w="992" w:type="dxa"/>
            <w:vAlign w:val="center"/>
          </w:tcPr>
          <w:p w:rsidR="005474D1" w:rsidRPr="005474D1" w:rsidRDefault="005474D1" w:rsidP="005474D1">
            <w:pPr>
              <w:jc w:val="center"/>
              <w:rPr>
                <w:rFonts w:ascii="GHEA Grapalat" w:hAnsi="GHEA Grapalat" w:cs="Sylfaen"/>
                <w:sz w:val="16"/>
                <w:szCs w:val="16"/>
              </w:rPr>
            </w:pPr>
            <w:r w:rsidRPr="005474D1">
              <w:rPr>
                <w:rFonts w:ascii="GHEA Grapalat" w:hAnsi="GHEA Grapalat" w:cs="Sylfaen"/>
                <w:sz w:val="16"/>
                <w:szCs w:val="16"/>
              </w:rPr>
              <w:t>кг</w:t>
            </w:r>
          </w:p>
        </w:tc>
        <w:tc>
          <w:tcPr>
            <w:tcW w:w="709" w:type="dxa"/>
            <w:vAlign w:val="center"/>
          </w:tcPr>
          <w:p w:rsidR="005474D1" w:rsidRPr="005474D1" w:rsidRDefault="005474D1" w:rsidP="005474D1">
            <w:pPr>
              <w:jc w:val="center"/>
              <w:rPr>
                <w:rFonts w:ascii="GHEA Grapalat" w:hAnsi="GHEA Grapalat"/>
                <w:sz w:val="16"/>
                <w:szCs w:val="16"/>
              </w:rPr>
            </w:pPr>
          </w:p>
        </w:tc>
        <w:tc>
          <w:tcPr>
            <w:tcW w:w="693" w:type="dxa"/>
            <w:vAlign w:val="center"/>
          </w:tcPr>
          <w:p w:rsidR="005474D1" w:rsidRPr="005474D1" w:rsidRDefault="005474D1" w:rsidP="005474D1">
            <w:pPr>
              <w:jc w:val="center"/>
              <w:rPr>
                <w:rFonts w:ascii="GHEA Grapalat" w:hAnsi="GHEA Grapalat"/>
                <w:sz w:val="16"/>
                <w:szCs w:val="16"/>
              </w:rPr>
            </w:pPr>
          </w:p>
        </w:tc>
        <w:tc>
          <w:tcPr>
            <w:tcW w:w="992" w:type="dxa"/>
            <w:vAlign w:val="center"/>
          </w:tcPr>
          <w:p w:rsidR="005474D1" w:rsidRPr="00D524BC" w:rsidRDefault="005474D1" w:rsidP="00E352B3">
            <w:pPr>
              <w:jc w:val="center"/>
              <w:rPr>
                <w:rFonts w:ascii="GHEA Grapalat" w:hAnsi="GHEA Grapalat"/>
                <w:i/>
                <w:sz w:val="20"/>
              </w:rPr>
            </w:pPr>
            <w:r w:rsidRPr="00D524BC">
              <w:rPr>
                <w:rFonts w:ascii="GHEA Grapalat" w:hAnsi="GHEA Grapalat"/>
                <w:i/>
                <w:sz w:val="20"/>
              </w:rPr>
              <w:t>75.6</w:t>
            </w:r>
          </w:p>
        </w:tc>
        <w:tc>
          <w:tcPr>
            <w:tcW w:w="1276" w:type="dxa"/>
            <w:vAlign w:val="center"/>
          </w:tcPr>
          <w:p w:rsidR="005474D1" w:rsidRPr="005474D1" w:rsidRDefault="005474D1" w:rsidP="005474D1">
            <w:pPr>
              <w:jc w:val="center"/>
            </w:pPr>
            <w:r w:rsidRPr="005474D1">
              <w:rPr>
                <w:rFonts w:ascii="GHEA Grapalat" w:hAnsi="GHEA Grapalat"/>
                <w:i/>
                <w:sz w:val="16"/>
                <w:szCs w:val="16"/>
              </w:rPr>
              <w:t>О. Мргаван Исаакян 45/</w:t>
            </w:r>
            <w:r w:rsidRPr="005474D1">
              <w:rPr>
                <w:rFonts w:ascii="GHEA Grapalat" w:hAnsi="GHEA Grapalat"/>
                <w:i/>
                <w:sz w:val="16"/>
                <w:szCs w:val="16"/>
                <w:lang w:val="en-US"/>
              </w:rPr>
              <w:t>1</w:t>
            </w:r>
          </w:p>
        </w:tc>
        <w:tc>
          <w:tcPr>
            <w:tcW w:w="1172" w:type="dxa"/>
            <w:vAlign w:val="center"/>
          </w:tcPr>
          <w:p w:rsidR="005474D1" w:rsidRPr="005474D1" w:rsidRDefault="005474D1" w:rsidP="005474D1">
            <w:pPr>
              <w:jc w:val="center"/>
              <w:rPr>
                <w:rFonts w:ascii="GHEA Grapalat" w:hAnsi="GHEA Grapalat"/>
                <w:i/>
                <w:sz w:val="16"/>
                <w:szCs w:val="16"/>
              </w:rPr>
            </w:pPr>
            <w:r w:rsidRPr="005474D1">
              <w:rPr>
                <w:rFonts w:ascii="GHEA Grapalat" w:hAnsi="GHEA Grapalat"/>
                <w:i/>
                <w:sz w:val="16"/>
                <w:szCs w:val="16"/>
              </w:rPr>
              <w:t>По предварительному заказу</w:t>
            </w:r>
          </w:p>
        </w:tc>
        <w:tc>
          <w:tcPr>
            <w:tcW w:w="1284" w:type="dxa"/>
            <w:vAlign w:val="center"/>
          </w:tcPr>
          <w:p w:rsidR="005474D1" w:rsidRPr="005474D1" w:rsidRDefault="005474D1" w:rsidP="005474D1">
            <w:pPr>
              <w:jc w:val="center"/>
              <w:rPr>
                <w:rFonts w:ascii="GHEA Grapalat" w:hAnsi="GHEA Grapalat"/>
                <w:i/>
                <w:sz w:val="16"/>
                <w:szCs w:val="16"/>
              </w:rPr>
            </w:pPr>
            <w:r w:rsidRPr="005474D1">
              <w:rPr>
                <w:rFonts w:ascii="GHEA Grapalat" w:hAnsi="GHEA Grapalat"/>
                <w:i/>
                <w:sz w:val="16"/>
                <w:szCs w:val="16"/>
              </w:rPr>
              <w:t>Первая доставка будет произведена после заключения договора</w:t>
            </w:r>
          </w:p>
        </w:tc>
      </w:tr>
      <w:tr w:rsidR="005474D1" w:rsidRPr="005474D1" w:rsidTr="005474D1">
        <w:tc>
          <w:tcPr>
            <w:tcW w:w="1589" w:type="dxa"/>
            <w:vAlign w:val="center"/>
          </w:tcPr>
          <w:p w:rsidR="005474D1" w:rsidRPr="005474D1" w:rsidRDefault="005474D1" w:rsidP="005474D1">
            <w:pPr>
              <w:widowControl w:val="0"/>
              <w:jc w:val="center"/>
              <w:rPr>
                <w:rFonts w:ascii="GHEA Grapalat" w:hAnsi="GHEA Grapalat"/>
                <w:sz w:val="16"/>
                <w:szCs w:val="16"/>
                <w:lang w:val="en-US"/>
              </w:rPr>
            </w:pPr>
            <w:r w:rsidRPr="005474D1">
              <w:rPr>
                <w:rFonts w:ascii="GHEA Grapalat" w:hAnsi="GHEA Grapalat"/>
                <w:sz w:val="16"/>
                <w:szCs w:val="16"/>
                <w:lang w:val="en-US"/>
              </w:rPr>
              <w:t>16</w:t>
            </w:r>
          </w:p>
        </w:tc>
        <w:tc>
          <w:tcPr>
            <w:tcW w:w="1701" w:type="dxa"/>
            <w:vAlign w:val="center"/>
          </w:tcPr>
          <w:p w:rsidR="005474D1" w:rsidRPr="005474D1" w:rsidRDefault="005474D1" w:rsidP="005474D1">
            <w:pPr>
              <w:jc w:val="center"/>
              <w:rPr>
                <w:rFonts w:ascii="GHEA Grapalat" w:hAnsi="GHEA Grapalat" w:cs="Calibri"/>
                <w:i/>
                <w:sz w:val="18"/>
                <w:szCs w:val="18"/>
              </w:rPr>
            </w:pPr>
            <w:r w:rsidRPr="005474D1">
              <w:rPr>
                <w:rFonts w:ascii="GHEA Grapalat" w:hAnsi="GHEA Grapalat" w:cs="Calibri"/>
                <w:i/>
                <w:sz w:val="18"/>
                <w:szCs w:val="18"/>
              </w:rPr>
              <w:t>15331490</w:t>
            </w:r>
          </w:p>
          <w:p w:rsidR="005474D1" w:rsidRPr="005474D1" w:rsidRDefault="005474D1" w:rsidP="005474D1">
            <w:pPr>
              <w:jc w:val="center"/>
              <w:rPr>
                <w:rFonts w:ascii="GHEA Grapalat" w:hAnsi="GHEA Grapalat"/>
                <w:i/>
                <w:sz w:val="18"/>
                <w:szCs w:val="18"/>
              </w:rPr>
            </w:pPr>
          </w:p>
        </w:tc>
        <w:tc>
          <w:tcPr>
            <w:tcW w:w="1814" w:type="dxa"/>
            <w:vAlign w:val="center"/>
          </w:tcPr>
          <w:p w:rsidR="005474D1" w:rsidRPr="005474D1" w:rsidRDefault="005474D1" w:rsidP="005474D1">
            <w:pPr>
              <w:pStyle w:val="HTMLPreformatted"/>
              <w:jc w:val="center"/>
              <w:rPr>
                <w:rFonts w:ascii="GHEA Grapalat" w:hAnsi="GHEA Grapalat"/>
                <w:i/>
                <w:sz w:val="18"/>
                <w:szCs w:val="18"/>
              </w:rPr>
            </w:pPr>
            <w:r w:rsidRPr="005474D1">
              <w:rPr>
                <w:rFonts w:ascii="GHEA Grapalat" w:hAnsi="GHEA Grapalat"/>
                <w:i/>
                <w:sz w:val="18"/>
                <w:szCs w:val="18"/>
              </w:rPr>
              <w:t>Огурцы</w:t>
            </w:r>
            <w:r>
              <w:rPr>
                <w:rFonts w:ascii="GHEA Grapalat" w:hAnsi="GHEA Grapalat"/>
                <w:i/>
                <w:sz w:val="18"/>
                <w:szCs w:val="18"/>
                <w:lang w:val="en-US"/>
              </w:rPr>
              <w:t xml:space="preserve">                      </w:t>
            </w:r>
            <w:r w:rsidRPr="005474D1">
              <w:rPr>
                <w:rFonts w:ascii="GHEA Grapalat" w:hAnsi="GHEA Grapalat"/>
                <w:i/>
                <w:sz w:val="18"/>
                <w:szCs w:val="18"/>
              </w:rPr>
              <w:t xml:space="preserve"> / маринованные /</w:t>
            </w:r>
          </w:p>
        </w:tc>
        <w:tc>
          <w:tcPr>
            <w:tcW w:w="681" w:type="dxa"/>
            <w:vAlign w:val="center"/>
          </w:tcPr>
          <w:p w:rsidR="005474D1" w:rsidRPr="005474D1" w:rsidRDefault="005474D1" w:rsidP="005474D1">
            <w:pPr>
              <w:widowControl w:val="0"/>
              <w:jc w:val="center"/>
              <w:rPr>
                <w:rFonts w:ascii="GHEA Grapalat" w:hAnsi="GHEA Grapalat"/>
                <w:sz w:val="16"/>
                <w:szCs w:val="16"/>
              </w:rPr>
            </w:pPr>
          </w:p>
        </w:tc>
        <w:tc>
          <w:tcPr>
            <w:tcW w:w="3261" w:type="dxa"/>
            <w:vAlign w:val="center"/>
          </w:tcPr>
          <w:p w:rsidR="005474D1" w:rsidRPr="005474D1" w:rsidRDefault="005474D1" w:rsidP="005474D1">
            <w:pPr>
              <w:pStyle w:val="HTMLPreformatted"/>
              <w:jc w:val="center"/>
              <w:rPr>
                <w:rFonts w:ascii="GHEA Grapalat" w:hAnsi="GHEA Grapalat"/>
                <w:i/>
                <w:sz w:val="18"/>
                <w:szCs w:val="18"/>
              </w:rPr>
            </w:pPr>
            <w:r w:rsidRPr="005474D1">
              <w:rPr>
                <w:rFonts w:ascii="GHEA Grapalat" w:hAnsi="GHEA Grapalat"/>
                <w:i/>
                <w:sz w:val="18"/>
                <w:szCs w:val="18"/>
              </w:rPr>
              <w:t>Маринованный, зеленый. разбавить 750 г -1 кг контейнера. Отечественного или зарубежного производства. ГОСТ 15842-90. Безопасность и маркировка: статья 2 гигиенических норм N 2-III-4.9-01-2010 и статья 8 Закона РА о безопасности пищевых продуктов</w:t>
            </w:r>
          </w:p>
        </w:tc>
        <w:tc>
          <w:tcPr>
            <w:tcW w:w="992" w:type="dxa"/>
            <w:vAlign w:val="center"/>
          </w:tcPr>
          <w:p w:rsidR="005474D1" w:rsidRPr="005474D1" w:rsidRDefault="005474D1" w:rsidP="005474D1">
            <w:pPr>
              <w:jc w:val="center"/>
              <w:rPr>
                <w:rFonts w:ascii="GHEA Grapalat" w:hAnsi="GHEA Grapalat" w:cs="Sylfaen"/>
                <w:sz w:val="16"/>
                <w:szCs w:val="16"/>
                <w:lang w:val="en-US"/>
              </w:rPr>
            </w:pPr>
            <w:r w:rsidRPr="005474D1">
              <w:rPr>
                <w:rFonts w:ascii="GHEA Grapalat" w:hAnsi="GHEA Grapalat" w:cs="Sylfaen"/>
                <w:sz w:val="16"/>
                <w:szCs w:val="16"/>
                <w:lang w:val="en-US"/>
              </w:rPr>
              <w:t>кг</w:t>
            </w:r>
          </w:p>
        </w:tc>
        <w:tc>
          <w:tcPr>
            <w:tcW w:w="709" w:type="dxa"/>
            <w:vAlign w:val="center"/>
          </w:tcPr>
          <w:p w:rsidR="005474D1" w:rsidRPr="005474D1" w:rsidRDefault="005474D1" w:rsidP="005474D1">
            <w:pPr>
              <w:jc w:val="center"/>
              <w:rPr>
                <w:rFonts w:ascii="GHEA Grapalat" w:hAnsi="GHEA Grapalat"/>
                <w:sz w:val="16"/>
                <w:szCs w:val="16"/>
              </w:rPr>
            </w:pPr>
          </w:p>
        </w:tc>
        <w:tc>
          <w:tcPr>
            <w:tcW w:w="693" w:type="dxa"/>
            <w:vAlign w:val="center"/>
          </w:tcPr>
          <w:p w:rsidR="005474D1" w:rsidRPr="005474D1" w:rsidRDefault="005474D1" w:rsidP="005474D1">
            <w:pPr>
              <w:jc w:val="center"/>
              <w:rPr>
                <w:rFonts w:ascii="GHEA Grapalat" w:hAnsi="GHEA Grapalat"/>
                <w:sz w:val="16"/>
                <w:szCs w:val="16"/>
              </w:rPr>
            </w:pPr>
          </w:p>
        </w:tc>
        <w:tc>
          <w:tcPr>
            <w:tcW w:w="992" w:type="dxa"/>
            <w:vAlign w:val="center"/>
          </w:tcPr>
          <w:p w:rsidR="005474D1" w:rsidRPr="00D524BC" w:rsidRDefault="005474D1" w:rsidP="00E352B3">
            <w:pPr>
              <w:jc w:val="center"/>
              <w:rPr>
                <w:rFonts w:ascii="GHEA Grapalat" w:hAnsi="GHEA Grapalat"/>
                <w:i/>
                <w:sz w:val="20"/>
              </w:rPr>
            </w:pPr>
            <w:r w:rsidRPr="00D524BC">
              <w:rPr>
                <w:rFonts w:ascii="GHEA Grapalat" w:hAnsi="GHEA Grapalat"/>
                <w:i/>
                <w:sz w:val="20"/>
              </w:rPr>
              <w:t>25.20</w:t>
            </w:r>
          </w:p>
        </w:tc>
        <w:tc>
          <w:tcPr>
            <w:tcW w:w="1276" w:type="dxa"/>
            <w:vAlign w:val="center"/>
          </w:tcPr>
          <w:p w:rsidR="005474D1" w:rsidRPr="005474D1" w:rsidRDefault="005474D1" w:rsidP="005474D1">
            <w:pPr>
              <w:jc w:val="center"/>
              <w:rPr>
                <w:rFonts w:ascii="GHEA Grapalat" w:hAnsi="GHEA Grapalat"/>
                <w:i/>
                <w:sz w:val="16"/>
                <w:szCs w:val="16"/>
              </w:rPr>
            </w:pPr>
            <w:r w:rsidRPr="005474D1">
              <w:rPr>
                <w:rFonts w:ascii="GHEA Grapalat" w:hAnsi="GHEA Grapalat"/>
                <w:i/>
                <w:sz w:val="16"/>
                <w:szCs w:val="16"/>
              </w:rPr>
              <w:t>О. Мргаван Исаакян 45/</w:t>
            </w:r>
            <w:r w:rsidRPr="005474D1">
              <w:rPr>
                <w:rFonts w:ascii="GHEA Grapalat" w:hAnsi="GHEA Grapalat"/>
                <w:i/>
                <w:sz w:val="16"/>
                <w:szCs w:val="16"/>
                <w:lang w:val="en-US"/>
              </w:rPr>
              <w:t>1</w:t>
            </w:r>
          </w:p>
        </w:tc>
        <w:tc>
          <w:tcPr>
            <w:tcW w:w="1172" w:type="dxa"/>
            <w:vAlign w:val="center"/>
          </w:tcPr>
          <w:p w:rsidR="005474D1" w:rsidRPr="005474D1" w:rsidRDefault="005474D1" w:rsidP="005474D1">
            <w:pPr>
              <w:jc w:val="center"/>
              <w:rPr>
                <w:rFonts w:ascii="GHEA Grapalat" w:hAnsi="GHEA Grapalat"/>
                <w:i/>
                <w:sz w:val="18"/>
                <w:szCs w:val="18"/>
              </w:rPr>
            </w:pPr>
            <w:r w:rsidRPr="005474D1">
              <w:rPr>
                <w:rFonts w:ascii="GHEA Grapalat" w:hAnsi="GHEA Grapalat"/>
                <w:i/>
                <w:sz w:val="18"/>
                <w:szCs w:val="18"/>
              </w:rPr>
              <w:t>По предварительному заказу</w:t>
            </w:r>
          </w:p>
        </w:tc>
        <w:tc>
          <w:tcPr>
            <w:tcW w:w="1284" w:type="dxa"/>
            <w:vAlign w:val="center"/>
          </w:tcPr>
          <w:p w:rsidR="005474D1" w:rsidRPr="005474D1" w:rsidRDefault="005474D1" w:rsidP="005474D1">
            <w:pPr>
              <w:jc w:val="center"/>
              <w:rPr>
                <w:rFonts w:ascii="GHEA Grapalat" w:hAnsi="GHEA Grapalat"/>
                <w:i/>
                <w:sz w:val="18"/>
                <w:szCs w:val="18"/>
              </w:rPr>
            </w:pPr>
            <w:r w:rsidRPr="005474D1">
              <w:rPr>
                <w:rFonts w:ascii="GHEA Grapalat" w:hAnsi="GHEA Grapalat"/>
                <w:i/>
                <w:sz w:val="18"/>
                <w:szCs w:val="18"/>
              </w:rPr>
              <w:t>Первая доставка будет произведена после заключения договора</w:t>
            </w:r>
          </w:p>
        </w:tc>
      </w:tr>
      <w:tr w:rsidR="005474D1" w:rsidRPr="005474D1" w:rsidTr="005474D1">
        <w:tc>
          <w:tcPr>
            <w:tcW w:w="1589" w:type="dxa"/>
            <w:vAlign w:val="center"/>
          </w:tcPr>
          <w:p w:rsidR="005474D1" w:rsidRPr="005474D1" w:rsidRDefault="005474D1" w:rsidP="005474D1">
            <w:pPr>
              <w:widowControl w:val="0"/>
              <w:jc w:val="center"/>
              <w:rPr>
                <w:rFonts w:ascii="GHEA Grapalat" w:hAnsi="GHEA Grapalat"/>
                <w:sz w:val="16"/>
                <w:szCs w:val="16"/>
                <w:lang w:val="en-US"/>
              </w:rPr>
            </w:pPr>
            <w:r w:rsidRPr="005474D1">
              <w:rPr>
                <w:rFonts w:ascii="GHEA Grapalat" w:hAnsi="GHEA Grapalat"/>
                <w:sz w:val="16"/>
                <w:szCs w:val="16"/>
                <w:lang w:val="en-US"/>
              </w:rPr>
              <w:t>17</w:t>
            </w:r>
          </w:p>
        </w:tc>
        <w:tc>
          <w:tcPr>
            <w:tcW w:w="1701" w:type="dxa"/>
            <w:vAlign w:val="center"/>
          </w:tcPr>
          <w:p w:rsidR="005474D1" w:rsidRPr="005474D1" w:rsidRDefault="005474D1" w:rsidP="005474D1">
            <w:pPr>
              <w:jc w:val="center"/>
              <w:rPr>
                <w:rFonts w:ascii="GHEA Grapalat" w:hAnsi="GHEA Grapalat"/>
                <w:i/>
                <w:sz w:val="18"/>
                <w:szCs w:val="18"/>
              </w:rPr>
            </w:pPr>
            <w:r w:rsidRPr="005474D1">
              <w:rPr>
                <w:rFonts w:ascii="GHEA Grapalat" w:hAnsi="GHEA Grapalat"/>
                <w:i/>
                <w:sz w:val="18"/>
                <w:szCs w:val="18"/>
              </w:rPr>
              <w:t>15872400</w:t>
            </w:r>
          </w:p>
        </w:tc>
        <w:tc>
          <w:tcPr>
            <w:tcW w:w="1814" w:type="dxa"/>
            <w:vAlign w:val="center"/>
          </w:tcPr>
          <w:p w:rsidR="005474D1" w:rsidRPr="005474D1" w:rsidRDefault="005474D1" w:rsidP="005474D1">
            <w:pPr>
              <w:pStyle w:val="HTMLPreformatted"/>
              <w:jc w:val="center"/>
              <w:rPr>
                <w:rFonts w:ascii="GHEA Grapalat" w:hAnsi="GHEA Grapalat"/>
                <w:i/>
                <w:sz w:val="18"/>
                <w:szCs w:val="18"/>
              </w:rPr>
            </w:pPr>
            <w:r w:rsidRPr="005474D1">
              <w:rPr>
                <w:rFonts w:ascii="GHEA Grapalat" w:hAnsi="GHEA Grapalat"/>
                <w:i/>
                <w:sz w:val="18"/>
                <w:szCs w:val="18"/>
              </w:rPr>
              <w:t>Соль еды ,мелкие</w:t>
            </w:r>
          </w:p>
        </w:tc>
        <w:tc>
          <w:tcPr>
            <w:tcW w:w="681" w:type="dxa"/>
            <w:vAlign w:val="center"/>
          </w:tcPr>
          <w:p w:rsidR="005474D1" w:rsidRPr="005474D1" w:rsidRDefault="005474D1" w:rsidP="005474D1">
            <w:pPr>
              <w:widowControl w:val="0"/>
              <w:jc w:val="center"/>
              <w:rPr>
                <w:rFonts w:ascii="GHEA Grapalat" w:hAnsi="GHEA Grapalat"/>
                <w:sz w:val="16"/>
                <w:szCs w:val="16"/>
              </w:rPr>
            </w:pPr>
          </w:p>
        </w:tc>
        <w:tc>
          <w:tcPr>
            <w:tcW w:w="3261" w:type="dxa"/>
            <w:vAlign w:val="center"/>
          </w:tcPr>
          <w:p w:rsidR="005474D1" w:rsidRPr="005474D1" w:rsidRDefault="005474D1" w:rsidP="005474D1">
            <w:pPr>
              <w:pStyle w:val="HTMLPreformatted"/>
              <w:jc w:val="center"/>
              <w:rPr>
                <w:rFonts w:ascii="GHEA Grapalat" w:hAnsi="GHEA Grapalat"/>
                <w:i/>
                <w:sz w:val="18"/>
                <w:szCs w:val="18"/>
              </w:rPr>
            </w:pPr>
            <w:r w:rsidRPr="005474D1">
              <w:rPr>
                <w:rFonts w:ascii="GHEA Grapalat" w:hAnsi="GHEA Grapalat"/>
                <w:i/>
                <w:sz w:val="18"/>
                <w:szCs w:val="18"/>
              </w:rPr>
              <w:t>Экстра тип йода, масса йода 50 * 10 мг / кг;</w:t>
            </w:r>
            <w:r w:rsidRPr="005474D1">
              <w:t xml:space="preserve"> </w:t>
            </w:r>
            <w:r w:rsidRPr="005474D1">
              <w:rPr>
                <w:rFonts w:ascii="GHEA Grapalat" w:hAnsi="GHEA Grapalat"/>
                <w:i/>
                <w:sz w:val="18"/>
                <w:szCs w:val="18"/>
              </w:rPr>
              <w:t>Упаковка в соответствии с действующими заводскими нормами и стандартами РА</w:t>
            </w:r>
          </w:p>
        </w:tc>
        <w:tc>
          <w:tcPr>
            <w:tcW w:w="992" w:type="dxa"/>
            <w:vAlign w:val="center"/>
          </w:tcPr>
          <w:p w:rsidR="005474D1" w:rsidRPr="005474D1" w:rsidRDefault="005474D1" w:rsidP="005474D1">
            <w:pPr>
              <w:jc w:val="center"/>
              <w:rPr>
                <w:rFonts w:ascii="GHEA Grapalat" w:hAnsi="GHEA Grapalat" w:cs="Sylfaen"/>
                <w:sz w:val="16"/>
                <w:szCs w:val="16"/>
                <w:lang w:val="en-US"/>
              </w:rPr>
            </w:pPr>
            <w:r w:rsidRPr="005474D1">
              <w:rPr>
                <w:rFonts w:ascii="GHEA Grapalat" w:hAnsi="GHEA Grapalat" w:cs="Sylfaen"/>
                <w:sz w:val="16"/>
                <w:szCs w:val="16"/>
                <w:lang w:val="en-US"/>
              </w:rPr>
              <w:t>кг</w:t>
            </w:r>
          </w:p>
        </w:tc>
        <w:tc>
          <w:tcPr>
            <w:tcW w:w="709" w:type="dxa"/>
            <w:vAlign w:val="center"/>
          </w:tcPr>
          <w:p w:rsidR="005474D1" w:rsidRPr="005474D1" w:rsidRDefault="005474D1" w:rsidP="005474D1">
            <w:pPr>
              <w:jc w:val="center"/>
              <w:rPr>
                <w:rFonts w:ascii="GHEA Grapalat" w:hAnsi="GHEA Grapalat"/>
                <w:sz w:val="16"/>
                <w:szCs w:val="16"/>
              </w:rPr>
            </w:pPr>
          </w:p>
        </w:tc>
        <w:tc>
          <w:tcPr>
            <w:tcW w:w="693" w:type="dxa"/>
            <w:vAlign w:val="center"/>
          </w:tcPr>
          <w:p w:rsidR="005474D1" w:rsidRPr="005474D1" w:rsidRDefault="005474D1" w:rsidP="005474D1">
            <w:pPr>
              <w:jc w:val="center"/>
              <w:rPr>
                <w:rFonts w:ascii="GHEA Grapalat" w:hAnsi="GHEA Grapalat"/>
                <w:sz w:val="16"/>
                <w:szCs w:val="16"/>
              </w:rPr>
            </w:pPr>
          </w:p>
        </w:tc>
        <w:tc>
          <w:tcPr>
            <w:tcW w:w="992" w:type="dxa"/>
            <w:vAlign w:val="center"/>
          </w:tcPr>
          <w:p w:rsidR="005474D1" w:rsidRPr="00D524BC" w:rsidRDefault="005474D1" w:rsidP="00E352B3">
            <w:pPr>
              <w:jc w:val="center"/>
              <w:rPr>
                <w:rFonts w:ascii="GHEA Grapalat" w:hAnsi="GHEA Grapalat"/>
                <w:i/>
                <w:sz w:val="20"/>
              </w:rPr>
            </w:pPr>
            <w:r w:rsidRPr="00D524BC">
              <w:rPr>
                <w:rFonts w:ascii="GHEA Grapalat" w:hAnsi="GHEA Grapalat"/>
                <w:i/>
                <w:sz w:val="20"/>
              </w:rPr>
              <w:t>12.6</w:t>
            </w:r>
          </w:p>
        </w:tc>
        <w:tc>
          <w:tcPr>
            <w:tcW w:w="1276" w:type="dxa"/>
            <w:vAlign w:val="center"/>
          </w:tcPr>
          <w:p w:rsidR="005474D1" w:rsidRPr="005474D1" w:rsidRDefault="005474D1" w:rsidP="005474D1">
            <w:pPr>
              <w:jc w:val="center"/>
              <w:rPr>
                <w:rFonts w:ascii="GHEA Grapalat" w:hAnsi="GHEA Grapalat"/>
                <w:i/>
                <w:sz w:val="16"/>
                <w:szCs w:val="16"/>
              </w:rPr>
            </w:pPr>
            <w:r w:rsidRPr="005474D1">
              <w:rPr>
                <w:rFonts w:ascii="GHEA Grapalat" w:hAnsi="GHEA Grapalat"/>
                <w:i/>
                <w:sz w:val="16"/>
                <w:szCs w:val="16"/>
              </w:rPr>
              <w:t>О. Мргаван Исаакян 45/</w:t>
            </w:r>
            <w:r w:rsidRPr="005474D1">
              <w:rPr>
                <w:rFonts w:ascii="GHEA Grapalat" w:hAnsi="GHEA Grapalat"/>
                <w:i/>
                <w:sz w:val="16"/>
                <w:szCs w:val="16"/>
                <w:lang w:val="en-US"/>
              </w:rPr>
              <w:t>1</w:t>
            </w:r>
          </w:p>
        </w:tc>
        <w:tc>
          <w:tcPr>
            <w:tcW w:w="1172" w:type="dxa"/>
            <w:vAlign w:val="center"/>
          </w:tcPr>
          <w:p w:rsidR="005474D1" w:rsidRPr="005474D1" w:rsidRDefault="005474D1" w:rsidP="005474D1">
            <w:pPr>
              <w:jc w:val="center"/>
              <w:rPr>
                <w:rFonts w:ascii="GHEA Grapalat" w:hAnsi="GHEA Grapalat"/>
                <w:i/>
                <w:sz w:val="18"/>
                <w:szCs w:val="18"/>
              </w:rPr>
            </w:pPr>
            <w:r w:rsidRPr="005474D1">
              <w:rPr>
                <w:rFonts w:ascii="GHEA Grapalat" w:hAnsi="GHEA Grapalat"/>
                <w:i/>
                <w:sz w:val="18"/>
                <w:szCs w:val="18"/>
              </w:rPr>
              <w:t>По предварительному заказу</w:t>
            </w:r>
          </w:p>
        </w:tc>
        <w:tc>
          <w:tcPr>
            <w:tcW w:w="1284" w:type="dxa"/>
            <w:vAlign w:val="center"/>
          </w:tcPr>
          <w:p w:rsidR="005474D1" w:rsidRPr="005474D1" w:rsidRDefault="005474D1" w:rsidP="005474D1">
            <w:pPr>
              <w:jc w:val="center"/>
              <w:rPr>
                <w:rFonts w:ascii="GHEA Grapalat" w:hAnsi="GHEA Grapalat"/>
                <w:i/>
                <w:sz w:val="18"/>
                <w:szCs w:val="18"/>
              </w:rPr>
            </w:pPr>
            <w:r w:rsidRPr="005474D1">
              <w:rPr>
                <w:rFonts w:ascii="GHEA Grapalat" w:hAnsi="GHEA Grapalat"/>
                <w:i/>
                <w:sz w:val="18"/>
                <w:szCs w:val="18"/>
              </w:rPr>
              <w:t>Первая доставка будет произведена после заключения договора</w:t>
            </w:r>
          </w:p>
        </w:tc>
      </w:tr>
    </w:tbl>
    <w:p w:rsidR="008A7430" w:rsidRPr="00FE0FC0" w:rsidRDefault="008A7430" w:rsidP="008A7430">
      <w:pPr>
        <w:pStyle w:val="FootnoteText"/>
        <w:widowControl w:val="0"/>
        <w:jc w:val="both"/>
        <w:rPr>
          <w:rFonts w:ascii="GHEA Grapalat" w:hAnsi="GHEA Grapalat"/>
          <w:i/>
          <w:sz w:val="16"/>
          <w:szCs w:val="16"/>
        </w:rPr>
      </w:pPr>
    </w:p>
    <w:p w:rsidR="008A7430" w:rsidRPr="005474D1" w:rsidRDefault="008A7430" w:rsidP="008A7430">
      <w:pPr>
        <w:pStyle w:val="FootnoteText"/>
        <w:widowControl w:val="0"/>
        <w:jc w:val="both"/>
        <w:rPr>
          <w:rFonts w:ascii="GHEA Grapalat" w:hAnsi="GHEA Grapalat"/>
          <w:i/>
          <w:sz w:val="16"/>
          <w:szCs w:val="16"/>
        </w:rPr>
      </w:pPr>
      <w:r w:rsidRPr="005474D1">
        <w:rPr>
          <w:rFonts w:ascii="GHEA Grapalat" w:hAnsi="GHEA Grapalat"/>
          <w:i/>
          <w:sz w:val="16"/>
          <w:szCs w:val="16"/>
        </w:rPr>
        <w:lastRenderedPageBreak/>
        <w:t>* 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Окончательный срок поставки не может быть позднее 25 декабря данного года.</w:t>
      </w:r>
    </w:p>
    <w:p w:rsidR="008A7430" w:rsidRPr="005474D1" w:rsidRDefault="008A7430" w:rsidP="008A7430">
      <w:pPr>
        <w:pStyle w:val="FootnoteText"/>
        <w:widowControl w:val="0"/>
        <w:jc w:val="both"/>
        <w:rPr>
          <w:rFonts w:ascii="GHEA Grapalat" w:hAnsi="GHEA Grapalat"/>
          <w:i/>
          <w:sz w:val="16"/>
          <w:szCs w:val="16"/>
        </w:rPr>
      </w:pPr>
      <w:r w:rsidRPr="005474D1">
        <w:rPr>
          <w:rFonts w:ascii="GHEA Grapalat" w:hAnsi="GHEA Grapalat"/>
          <w:i/>
          <w:sz w:val="16"/>
          <w:szCs w:val="16"/>
        </w:rPr>
        <w:t>** 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8A7430" w:rsidRPr="005474D1" w:rsidRDefault="008A7430" w:rsidP="008A7430">
      <w:pPr>
        <w:pStyle w:val="FootnoteText"/>
        <w:widowControl w:val="0"/>
        <w:jc w:val="both"/>
        <w:rPr>
          <w:rFonts w:ascii="GHEA Grapalat" w:hAnsi="GHEA Grapalat"/>
          <w:i/>
          <w:sz w:val="16"/>
          <w:szCs w:val="16"/>
        </w:rPr>
      </w:pPr>
      <w:r w:rsidRPr="005474D1">
        <w:rPr>
          <w:rFonts w:ascii="GHEA Grapalat" w:hAnsi="GHEA Grapalat"/>
          <w:i/>
          <w:sz w:val="16"/>
          <w:szCs w:val="16"/>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8A7430" w:rsidRPr="005474D1" w:rsidRDefault="008A7430" w:rsidP="008A7430">
      <w:pPr>
        <w:pStyle w:val="FootnoteText"/>
        <w:widowControl w:val="0"/>
        <w:jc w:val="both"/>
        <w:rPr>
          <w:rFonts w:ascii="GHEA Grapalat" w:hAnsi="GHEA Grapalat"/>
          <w:i/>
          <w:sz w:val="16"/>
          <w:szCs w:val="16"/>
        </w:rPr>
      </w:pPr>
      <w:r w:rsidRPr="005474D1">
        <w:rPr>
          <w:rFonts w:ascii="GHEA Grapalat" w:hAnsi="GHEA Grapalat"/>
          <w:i/>
          <w:sz w:val="16"/>
          <w:szCs w:val="16"/>
        </w:rPr>
        <w:t>*** Если договор заключается на основании части 6 статьи 15 Закона РА "О закупках", то в графе исчисление срока осуществляется со дня вступления в силу заключаемого между сторонами соглашения в случае предусмотрения финансовых средств.</w:t>
      </w:r>
    </w:p>
    <w:p w:rsidR="008A7430" w:rsidRPr="005474D1" w:rsidRDefault="008A7430" w:rsidP="00B46D58">
      <w:pPr>
        <w:widowControl w:val="0"/>
        <w:jc w:val="both"/>
        <w:rPr>
          <w:rFonts w:ascii="GHEA Grapalat" w:hAnsi="GHEA Grapalat"/>
          <w:i/>
          <w:sz w:val="16"/>
          <w:szCs w:val="16"/>
        </w:rPr>
      </w:pPr>
    </w:p>
    <w:p w:rsidR="008A7430" w:rsidRPr="005474D1" w:rsidRDefault="008A7430" w:rsidP="008A7430">
      <w:pPr>
        <w:pStyle w:val="HTMLPreformatted"/>
        <w:rPr>
          <w:rFonts w:ascii="GHEA Grapalat" w:hAnsi="GHEA Grapalat"/>
          <w:i/>
          <w:sz w:val="16"/>
          <w:szCs w:val="16"/>
        </w:rPr>
      </w:pPr>
      <w:r w:rsidRPr="005474D1">
        <w:rPr>
          <w:rFonts w:ascii="GHEA Grapalat" w:hAnsi="GHEA Grapalat"/>
          <w:i/>
          <w:sz w:val="16"/>
          <w:szCs w:val="16"/>
        </w:rPr>
        <w:t>1. Ссылка на характеристики объекта покупки на любой товарный знак, торговое наименование, патент, эскиз или модель, если она содержит страну происхождения, конкретный источник или изготовителя, также в соответствии с требованиями статьи 12 (5) Закона РА о закупках. ,</w:t>
      </w:r>
    </w:p>
    <w:p w:rsidR="008A7430" w:rsidRPr="005474D1" w:rsidRDefault="008A7430" w:rsidP="008A7430">
      <w:pPr>
        <w:pStyle w:val="HTMLPreformatted"/>
        <w:rPr>
          <w:rFonts w:ascii="GHEA Grapalat" w:hAnsi="GHEA Grapalat"/>
          <w:i/>
          <w:sz w:val="16"/>
          <w:szCs w:val="16"/>
        </w:rPr>
      </w:pPr>
      <w:r w:rsidRPr="005474D1">
        <w:rPr>
          <w:rFonts w:ascii="GHEA Grapalat" w:hAnsi="GHEA Grapalat"/>
          <w:i/>
          <w:sz w:val="16"/>
          <w:szCs w:val="16"/>
        </w:rPr>
        <w:t>2. Указанный объем каждого товара является максимальным, который может быть уменьшен Покупателем с учетом фактического количества детей, посещающих год.</w:t>
      </w:r>
    </w:p>
    <w:p w:rsidR="008A7430" w:rsidRPr="005474D1" w:rsidRDefault="008A7430" w:rsidP="008A7430">
      <w:pPr>
        <w:pStyle w:val="HTMLPreformatted"/>
        <w:rPr>
          <w:rFonts w:ascii="GHEA Grapalat" w:hAnsi="GHEA Grapalat"/>
          <w:i/>
          <w:sz w:val="16"/>
          <w:szCs w:val="16"/>
        </w:rPr>
      </w:pPr>
      <w:r w:rsidRPr="005474D1">
        <w:rPr>
          <w:rFonts w:ascii="GHEA Grapalat" w:hAnsi="GHEA Grapalat"/>
          <w:i/>
          <w:sz w:val="16"/>
          <w:szCs w:val="16"/>
        </w:rPr>
        <w:t>3. Поставка осуществляется в соответствии с порядком, установленным законодательством РА о пище и снабжении пищевыми продуктами, в соответствии с санитарно-гигиеническими нормами.</w:t>
      </w:r>
    </w:p>
    <w:p w:rsidR="008A7430" w:rsidRPr="005474D1" w:rsidRDefault="008A7430" w:rsidP="008A7430">
      <w:pPr>
        <w:pStyle w:val="HTMLPreformatted"/>
        <w:rPr>
          <w:rFonts w:ascii="GHEA Grapalat" w:hAnsi="GHEA Grapalat"/>
          <w:i/>
          <w:sz w:val="16"/>
          <w:szCs w:val="16"/>
        </w:rPr>
      </w:pPr>
      <w:r w:rsidRPr="005474D1">
        <w:rPr>
          <w:rFonts w:ascii="GHEA Grapalat" w:hAnsi="GHEA Grapalat"/>
          <w:i/>
          <w:sz w:val="16"/>
          <w:szCs w:val="16"/>
        </w:rPr>
        <w:t>4. Доставка происходит в согласованное с покупателем время.</w:t>
      </w:r>
    </w:p>
    <w:p w:rsidR="008A7430" w:rsidRPr="005474D1" w:rsidRDefault="008A7430" w:rsidP="008A7430">
      <w:pPr>
        <w:pStyle w:val="HTMLPreformatted"/>
        <w:rPr>
          <w:rFonts w:ascii="GHEA Grapalat" w:hAnsi="GHEA Grapalat"/>
          <w:i/>
          <w:sz w:val="16"/>
          <w:szCs w:val="16"/>
        </w:rPr>
      </w:pPr>
      <w:r w:rsidRPr="005474D1">
        <w:rPr>
          <w:rFonts w:ascii="GHEA Grapalat" w:hAnsi="GHEA Grapalat"/>
          <w:i/>
          <w:sz w:val="16"/>
          <w:szCs w:val="16"/>
        </w:rPr>
        <w:t xml:space="preserve">5. Продукты питания должны быть упакованы в соответствии с законодательством Республики Армения о пищевых продуктах и </w:t>
      </w:r>
      <w:r w:rsidRPr="005474D1">
        <w:rPr>
          <w:rFonts w:ascii="Cambria Math" w:hAnsi="Cambria Math" w:cs="Cambria Math"/>
          <w:i/>
          <w:sz w:val="16"/>
          <w:szCs w:val="16"/>
        </w:rPr>
        <w:t>​​</w:t>
      </w:r>
      <w:r w:rsidRPr="005474D1">
        <w:rPr>
          <w:rFonts w:ascii="GHEA Grapalat" w:hAnsi="GHEA Grapalat"/>
          <w:i/>
          <w:sz w:val="16"/>
          <w:szCs w:val="16"/>
        </w:rPr>
        <w:t>упаковке пищевых продуктов, в соответствии с санитарно-гигиеническими нормами.</w:t>
      </w:r>
    </w:p>
    <w:p w:rsidR="008A7430" w:rsidRPr="005474D1" w:rsidRDefault="008A7430" w:rsidP="008A7430">
      <w:pPr>
        <w:pStyle w:val="HTMLPreformatted"/>
        <w:rPr>
          <w:rFonts w:ascii="GHEA Grapalat" w:hAnsi="GHEA Grapalat"/>
          <w:i/>
          <w:sz w:val="16"/>
          <w:szCs w:val="16"/>
        </w:rPr>
      </w:pPr>
      <w:r w:rsidRPr="005474D1">
        <w:rPr>
          <w:rFonts w:ascii="GHEA Grapalat" w:hAnsi="GHEA Grapalat"/>
          <w:i/>
          <w:sz w:val="16"/>
          <w:szCs w:val="16"/>
        </w:rPr>
        <w:t>6. Доставка осуществляется за счет поставщика по адресу, указанному в Графике закупок.</w:t>
      </w:r>
    </w:p>
    <w:p w:rsidR="008A7430" w:rsidRPr="005474D1" w:rsidRDefault="008A7430" w:rsidP="008A7430">
      <w:pPr>
        <w:pStyle w:val="HTMLPreformatted"/>
        <w:rPr>
          <w:rFonts w:ascii="GHEA Grapalat" w:hAnsi="GHEA Grapalat"/>
          <w:i/>
          <w:sz w:val="16"/>
          <w:szCs w:val="16"/>
        </w:rPr>
      </w:pPr>
      <w:r w:rsidRPr="005474D1">
        <w:rPr>
          <w:rFonts w:ascii="GHEA Grapalat" w:hAnsi="GHEA Grapalat"/>
          <w:i/>
          <w:sz w:val="16"/>
          <w:szCs w:val="16"/>
        </w:rPr>
        <w:t>7. Конкретный день доставки определяется Покупателем заранее (не ранее, чем за 2 рабочих дня) по электронной почте. по почте или по телефону</w:t>
      </w:r>
    </w:p>
    <w:p w:rsidR="008A7430" w:rsidRPr="005474D1" w:rsidRDefault="008A7430" w:rsidP="008A7430">
      <w:pPr>
        <w:pStyle w:val="HTMLPreformatted"/>
        <w:rPr>
          <w:rFonts w:ascii="GHEA Grapalat" w:hAnsi="GHEA Grapalat"/>
          <w:i/>
          <w:sz w:val="16"/>
          <w:szCs w:val="16"/>
        </w:rPr>
      </w:pPr>
      <w:r w:rsidRPr="005474D1">
        <w:rPr>
          <w:rFonts w:ascii="GHEA Grapalat" w:hAnsi="GHEA Grapalat"/>
          <w:i/>
          <w:sz w:val="16"/>
          <w:szCs w:val="16"/>
        </w:rPr>
        <w:t>8. П</w:t>
      </w:r>
      <w:r w:rsidR="001C56F7" w:rsidRPr="005474D1">
        <w:rPr>
          <w:rFonts w:ascii="GHEA Grapalat" w:hAnsi="GHEA Grapalat"/>
          <w:i/>
          <w:sz w:val="16"/>
          <w:szCs w:val="16"/>
        </w:rPr>
        <w:t xml:space="preserve">ланируется покупка в течение 2020 </w:t>
      </w:r>
      <w:r w:rsidRPr="005474D1">
        <w:rPr>
          <w:rFonts w:ascii="GHEA Grapalat" w:hAnsi="GHEA Grapalat"/>
          <w:i/>
          <w:sz w:val="16"/>
          <w:szCs w:val="16"/>
        </w:rPr>
        <w:t>года, включая последний рабочий день месяца включительно</w:t>
      </w:r>
    </w:p>
    <w:p w:rsidR="008A7430" w:rsidRPr="005474D1" w:rsidRDefault="008A7430" w:rsidP="008A7430">
      <w:pPr>
        <w:pStyle w:val="HTMLPreformatted"/>
        <w:rPr>
          <w:rFonts w:ascii="GHEA Grapalat" w:hAnsi="GHEA Grapalat"/>
          <w:i/>
          <w:sz w:val="16"/>
          <w:szCs w:val="16"/>
        </w:rPr>
      </w:pPr>
      <w:r w:rsidRPr="005474D1">
        <w:rPr>
          <w:rFonts w:ascii="GHEA Grapalat" w:hAnsi="GHEA Grapalat"/>
          <w:i/>
          <w:sz w:val="16"/>
          <w:szCs w:val="16"/>
        </w:rPr>
        <w:t>9 Поставка хлеба и мясных продуктов должна обеспечиваться соответствующим лицензированным транспортом.</w:t>
      </w:r>
    </w:p>
    <w:p w:rsidR="008A7430" w:rsidRPr="005474D1" w:rsidRDefault="008A7430" w:rsidP="008A7430">
      <w:pPr>
        <w:pStyle w:val="HTMLPreformatted"/>
        <w:rPr>
          <w:rFonts w:ascii="GHEA Grapalat" w:hAnsi="GHEA Grapalat"/>
          <w:i/>
          <w:sz w:val="16"/>
          <w:szCs w:val="16"/>
          <w:lang w:val="en-US"/>
        </w:rPr>
      </w:pPr>
      <w:r w:rsidRPr="005474D1">
        <w:rPr>
          <w:rFonts w:ascii="GHEA Grapalat" w:hAnsi="GHEA Grapalat"/>
          <w:i/>
          <w:sz w:val="16"/>
          <w:szCs w:val="16"/>
        </w:rPr>
        <w:t>Договор действует до 30.12.2020.</w:t>
      </w:r>
      <w:r w:rsidR="001C56F7" w:rsidRPr="005474D1">
        <w:rPr>
          <w:rFonts w:ascii="GHEA Grapalat" w:hAnsi="GHEA Grapalat"/>
          <w:i/>
          <w:sz w:val="16"/>
          <w:szCs w:val="16"/>
          <w:lang w:val="en-US"/>
        </w:rPr>
        <w:t>года</w:t>
      </w:r>
    </w:p>
    <w:tbl>
      <w:tblPr>
        <w:tblW w:w="9639" w:type="dxa"/>
        <w:tblInd w:w="409" w:type="dxa"/>
        <w:tblLayout w:type="fixed"/>
        <w:tblLook w:val="0000" w:firstRow="0" w:lastRow="0" w:firstColumn="0" w:lastColumn="0" w:noHBand="0" w:noVBand="0"/>
      </w:tblPr>
      <w:tblGrid>
        <w:gridCol w:w="4536"/>
        <w:gridCol w:w="760"/>
        <w:gridCol w:w="4343"/>
      </w:tblGrid>
      <w:tr w:rsidR="00424BB0" w:rsidRPr="005474D1" w:rsidTr="00E352B3">
        <w:tc>
          <w:tcPr>
            <w:tcW w:w="4536" w:type="dxa"/>
          </w:tcPr>
          <w:p w:rsidR="00424BB0" w:rsidRPr="005474D1" w:rsidRDefault="00424BB0" w:rsidP="00E352B3">
            <w:pPr>
              <w:widowControl w:val="0"/>
              <w:spacing w:after="160"/>
              <w:jc w:val="center"/>
              <w:rPr>
                <w:rFonts w:ascii="GHEA Grapalat" w:hAnsi="GHEA Grapalat"/>
                <w:b/>
              </w:rPr>
            </w:pPr>
          </w:p>
          <w:p w:rsidR="00424BB0" w:rsidRPr="005474D1" w:rsidRDefault="00424BB0" w:rsidP="00E352B3">
            <w:pPr>
              <w:widowControl w:val="0"/>
              <w:spacing w:after="160"/>
              <w:jc w:val="center"/>
              <w:rPr>
                <w:rFonts w:ascii="GHEA Grapalat" w:hAnsi="GHEA Grapalat"/>
                <w:b/>
              </w:rPr>
            </w:pPr>
            <w:r w:rsidRPr="005474D1">
              <w:rPr>
                <w:rFonts w:ascii="GHEA Grapalat" w:hAnsi="GHEA Grapalat"/>
                <w:b/>
              </w:rPr>
              <w:t>ПОКУПАТЕЛЬ</w:t>
            </w:r>
          </w:p>
          <w:p w:rsidR="00424BB0" w:rsidRPr="005474D1" w:rsidRDefault="00424BB0" w:rsidP="00E352B3">
            <w:pPr>
              <w:widowControl w:val="0"/>
              <w:jc w:val="center"/>
              <w:rPr>
                <w:rFonts w:ascii="GHEA Grapalat" w:hAnsi="GHEA Grapalat" w:cs="Sylfaen"/>
                <w:b/>
                <w:bCs/>
                <w:i/>
                <w:sz w:val="20"/>
                <w:szCs w:val="20"/>
              </w:rPr>
            </w:pPr>
            <w:r w:rsidRPr="005474D1">
              <w:rPr>
                <w:rFonts w:ascii="GHEA Grapalat" w:hAnsi="GHEA Grapalat"/>
                <w:i/>
                <w:sz w:val="20"/>
                <w:szCs w:val="20"/>
                <w:lang w:eastAsia="en-US" w:bidi="ar-SA"/>
              </w:rPr>
              <w:t>Средняя школа  Мргавана» ГНКО</w:t>
            </w:r>
          </w:p>
          <w:p w:rsidR="00424BB0" w:rsidRPr="005474D1" w:rsidRDefault="00424BB0" w:rsidP="00E352B3">
            <w:pPr>
              <w:widowControl w:val="0"/>
              <w:jc w:val="center"/>
              <w:rPr>
                <w:rFonts w:ascii="GHEA Grapalat" w:hAnsi="GHEA Grapalat"/>
                <w:i/>
                <w:sz w:val="20"/>
                <w:szCs w:val="20"/>
              </w:rPr>
            </w:pPr>
            <w:r w:rsidRPr="005474D1">
              <w:rPr>
                <w:rFonts w:ascii="GHEA Grapalat" w:hAnsi="GHEA Grapalat"/>
                <w:i/>
                <w:sz w:val="20"/>
                <w:szCs w:val="20"/>
              </w:rPr>
              <w:t>О Мргаван  улица Исаакяна 45/1</w:t>
            </w:r>
          </w:p>
          <w:p w:rsidR="00424BB0" w:rsidRPr="005474D1" w:rsidRDefault="00424BB0" w:rsidP="00E352B3">
            <w:pPr>
              <w:widowControl w:val="0"/>
              <w:jc w:val="center"/>
              <w:rPr>
                <w:rFonts w:ascii="GHEA Grapalat" w:hAnsi="GHEA Grapalat"/>
                <w:sz w:val="20"/>
                <w:szCs w:val="20"/>
                <w:lang w:eastAsia="en-US" w:bidi="ar-SA"/>
              </w:rPr>
            </w:pPr>
            <w:r w:rsidRPr="005474D1">
              <w:rPr>
                <w:rFonts w:ascii="GHEA Grapalat" w:hAnsi="GHEA Grapalat"/>
                <w:sz w:val="20"/>
                <w:szCs w:val="20"/>
                <w:lang w:eastAsia="en-US" w:bidi="ar-SA"/>
              </w:rPr>
              <w:t>Н/С 900418000353</w:t>
            </w:r>
          </w:p>
          <w:p w:rsidR="00424BB0" w:rsidRPr="005474D1" w:rsidRDefault="00424BB0" w:rsidP="00E352B3">
            <w:pPr>
              <w:widowControl w:val="0"/>
              <w:jc w:val="center"/>
              <w:rPr>
                <w:rFonts w:ascii="GHEA Grapalat" w:hAnsi="GHEA Grapalat"/>
                <w:i/>
                <w:sz w:val="20"/>
                <w:szCs w:val="20"/>
                <w:lang w:eastAsia="en-US" w:bidi="ar-SA"/>
              </w:rPr>
            </w:pPr>
            <w:r w:rsidRPr="005474D1">
              <w:rPr>
                <w:rFonts w:ascii="GHEA Grapalat" w:hAnsi="GHEA Grapalat"/>
                <w:i/>
                <w:sz w:val="20"/>
                <w:szCs w:val="20"/>
                <w:lang w:eastAsia="en-US" w:bidi="ar-SA"/>
              </w:rPr>
              <w:t>Операционний отдел МФ РА</w:t>
            </w:r>
          </w:p>
          <w:p w:rsidR="00424BB0" w:rsidRPr="005474D1" w:rsidRDefault="00424BB0" w:rsidP="00E352B3">
            <w:pPr>
              <w:widowControl w:val="0"/>
              <w:jc w:val="center"/>
              <w:rPr>
                <w:rFonts w:ascii="GHEA Grapalat" w:hAnsi="GHEA Grapalat"/>
                <w:sz w:val="20"/>
                <w:szCs w:val="20"/>
                <w:lang w:val="en-US" w:eastAsia="en-US" w:bidi="ar-SA"/>
              </w:rPr>
            </w:pPr>
            <w:r w:rsidRPr="005474D1">
              <w:rPr>
                <w:rFonts w:ascii="GHEA Grapalat" w:hAnsi="GHEA Grapalat"/>
                <w:sz w:val="20"/>
                <w:szCs w:val="20"/>
                <w:lang w:eastAsia="en-US" w:bidi="ar-SA"/>
              </w:rPr>
              <w:t xml:space="preserve">УНН </w:t>
            </w:r>
            <w:r w:rsidRPr="005474D1">
              <w:rPr>
                <w:rFonts w:ascii="GHEA Grapalat" w:hAnsi="GHEA Grapalat"/>
                <w:sz w:val="20"/>
                <w:szCs w:val="20"/>
                <w:lang w:val="hy-AM" w:eastAsia="en-US" w:bidi="ar-SA"/>
              </w:rPr>
              <w:t>042</w:t>
            </w:r>
            <w:r w:rsidRPr="005474D1">
              <w:rPr>
                <w:rFonts w:ascii="GHEA Grapalat" w:hAnsi="GHEA Grapalat"/>
                <w:sz w:val="20"/>
                <w:szCs w:val="20"/>
                <w:lang w:eastAsia="en-US" w:bidi="ar-SA"/>
              </w:rPr>
              <w:t>06</w:t>
            </w:r>
            <w:r w:rsidRPr="005474D1">
              <w:rPr>
                <w:rFonts w:ascii="GHEA Grapalat" w:hAnsi="GHEA Grapalat"/>
                <w:sz w:val="20"/>
                <w:szCs w:val="20"/>
                <w:lang w:val="en-US" w:eastAsia="en-US" w:bidi="ar-SA"/>
              </w:rPr>
              <w:t>828</w:t>
            </w:r>
          </w:p>
          <w:p w:rsidR="00424BB0" w:rsidRPr="005474D1" w:rsidRDefault="00424BB0" w:rsidP="00E352B3">
            <w:pPr>
              <w:widowControl w:val="0"/>
              <w:jc w:val="center"/>
              <w:rPr>
                <w:rFonts w:ascii="GHEA Grapalat" w:hAnsi="GHEA Grapalat"/>
              </w:rPr>
            </w:pPr>
            <w:r w:rsidRPr="005474D1">
              <w:rPr>
                <w:rFonts w:ascii="GHEA Grapalat" w:hAnsi="GHEA Grapalat"/>
              </w:rPr>
              <w:t>______________</w:t>
            </w:r>
          </w:p>
          <w:p w:rsidR="00424BB0" w:rsidRPr="005474D1" w:rsidRDefault="00424BB0" w:rsidP="00E352B3">
            <w:pPr>
              <w:widowControl w:val="0"/>
              <w:spacing w:after="160"/>
              <w:jc w:val="center"/>
              <w:rPr>
                <w:rFonts w:ascii="GHEA Grapalat" w:hAnsi="GHEA Grapalat"/>
                <w:sz w:val="16"/>
                <w:szCs w:val="16"/>
              </w:rPr>
            </w:pPr>
            <w:r w:rsidRPr="005474D1">
              <w:rPr>
                <w:rFonts w:ascii="GHEA Grapalat" w:hAnsi="GHEA Grapalat"/>
                <w:sz w:val="16"/>
                <w:szCs w:val="16"/>
              </w:rPr>
              <w:t>/подпись/</w:t>
            </w:r>
          </w:p>
          <w:p w:rsidR="00424BB0" w:rsidRPr="005474D1" w:rsidRDefault="00424BB0" w:rsidP="00E352B3">
            <w:pPr>
              <w:widowControl w:val="0"/>
              <w:spacing w:after="160"/>
              <w:jc w:val="center"/>
              <w:rPr>
                <w:rFonts w:ascii="GHEA Grapalat" w:hAnsi="GHEA Grapalat"/>
                <w:sz w:val="20"/>
                <w:szCs w:val="20"/>
              </w:rPr>
            </w:pPr>
            <w:r w:rsidRPr="005474D1">
              <w:rPr>
                <w:rFonts w:ascii="GHEA Grapalat" w:hAnsi="GHEA Grapalat"/>
                <w:sz w:val="20"/>
                <w:szCs w:val="20"/>
              </w:rPr>
              <w:t>М. П.</w:t>
            </w:r>
          </w:p>
        </w:tc>
        <w:tc>
          <w:tcPr>
            <w:tcW w:w="760" w:type="dxa"/>
          </w:tcPr>
          <w:p w:rsidR="00424BB0" w:rsidRPr="005474D1" w:rsidRDefault="00424BB0" w:rsidP="00E352B3">
            <w:pPr>
              <w:widowControl w:val="0"/>
              <w:spacing w:after="160"/>
              <w:jc w:val="center"/>
              <w:rPr>
                <w:rFonts w:ascii="GHEA Grapalat" w:hAnsi="GHEA Grapalat"/>
              </w:rPr>
            </w:pPr>
          </w:p>
        </w:tc>
        <w:tc>
          <w:tcPr>
            <w:tcW w:w="4343" w:type="dxa"/>
          </w:tcPr>
          <w:p w:rsidR="00424BB0" w:rsidRPr="005474D1" w:rsidRDefault="00424BB0" w:rsidP="00E352B3">
            <w:pPr>
              <w:widowControl w:val="0"/>
              <w:spacing w:after="160"/>
              <w:jc w:val="center"/>
              <w:rPr>
                <w:rFonts w:ascii="GHEA Grapalat" w:hAnsi="GHEA Grapalat"/>
                <w:b/>
              </w:rPr>
            </w:pPr>
          </w:p>
          <w:p w:rsidR="00424BB0" w:rsidRPr="005474D1" w:rsidRDefault="00424BB0" w:rsidP="00E352B3">
            <w:pPr>
              <w:widowControl w:val="0"/>
              <w:spacing w:after="160"/>
              <w:jc w:val="center"/>
              <w:rPr>
                <w:rFonts w:ascii="GHEA Grapalat" w:hAnsi="GHEA Grapalat" w:cs="Sylfaen"/>
                <w:b/>
                <w:bCs/>
              </w:rPr>
            </w:pPr>
            <w:r w:rsidRPr="005474D1">
              <w:rPr>
                <w:rFonts w:ascii="GHEA Grapalat" w:hAnsi="GHEA Grapalat"/>
                <w:b/>
              </w:rPr>
              <w:t>ПРОДАВЕЦ</w:t>
            </w:r>
          </w:p>
          <w:p w:rsidR="00424BB0" w:rsidRPr="005474D1" w:rsidRDefault="00424BB0" w:rsidP="00E352B3">
            <w:pPr>
              <w:widowControl w:val="0"/>
              <w:jc w:val="center"/>
              <w:rPr>
                <w:rFonts w:ascii="GHEA Grapalat" w:hAnsi="GHEA Grapalat"/>
                <w:lang w:val="en-US"/>
              </w:rPr>
            </w:pPr>
          </w:p>
          <w:p w:rsidR="00424BB0" w:rsidRPr="005474D1" w:rsidRDefault="00424BB0" w:rsidP="00E352B3">
            <w:pPr>
              <w:widowControl w:val="0"/>
              <w:jc w:val="center"/>
              <w:rPr>
                <w:rFonts w:ascii="GHEA Grapalat" w:hAnsi="GHEA Grapalat"/>
                <w:lang w:val="en-US"/>
              </w:rPr>
            </w:pPr>
          </w:p>
          <w:p w:rsidR="00424BB0" w:rsidRPr="005474D1" w:rsidRDefault="00424BB0" w:rsidP="00E352B3">
            <w:pPr>
              <w:widowControl w:val="0"/>
              <w:rPr>
                <w:rFonts w:ascii="GHEA Grapalat" w:hAnsi="GHEA Grapalat"/>
                <w:lang w:val="en-US"/>
              </w:rPr>
            </w:pPr>
          </w:p>
          <w:p w:rsidR="00424BB0" w:rsidRPr="005474D1" w:rsidRDefault="00424BB0" w:rsidP="00E352B3">
            <w:pPr>
              <w:widowControl w:val="0"/>
              <w:jc w:val="center"/>
              <w:rPr>
                <w:rFonts w:ascii="GHEA Grapalat" w:hAnsi="GHEA Grapalat"/>
                <w:lang w:val="en-US"/>
              </w:rPr>
            </w:pPr>
          </w:p>
          <w:p w:rsidR="00424BB0" w:rsidRPr="005474D1" w:rsidRDefault="00424BB0" w:rsidP="00E352B3">
            <w:pPr>
              <w:widowControl w:val="0"/>
              <w:jc w:val="center"/>
              <w:rPr>
                <w:rFonts w:ascii="GHEA Grapalat" w:hAnsi="GHEA Grapalat"/>
                <w:lang w:val="en-US"/>
              </w:rPr>
            </w:pPr>
            <w:r w:rsidRPr="005474D1">
              <w:rPr>
                <w:rFonts w:ascii="GHEA Grapalat" w:hAnsi="GHEA Grapalat"/>
                <w:lang w:val="en-US"/>
              </w:rPr>
              <w:t>______________________</w:t>
            </w:r>
          </w:p>
          <w:p w:rsidR="00424BB0" w:rsidRPr="005474D1" w:rsidRDefault="00424BB0" w:rsidP="00E352B3">
            <w:pPr>
              <w:widowControl w:val="0"/>
              <w:spacing w:after="160"/>
              <w:jc w:val="center"/>
              <w:rPr>
                <w:rFonts w:ascii="GHEA Grapalat" w:hAnsi="GHEA Grapalat"/>
                <w:sz w:val="16"/>
                <w:szCs w:val="16"/>
              </w:rPr>
            </w:pPr>
            <w:r w:rsidRPr="005474D1">
              <w:rPr>
                <w:rFonts w:ascii="GHEA Grapalat" w:hAnsi="GHEA Grapalat"/>
                <w:sz w:val="16"/>
                <w:szCs w:val="16"/>
              </w:rPr>
              <w:t>/подпись/</w:t>
            </w:r>
          </w:p>
          <w:p w:rsidR="00424BB0" w:rsidRPr="005474D1" w:rsidRDefault="00424BB0" w:rsidP="00E352B3">
            <w:pPr>
              <w:widowControl w:val="0"/>
              <w:spacing w:after="160"/>
              <w:jc w:val="center"/>
              <w:rPr>
                <w:rFonts w:ascii="GHEA Grapalat" w:hAnsi="GHEA Grapalat"/>
                <w:sz w:val="20"/>
                <w:szCs w:val="20"/>
              </w:rPr>
            </w:pPr>
            <w:r w:rsidRPr="005474D1">
              <w:rPr>
                <w:rFonts w:ascii="GHEA Grapalat" w:hAnsi="GHEA Grapalat"/>
                <w:sz w:val="20"/>
                <w:szCs w:val="20"/>
              </w:rPr>
              <w:t>М. П.</w:t>
            </w:r>
          </w:p>
        </w:tc>
      </w:tr>
    </w:tbl>
    <w:p w:rsidR="0071286E" w:rsidRPr="005474D1" w:rsidRDefault="0071286E" w:rsidP="00B46D58">
      <w:pPr>
        <w:widowControl w:val="0"/>
        <w:jc w:val="both"/>
        <w:rPr>
          <w:rFonts w:ascii="GHEA Grapalat" w:hAnsi="GHEA Grapalat"/>
        </w:rPr>
      </w:pPr>
    </w:p>
    <w:p w:rsidR="00071D1C" w:rsidRPr="005474D1" w:rsidRDefault="00071D1C" w:rsidP="0071286E">
      <w:pPr>
        <w:widowControl w:val="0"/>
        <w:jc w:val="right"/>
        <w:rPr>
          <w:rFonts w:ascii="GHEA Grapalat" w:hAnsi="GHEA Grapalat"/>
          <w:i/>
          <w:sz w:val="20"/>
          <w:szCs w:val="20"/>
        </w:rPr>
      </w:pPr>
      <w:r w:rsidRPr="005474D1">
        <w:rPr>
          <w:rFonts w:ascii="GHEA Grapalat" w:hAnsi="GHEA Grapalat"/>
        </w:rPr>
        <w:br w:type="page"/>
      </w:r>
      <w:r w:rsidRPr="005474D1">
        <w:rPr>
          <w:rFonts w:ascii="GHEA Grapalat" w:hAnsi="GHEA Grapalat"/>
          <w:i/>
          <w:sz w:val="20"/>
          <w:szCs w:val="20"/>
        </w:rPr>
        <w:lastRenderedPageBreak/>
        <w:t>Приложение № 2</w:t>
      </w:r>
    </w:p>
    <w:p w:rsidR="00071D1C" w:rsidRPr="005474D1" w:rsidRDefault="00071D1C" w:rsidP="0071286E">
      <w:pPr>
        <w:widowControl w:val="0"/>
        <w:jc w:val="right"/>
        <w:rPr>
          <w:rFonts w:ascii="GHEA Grapalat" w:hAnsi="GHEA Grapalat"/>
          <w:i/>
          <w:sz w:val="20"/>
          <w:szCs w:val="20"/>
        </w:rPr>
      </w:pPr>
      <w:r w:rsidRPr="005474D1">
        <w:rPr>
          <w:rFonts w:ascii="GHEA Grapalat" w:hAnsi="GHEA Grapalat"/>
          <w:i/>
          <w:sz w:val="20"/>
          <w:szCs w:val="20"/>
        </w:rPr>
        <w:t xml:space="preserve">к Договору под кодом </w:t>
      </w:r>
      <w:r w:rsidR="005A57B8" w:rsidRPr="005474D1">
        <w:rPr>
          <w:rFonts w:ascii="GHEA Grapalat" w:hAnsi="GHEA Grapalat"/>
          <w:i/>
          <w:sz w:val="20"/>
          <w:szCs w:val="20"/>
        </w:rPr>
        <w:br/>
      </w:r>
      <w:r w:rsidRPr="005474D1">
        <w:rPr>
          <w:rFonts w:ascii="GHEA Grapalat" w:hAnsi="GHEA Grapalat"/>
          <w:i/>
          <w:sz w:val="20"/>
          <w:szCs w:val="20"/>
        </w:rPr>
        <w:t xml:space="preserve">заключенному </w:t>
      </w:r>
      <w:r w:rsidR="006132ED" w:rsidRPr="005474D1">
        <w:rPr>
          <w:rFonts w:ascii="GHEA Grapalat" w:hAnsi="GHEA Grapalat"/>
          <w:i/>
          <w:sz w:val="20"/>
          <w:szCs w:val="20"/>
        </w:rPr>
        <w:t>"</w:t>
      </w:r>
      <w:r w:rsidR="00D52566" w:rsidRPr="005474D1">
        <w:rPr>
          <w:rFonts w:ascii="GHEA Grapalat" w:hAnsi="GHEA Grapalat"/>
          <w:i/>
          <w:sz w:val="20"/>
          <w:szCs w:val="20"/>
        </w:rPr>
        <w:tab/>
      </w:r>
      <w:r w:rsidR="006132ED" w:rsidRPr="005474D1">
        <w:rPr>
          <w:rFonts w:ascii="GHEA Grapalat" w:hAnsi="GHEA Grapalat"/>
          <w:i/>
          <w:sz w:val="20"/>
          <w:szCs w:val="20"/>
        </w:rPr>
        <w:t>"</w:t>
      </w:r>
      <w:r w:rsidR="00D52566" w:rsidRPr="005474D1">
        <w:rPr>
          <w:rFonts w:ascii="GHEA Grapalat" w:hAnsi="GHEA Grapalat"/>
          <w:i/>
          <w:sz w:val="20"/>
          <w:szCs w:val="20"/>
        </w:rPr>
        <w:tab/>
      </w:r>
      <w:r w:rsidRPr="005474D1">
        <w:rPr>
          <w:rFonts w:ascii="GHEA Grapalat" w:hAnsi="GHEA Grapalat"/>
          <w:i/>
          <w:sz w:val="20"/>
          <w:szCs w:val="20"/>
        </w:rPr>
        <w:t>20</w:t>
      </w:r>
      <w:r w:rsidR="00D52566" w:rsidRPr="005474D1">
        <w:rPr>
          <w:rFonts w:ascii="GHEA Grapalat" w:hAnsi="GHEA Grapalat"/>
          <w:i/>
          <w:sz w:val="20"/>
          <w:szCs w:val="20"/>
        </w:rPr>
        <w:tab/>
      </w:r>
      <w:r w:rsidRPr="005474D1">
        <w:rPr>
          <w:rFonts w:ascii="GHEA Grapalat" w:hAnsi="GHEA Grapalat"/>
          <w:i/>
          <w:sz w:val="20"/>
          <w:szCs w:val="20"/>
        </w:rPr>
        <w:t>г.</w:t>
      </w:r>
    </w:p>
    <w:p w:rsidR="0071286E" w:rsidRPr="005474D1" w:rsidRDefault="0071286E" w:rsidP="00B46D58">
      <w:pPr>
        <w:widowControl w:val="0"/>
        <w:spacing w:after="160"/>
        <w:jc w:val="center"/>
        <w:rPr>
          <w:rFonts w:ascii="GHEA Grapalat" w:hAnsi="GHEA Grapalat"/>
          <w:sz w:val="20"/>
          <w:szCs w:val="20"/>
        </w:rPr>
      </w:pPr>
    </w:p>
    <w:p w:rsidR="0071286E" w:rsidRPr="005474D1" w:rsidRDefault="0071286E" w:rsidP="00B46D58">
      <w:pPr>
        <w:widowControl w:val="0"/>
        <w:spacing w:after="160"/>
        <w:jc w:val="center"/>
        <w:rPr>
          <w:rFonts w:ascii="GHEA Grapalat" w:hAnsi="GHEA Grapalat"/>
        </w:rPr>
      </w:pPr>
    </w:p>
    <w:p w:rsidR="00071D1C" w:rsidRPr="005474D1" w:rsidRDefault="00071D1C" w:rsidP="00B46D58">
      <w:pPr>
        <w:widowControl w:val="0"/>
        <w:spacing w:after="160"/>
        <w:jc w:val="center"/>
        <w:rPr>
          <w:rFonts w:ascii="GHEA Grapalat" w:hAnsi="GHEA Grapalat"/>
        </w:rPr>
      </w:pPr>
      <w:r w:rsidRPr="005474D1">
        <w:rPr>
          <w:rFonts w:ascii="GHEA Grapalat" w:hAnsi="GHEA Grapalat"/>
        </w:rPr>
        <w:t>ГРАФИК ОПЛАТЫ</w:t>
      </w:r>
      <w:r w:rsidR="00E67FD5" w:rsidRPr="005474D1">
        <w:rPr>
          <w:rStyle w:val="FootnoteReference"/>
          <w:rFonts w:ascii="GHEA Grapalat" w:hAnsi="GHEA Grapalat"/>
        </w:rPr>
        <w:footnoteReference w:customMarkFollows="1" w:id="23"/>
        <w:t>*</w:t>
      </w:r>
    </w:p>
    <w:p w:rsidR="00071D1C" w:rsidRPr="005474D1" w:rsidRDefault="00424BB0" w:rsidP="00424BB0">
      <w:pPr>
        <w:widowControl w:val="0"/>
        <w:tabs>
          <w:tab w:val="left" w:pos="1635"/>
          <w:tab w:val="right" w:pos="13466"/>
        </w:tabs>
        <w:spacing w:after="160"/>
        <w:rPr>
          <w:rFonts w:ascii="GHEA Grapalat" w:hAnsi="GHEA Grapalat"/>
          <w:sz w:val="20"/>
          <w:szCs w:val="20"/>
        </w:rPr>
      </w:pPr>
      <w:r w:rsidRPr="005474D1">
        <w:rPr>
          <w:rFonts w:ascii="GHEA Grapalat" w:hAnsi="GHEA Grapalat"/>
          <w:sz w:val="20"/>
          <w:szCs w:val="20"/>
        </w:rPr>
        <w:tab/>
      </w:r>
      <w:r w:rsidRPr="005474D1">
        <w:rPr>
          <w:rFonts w:ascii="GHEA Grapalat" w:hAnsi="GHEA Grapalat"/>
          <w:sz w:val="20"/>
          <w:szCs w:val="20"/>
        </w:rPr>
        <w:tab/>
      </w:r>
      <w:r w:rsidR="00071D1C" w:rsidRPr="005474D1">
        <w:rPr>
          <w:rFonts w:ascii="GHEA Grapalat" w:hAnsi="GHEA Grapalat"/>
          <w:sz w:val="20"/>
          <w:szCs w:val="20"/>
        </w:rPr>
        <w:t>Драмов РА</w:t>
      </w:r>
    </w:p>
    <w:tbl>
      <w:tblPr>
        <w:tblW w:w="15496" w:type="dxa"/>
        <w:jc w:val="center"/>
        <w:tblInd w:w="4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8"/>
        <w:gridCol w:w="1548"/>
        <w:gridCol w:w="1380"/>
        <w:gridCol w:w="1180"/>
        <w:gridCol w:w="760"/>
        <w:gridCol w:w="410"/>
        <w:gridCol w:w="712"/>
        <w:gridCol w:w="918"/>
        <w:gridCol w:w="634"/>
        <w:gridCol w:w="784"/>
        <w:gridCol w:w="615"/>
        <w:gridCol w:w="270"/>
        <w:gridCol w:w="327"/>
        <w:gridCol w:w="653"/>
        <w:gridCol w:w="754"/>
        <w:gridCol w:w="863"/>
        <w:gridCol w:w="822"/>
        <w:gridCol w:w="865"/>
        <w:gridCol w:w="827"/>
        <w:gridCol w:w="746"/>
      </w:tblGrid>
      <w:tr w:rsidR="00B138F3" w:rsidRPr="005474D1" w:rsidTr="00424BB0">
        <w:trPr>
          <w:gridBefore w:val="1"/>
          <w:wBefore w:w="428" w:type="dxa"/>
          <w:trHeight w:val="305"/>
          <w:jc w:val="center"/>
        </w:trPr>
        <w:tc>
          <w:tcPr>
            <w:tcW w:w="15068" w:type="dxa"/>
            <w:gridSpan w:val="19"/>
          </w:tcPr>
          <w:p w:rsidR="00071D1C" w:rsidRPr="005474D1" w:rsidRDefault="00071D1C" w:rsidP="00B46D58">
            <w:pPr>
              <w:widowControl w:val="0"/>
              <w:jc w:val="center"/>
              <w:rPr>
                <w:rFonts w:ascii="GHEA Grapalat" w:hAnsi="GHEA Grapalat"/>
                <w:sz w:val="16"/>
                <w:szCs w:val="16"/>
              </w:rPr>
            </w:pPr>
            <w:r w:rsidRPr="005474D1">
              <w:rPr>
                <w:rFonts w:ascii="GHEA Grapalat" w:hAnsi="GHEA Grapalat"/>
                <w:sz w:val="16"/>
                <w:szCs w:val="16"/>
              </w:rPr>
              <w:t>Товар</w:t>
            </w:r>
          </w:p>
        </w:tc>
      </w:tr>
      <w:tr w:rsidR="00B138F3" w:rsidRPr="005474D1" w:rsidTr="00424BB0">
        <w:trPr>
          <w:gridBefore w:val="1"/>
          <w:wBefore w:w="428" w:type="dxa"/>
          <w:trHeight w:val="747"/>
          <w:jc w:val="center"/>
        </w:trPr>
        <w:tc>
          <w:tcPr>
            <w:tcW w:w="1548" w:type="dxa"/>
            <w:vAlign w:val="center"/>
          </w:tcPr>
          <w:p w:rsidR="00071D1C" w:rsidRPr="005474D1" w:rsidRDefault="00071D1C" w:rsidP="001C56F7">
            <w:pPr>
              <w:widowControl w:val="0"/>
              <w:jc w:val="center"/>
              <w:rPr>
                <w:rFonts w:ascii="GHEA Grapalat" w:hAnsi="GHEA Grapalat"/>
                <w:sz w:val="16"/>
                <w:szCs w:val="16"/>
              </w:rPr>
            </w:pPr>
            <w:r w:rsidRPr="005474D1">
              <w:rPr>
                <w:rFonts w:ascii="GHEA Grapalat" w:hAnsi="GHEA Grapalat"/>
                <w:sz w:val="16"/>
                <w:szCs w:val="16"/>
              </w:rPr>
              <w:t>номер предусмотренного приглашением лота</w:t>
            </w:r>
          </w:p>
        </w:tc>
        <w:tc>
          <w:tcPr>
            <w:tcW w:w="1380" w:type="dxa"/>
            <w:vAlign w:val="center"/>
          </w:tcPr>
          <w:p w:rsidR="00071D1C" w:rsidRPr="005474D1" w:rsidRDefault="00071D1C" w:rsidP="001C56F7">
            <w:pPr>
              <w:widowControl w:val="0"/>
              <w:jc w:val="center"/>
              <w:rPr>
                <w:rFonts w:ascii="GHEA Grapalat" w:hAnsi="GHEA Grapalat"/>
                <w:sz w:val="16"/>
                <w:szCs w:val="16"/>
              </w:rPr>
            </w:pPr>
            <w:r w:rsidRPr="005474D1">
              <w:rPr>
                <w:rFonts w:ascii="GHEA Grapalat" w:hAnsi="GHEA Grapalat"/>
                <w:sz w:val="16"/>
                <w:szCs w:val="16"/>
              </w:rPr>
              <w:t>промежуточный код, предусмотренный планом закупок по классификации ЕЗК (CPV)</w:t>
            </w:r>
          </w:p>
        </w:tc>
        <w:tc>
          <w:tcPr>
            <w:tcW w:w="2350" w:type="dxa"/>
            <w:gridSpan w:val="3"/>
            <w:vAlign w:val="center"/>
          </w:tcPr>
          <w:p w:rsidR="00071D1C" w:rsidRPr="005474D1" w:rsidRDefault="00071D1C" w:rsidP="001C56F7">
            <w:pPr>
              <w:widowControl w:val="0"/>
              <w:jc w:val="center"/>
              <w:rPr>
                <w:rFonts w:ascii="GHEA Grapalat" w:hAnsi="GHEA Grapalat"/>
                <w:sz w:val="16"/>
                <w:szCs w:val="16"/>
              </w:rPr>
            </w:pPr>
            <w:r w:rsidRPr="005474D1">
              <w:rPr>
                <w:rFonts w:ascii="GHEA Grapalat" w:hAnsi="GHEA Grapalat"/>
                <w:sz w:val="16"/>
                <w:szCs w:val="16"/>
              </w:rPr>
              <w:t>наименование</w:t>
            </w:r>
          </w:p>
        </w:tc>
        <w:tc>
          <w:tcPr>
            <w:tcW w:w="9790" w:type="dxa"/>
            <w:gridSpan w:val="14"/>
            <w:vAlign w:val="center"/>
          </w:tcPr>
          <w:p w:rsidR="00071D1C" w:rsidRPr="005474D1" w:rsidRDefault="00071D1C" w:rsidP="001C56F7">
            <w:pPr>
              <w:widowControl w:val="0"/>
              <w:jc w:val="center"/>
              <w:rPr>
                <w:rFonts w:ascii="GHEA Grapalat" w:hAnsi="GHEA Grapalat"/>
                <w:sz w:val="16"/>
                <w:szCs w:val="16"/>
              </w:rPr>
            </w:pPr>
            <w:r w:rsidRPr="005474D1">
              <w:rPr>
                <w:rFonts w:ascii="GHEA Grapalat" w:hAnsi="GHEA Grapalat"/>
                <w:sz w:val="16"/>
                <w:szCs w:val="16"/>
              </w:rPr>
              <w:t>Оплату товара предусматривается произвести в 2</w:t>
            </w:r>
            <w:r w:rsidR="00E67FD5" w:rsidRPr="005474D1">
              <w:rPr>
                <w:rFonts w:ascii="GHEA Grapalat" w:hAnsi="GHEA Grapalat"/>
                <w:sz w:val="16"/>
                <w:szCs w:val="16"/>
              </w:rPr>
              <w:t>0</w:t>
            </w:r>
            <w:r w:rsidR="001C56F7" w:rsidRPr="005474D1">
              <w:rPr>
                <w:rFonts w:ascii="GHEA Grapalat" w:hAnsi="GHEA Grapalat"/>
                <w:sz w:val="16"/>
                <w:szCs w:val="16"/>
              </w:rPr>
              <w:t>20</w:t>
            </w:r>
            <w:r w:rsidR="00AA7117" w:rsidRPr="005474D1">
              <w:rPr>
                <w:rFonts w:ascii="GHEA Grapalat" w:hAnsi="GHEA Grapalat"/>
                <w:sz w:val="16"/>
                <w:szCs w:val="16"/>
              </w:rPr>
              <w:t xml:space="preserve"> </w:t>
            </w:r>
            <w:r w:rsidR="00E67FD5" w:rsidRPr="005474D1">
              <w:rPr>
                <w:rFonts w:ascii="GHEA Grapalat" w:hAnsi="GHEA Grapalat"/>
                <w:sz w:val="16"/>
                <w:szCs w:val="16"/>
              </w:rPr>
              <w:t>г., по месяцам, в том числе</w:t>
            </w:r>
            <w:r w:rsidR="00E67FD5" w:rsidRPr="005474D1">
              <w:rPr>
                <w:rStyle w:val="FootnoteReference"/>
                <w:rFonts w:ascii="GHEA Grapalat" w:hAnsi="GHEA Grapalat"/>
                <w:sz w:val="16"/>
                <w:szCs w:val="16"/>
              </w:rPr>
              <w:footnoteReference w:customMarkFollows="1" w:id="24"/>
              <w:t>**</w:t>
            </w:r>
          </w:p>
        </w:tc>
      </w:tr>
      <w:tr w:rsidR="001C56F7" w:rsidRPr="005474D1" w:rsidTr="00424BB0">
        <w:trPr>
          <w:gridBefore w:val="1"/>
          <w:wBefore w:w="428" w:type="dxa"/>
          <w:trHeight w:val="594"/>
          <w:jc w:val="center"/>
        </w:trPr>
        <w:tc>
          <w:tcPr>
            <w:tcW w:w="1548" w:type="dxa"/>
          </w:tcPr>
          <w:p w:rsidR="00071D1C" w:rsidRPr="005474D1" w:rsidRDefault="00071D1C" w:rsidP="00B46D58">
            <w:pPr>
              <w:widowControl w:val="0"/>
              <w:jc w:val="center"/>
              <w:rPr>
                <w:rFonts w:ascii="GHEA Grapalat" w:hAnsi="GHEA Grapalat"/>
                <w:sz w:val="16"/>
                <w:szCs w:val="16"/>
              </w:rPr>
            </w:pPr>
          </w:p>
        </w:tc>
        <w:tc>
          <w:tcPr>
            <w:tcW w:w="1380" w:type="dxa"/>
          </w:tcPr>
          <w:p w:rsidR="00071D1C" w:rsidRPr="005474D1" w:rsidRDefault="00071D1C" w:rsidP="00B46D58">
            <w:pPr>
              <w:widowControl w:val="0"/>
              <w:jc w:val="center"/>
              <w:rPr>
                <w:rFonts w:ascii="GHEA Grapalat" w:hAnsi="GHEA Grapalat"/>
                <w:sz w:val="16"/>
                <w:szCs w:val="16"/>
              </w:rPr>
            </w:pPr>
          </w:p>
        </w:tc>
        <w:tc>
          <w:tcPr>
            <w:tcW w:w="2350" w:type="dxa"/>
            <w:gridSpan w:val="3"/>
          </w:tcPr>
          <w:p w:rsidR="00071D1C" w:rsidRPr="005474D1" w:rsidRDefault="00071D1C" w:rsidP="00B46D58">
            <w:pPr>
              <w:widowControl w:val="0"/>
              <w:jc w:val="center"/>
              <w:rPr>
                <w:rFonts w:ascii="GHEA Grapalat" w:hAnsi="GHEA Grapalat"/>
                <w:sz w:val="16"/>
                <w:szCs w:val="16"/>
              </w:rPr>
            </w:pPr>
          </w:p>
        </w:tc>
        <w:tc>
          <w:tcPr>
            <w:tcW w:w="712" w:type="dxa"/>
            <w:vAlign w:val="center"/>
          </w:tcPr>
          <w:p w:rsidR="00071D1C" w:rsidRPr="005474D1" w:rsidRDefault="00071D1C" w:rsidP="00B46D58">
            <w:pPr>
              <w:widowControl w:val="0"/>
              <w:ind w:right="-7"/>
              <w:jc w:val="center"/>
              <w:rPr>
                <w:rFonts w:ascii="GHEA Grapalat" w:hAnsi="GHEA Grapalat"/>
                <w:sz w:val="16"/>
                <w:szCs w:val="16"/>
              </w:rPr>
            </w:pPr>
            <w:r w:rsidRPr="005474D1">
              <w:rPr>
                <w:rFonts w:ascii="GHEA Grapalat" w:hAnsi="GHEA Grapalat"/>
                <w:sz w:val="16"/>
                <w:szCs w:val="16"/>
              </w:rPr>
              <w:t>январь</w:t>
            </w:r>
          </w:p>
        </w:tc>
        <w:tc>
          <w:tcPr>
            <w:tcW w:w="918" w:type="dxa"/>
            <w:vAlign w:val="center"/>
          </w:tcPr>
          <w:p w:rsidR="00071D1C" w:rsidRPr="005474D1" w:rsidRDefault="00071D1C" w:rsidP="00B46D58">
            <w:pPr>
              <w:widowControl w:val="0"/>
              <w:ind w:right="-7"/>
              <w:jc w:val="center"/>
              <w:rPr>
                <w:rFonts w:ascii="GHEA Grapalat" w:hAnsi="GHEA Grapalat" w:cs="Sylfaen"/>
                <w:sz w:val="16"/>
                <w:szCs w:val="16"/>
              </w:rPr>
            </w:pPr>
            <w:r w:rsidRPr="005474D1">
              <w:rPr>
                <w:rFonts w:ascii="GHEA Grapalat" w:hAnsi="GHEA Grapalat"/>
                <w:sz w:val="16"/>
                <w:szCs w:val="16"/>
              </w:rPr>
              <w:t>февраль</w:t>
            </w:r>
          </w:p>
        </w:tc>
        <w:tc>
          <w:tcPr>
            <w:tcW w:w="634" w:type="dxa"/>
            <w:vAlign w:val="center"/>
          </w:tcPr>
          <w:p w:rsidR="00071D1C" w:rsidRPr="005474D1" w:rsidRDefault="00071D1C" w:rsidP="00B46D58">
            <w:pPr>
              <w:widowControl w:val="0"/>
              <w:ind w:right="-7"/>
              <w:jc w:val="center"/>
              <w:rPr>
                <w:rFonts w:ascii="GHEA Grapalat" w:hAnsi="GHEA Grapalat"/>
                <w:sz w:val="16"/>
                <w:szCs w:val="16"/>
              </w:rPr>
            </w:pPr>
            <w:r w:rsidRPr="005474D1">
              <w:rPr>
                <w:rFonts w:ascii="GHEA Grapalat" w:hAnsi="GHEA Grapalat"/>
                <w:sz w:val="16"/>
                <w:szCs w:val="16"/>
              </w:rPr>
              <w:t>март</w:t>
            </w:r>
          </w:p>
        </w:tc>
        <w:tc>
          <w:tcPr>
            <w:tcW w:w="784" w:type="dxa"/>
            <w:vAlign w:val="center"/>
          </w:tcPr>
          <w:p w:rsidR="00071D1C" w:rsidRPr="005474D1" w:rsidRDefault="00071D1C" w:rsidP="00B46D58">
            <w:pPr>
              <w:widowControl w:val="0"/>
              <w:ind w:right="-7"/>
              <w:jc w:val="center"/>
              <w:rPr>
                <w:rFonts w:ascii="GHEA Grapalat" w:hAnsi="GHEA Grapalat" w:cs="Sylfaen"/>
                <w:sz w:val="16"/>
                <w:szCs w:val="16"/>
              </w:rPr>
            </w:pPr>
            <w:r w:rsidRPr="005474D1">
              <w:rPr>
                <w:rFonts w:ascii="GHEA Grapalat" w:hAnsi="GHEA Grapalat"/>
                <w:sz w:val="16"/>
                <w:szCs w:val="16"/>
              </w:rPr>
              <w:t>апрель</w:t>
            </w:r>
          </w:p>
        </w:tc>
        <w:tc>
          <w:tcPr>
            <w:tcW w:w="615" w:type="dxa"/>
            <w:vAlign w:val="center"/>
          </w:tcPr>
          <w:p w:rsidR="00071D1C" w:rsidRPr="005474D1" w:rsidRDefault="00071D1C" w:rsidP="00B46D58">
            <w:pPr>
              <w:widowControl w:val="0"/>
              <w:ind w:right="-7"/>
              <w:jc w:val="center"/>
              <w:rPr>
                <w:rFonts w:ascii="GHEA Grapalat" w:hAnsi="GHEA Grapalat"/>
                <w:sz w:val="16"/>
                <w:szCs w:val="16"/>
              </w:rPr>
            </w:pPr>
            <w:r w:rsidRPr="005474D1">
              <w:rPr>
                <w:rFonts w:ascii="GHEA Grapalat" w:hAnsi="GHEA Grapalat"/>
                <w:sz w:val="16"/>
                <w:szCs w:val="16"/>
              </w:rPr>
              <w:t>май</w:t>
            </w:r>
          </w:p>
        </w:tc>
        <w:tc>
          <w:tcPr>
            <w:tcW w:w="597" w:type="dxa"/>
            <w:gridSpan w:val="2"/>
            <w:vAlign w:val="center"/>
          </w:tcPr>
          <w:p w:rsidR="00071D1C" w:rsidRPr="005474D1" w:rsidRDefault="00071D1C" w:rsidP="00B46D58">
            <w:pPr>
              <w:widowControl w:val="0"/>
              <w:ind w:right="-7"/>
              <w:jc w:val="center"/>
              <w:rPr>
                <w:rFonts w:ascii="GHEA Grapalat" w:hAnsi="GHEA Grapalat"/>
                <w:sz w:val="16"/>
                <w:szCs w:val="16"/>
              </w:rPr>
            </w:pPr>
            <w:r w:rsidRPr="005474D1">
              <w:rPr>
                <w:rFonts w:ascii="GHEA Grapalat" w:hAnsi="GHEA Grapalat"/>
                <w:sz w:val="16"/>
                <w:szCs w:val="16"/>
              </w:rPr>
              <w:t>июнь</w:t>
            </w:r>
          </w:p>
        </w:tc>
        <w:tc>
          <w:tcPr>
            <w:tcW w:w="653" w:type="dxa"/>
            <w:vAlign w:val="center"/>
          </w:tcPr>
          <w:p w:rsidR="00071D1C" w:rsidRPr="005474D1" w:rsidRDefault="00071D1C" w:rsidP="00B46D58">
            <w:pPr>
              <w:widowControl w:val="0"/>
              <w:ind w:right="-7"/>
              <w:jc w:val="center"/>
              <w:rPr>
                <w:rFonts w:ascii="GHEA Grapalat" w:hAnsi="GHEA Grapalat"/>
                <w:sz w:val="16"/>
                <w:szCs w:val="16"/>
              </w:rPr>
            </w:pPr>
            <w:r w:rsidRPr="005474D1">
              <w:rPr>
                <w:rFonts w:ascii="GHEA Grapalat" w:hAnsi="GHEA Grapalat"/>
                <w:sz w:val="16"/>
                <w:szCs w:val="16"/>
              </w:rPr>
              <w:t>июль</w:t>
            </w:r>
          </w:p>
        </w:tc>
        <w:tc>
          <w:tcPr>
            <w:tcW w:w="754" w:type="dxa"/>
            <w:vAlign w:val="center"/>
          </w:tcPr>
          <w:p w:rsidR="00071D1C" w:rsidRPr="005474D1" w:rsidRDefault="00071D1C" w:rsidP="00B46D58">
            <w:pPr>
              <w:widowControl w:val="0"/>
              <w:ind w:right="-7"/>
              <w:jc w:val="center"/>
              <w:rPr>
                <w:rFonts w:ascii="GHEA Grapalat" w:hAnsi="GHEA Grapalat"/>
                <w:sz w:val="16"/>
                <w:szCs w:val="16"/>
              </w:rPr>
            </w:pPr>
            <w:r w:rsidRPr="005474D1">
              <w:rPr>
                <w:rFonts w:ascii="GHEA Grapalat" w:hAnsi="GHEA Grapalat"/>
                <w:sz w:val="16"/>
                <w:szCs w:val="16"/>
              </w:rPr>
              <w:t>август</w:t>
            </w:r>
          </w:p>
        </w:tc>
        <w:tc>
          <w:tcPr>
            <w:tcW w:w="863" w:type="dxa"/>
            <w:vAlign w:val="center"/>
          </w:tcPr>
          <w:p w:rsidR="00071D1C" w:rsidRPr="005474D1" w:rsidRDefault="00071D1C" w:rsidP="00B46D58">
            <w:pPr>
              <w:widowControl w:val="0"/>
              <w:ind w:right="-7"/>
              <w:jc w:val="center"/>
              <w:rPr>
                <w:rFonts w:ascii="GHEA Grapalat" w:hAnsi="GHEA Grapalat"/>
                <w:sz w:val="16"/>
                <w:szCs w:val="16"/>
              </w:rPr>
            </w:pPr>
            <w:r w:rsidRPr="005474D1">
              <w:rPr>
                <w:rFonts w:ascii="GHEA Grapalat" w:hAnsi="GHEA Grapalat"/>
                <w:sz w:val="16"/>
                <w:szCs w:val="16"/>
              </w:rPr>
              <w:t>сентябрь</w:t>
            </w:r>
          </w:p>
        </w:tc>
        <w:tc>
          <w:tcPr>
            <w:tcW w:w="822" w:type="dxa"/>
            <w:vAlign w:val="center"/>
          </w:tcPr>
          <w:p w:rsidR="00071D1C" w:rsidRPr="005474D1" w:rsidRDefault="00071D1C" w:rsidP="00B46D58">
            <w:pPr>
              <w:widowControl w:val="0"/>
              <w:ind w:right="-7"/>
              <w:jc w:val="center"/>
              <w:rPr>
                <w:rFonts w:ascii="GHEA Grapalat" w:hAnsi="GHEA Grapalat"/>
                <w:sz w:val="16"/>
                <w:szCs w:val="16"/>
              </w:rPr>
            </w:pPr>
            <w:r w:rsidRPr="005474D1">
              <w:rPr>
                <w:rFonts w:ascii="GHEA Grapalat" w:hAnsi="GHEA Grapalat"/>
                <w:sz w:val="16"/>
                <w:szCs w:val="16"/>
              </w:rPr>
              <w:t>октябрь</w:t>
            </w:r>
          </w:p>
        </w:tc>
        <w:tc>
          <w:tcPr>
            <w:tcW w:w="865" w:type="dxa"/>
            <w:vAlign w:val="center"/>
          </w:tcPr>
          <w:p w:rsidR="00071D1C" w:rsidRPr="005474D1" w:rsidRDefault="00071D1C" w:rsidP="00B46D58">
            <w:pPr>
              <w:widowControl w:val="0"/>
              <w:ind w:right="-7"/>
              <w:jc w:val="center"/>
              <w:rPr>
                <w:rFonts w:ascii="GHEA Grapalat" w:hAnsi="GHEA Grapalat"/>
                <w:sz w:val="16"/>
                <w:szCs w:val="16"/>
              </w:rPr>
            </w:pPr>
            <w:r w:rsidRPr="005474D1">
              <w:rPr>
                <w:rFonts w:ascii="GHEA Grapalat" w:hAnsi="GHEA Grapalat"/>
                <w:sz w:val="16"/>
                <w:szCs w:val="16"/>
              </w:rPr>
              <w:t>ноябрь</w:t>
            </w:r>
          </w:p>
        </w:tc>
        <w:tc>
          <w:tcPr>
            <w:tcW w:w="827" w:type="dxa"/>
            <w:vAlign w:val="center"/>
          </w:tcPr>
          <w:p w:rsidR="00071D1C" w:rsidRPr="005474D1" w:rsidRDefault="00071D1C" w:rsidP="00B46D58">
            <w:pPr>
              <w:widowControl w:val="0"/>
              <w:ind w:right="-7"/>
              <w:jc w:val="center"/>
              <w:rPr>
                <w:rFonts w:ascii="GHEA Grapalat" w:hAnsi="GHEA Grapalat"/>
                <w:sz w:val="16"/>
                <w:szCs w:val="16"/>
              </w:rPr>
            </w:pPr>
            <w:r w:rsidRPr="005474D1">
              <w:rPr>
                <w:rFonts w:ascii="GHEA Grapalat" w:hAnsi="GHEA Grapalat"/>
                <w:sz w:val="16"/>
                <w:szCs w:val="16"/>
              </w:rPr>
              <w:t>декабрь</w:t>
            </w:r>
          </w:p>
        </w:tc>
        <w:tc>
          <w:tcPr>
            <w:tcW w:w="746" w:type="dxa"/>
            <w:vAlign w:val="center"/>
          </w:tcPr>
          <w:p w:rsidR="00071D1C" w:rsidRPr="005474D1" w:rsidRDefault="00071D1C" w:rsidP="00B46D58">
            <w:pPr>
              <w:widowControl w:val="0"/>
              <w:ind w:right="-1"/>
              <w:jc w:val="center"/>
              <w:rPr>
                <w:rFonts w:ascii="GHEA Grapalat" w:hAnsi="GHEA Grapalat"/>
                <w:sz w:val="16"/>
                <w:szCs w:val="16"/>
              </w:rPr>
            </w:pPr>
            <w:r w:rsidRPr="005474D1">
              <w:rPr>
                <w:rFonts w:ascii="GHEA Grapalat" w:hAnsi="GHEA Grapalat"/>
                <w:sz w:val="16"/>
                <w:szCs w:val="16"/>
              </w:rPr>
              <w:t>Всего</w:t>
            </w:r>
          </w:p>
        </w:tc>
      </w:tr>
      <w:tr w:rsidR="001E1478" w:rsidRPr="005474D1" w:rsidTr="00505017">
        <w:trPr>
          <w:gridBefore w:val="1"/>
          <w:wBefore w:w="428" w:type="dxa"/>
          <w:trHeight w:val="404"/>
          <w:jc w:val="center"/>
        </w:trPr>
        <w:tc>
          <w:tcPr>
            <w:tcW w:w="1548" w:type="dxa"/>
            <w:vAlign w:val="center"/>
          </w:tcPr>
          <w:p w:rsidR="001E1478" w:rsidRPr="005474D1" w:rsidRDefault="001E1478" w:rsidP="00C4527B">
            <w:pPr>
              <w:widowControl w:val="0"/>
              <w:jc w:val="center"/>
              <w:rPr>
                <w:rFonts w:ascii="GHEA Grapalat" w:hAnsi="GHEA Grapalat"/>
                <w:sz w:val="16"/>
                <w:szCs w:val="16"/>
              </w:rPr>
            </w:pPr>
            <w:r w:rsidRPr="005474D1">
              <w:rPr>
                <w:rFonts w:ascii="GHEA Grapalat" w:hAnsi="GHEA Grapalat"/>
                <w:sz w:val="16"/>
                <w:szCs w:val="16"/>
              </w:rPr>
              <w:t>1</w:t>
            </w:r>
          </w:p>
        </w:tc>
        <w:tc>
          <w:tcPr>
            <w:tcW w:w="1380" w:type="dxa"/>
          </w:tcPr>
          <w:p w:rsidR="001E1478" w:rsidRPr="005474D1" w:rsidRDefault="001E1478" w:rsidP="00E352B3">
            <w:pPr>
              <w:jc w:val="center"/>
              <w:rPr>
                <w:rFonts w:ascii="GHEA Grapalat" w:hAnsi="GHEA Grapalat"/>
                <w:i/>
                <w:sz w:val="18"/>
                <w:szCs w:val="18"/>
              </w:rPr>
            </w:pPr>
            <w:r w:rsidRPr="005474D1">
              <w:rPr>
                <w:rFonts w:ascii="GHEA Grapalat" w:hAnsi="GHEA Grapalat"/>
                <w:i/>
                <w:sz w:val="18"/>
                <w:szCs w:val="18"/>
              </w:rPr>
              <w:t>15811120</w:t>
            </w:r>
          </w:p>
        </w:tc>
        <w:tc>
          <w:tcPr>
            <w:tcW w:w="2350" w:type="dxa"/>
            <w:gridSpan w:val="3"/>
          </w:tcPr>
          <w:p w:rsidR="001E1478" w:rsidRPr="005474D1" w:rsidRDefault="001E1478" w:rsidP="00E352B3">
            <w:pPr>
              <w:pStyle w:val="HTMLPreformatted"/>
              <w:rPr>
                <w:rFonts w:ascii="GHEA Grapalat" w:hAnsi="GHEA Grapalat"/>
                <w:i/>
                <w:sz w:val="18"/>
                <w:szCs w:val="18"/>
              </w:rPr>
            </w:pPr>
            <w:r w:rsidRPr="005474D1">
              <w:rPr>
                <w:rFonts w:ascii="GHEA Grapalat" w:hAnsi="GHEA Grapalat"/>
                <w:i/>
                <w:sz w:val="18"/>
                <w:szCs w:val="18"/>
              </w:rPr>
              <w:t>хлеб буханка хлеба</w:t>
            </w:r>
          </w:p>
        </w:tc>
        <w:tc>
          <w:tcPr>
            <w:tcW w:w="712" w:type="dxa"/>
          </w:tcPr>
          <w:p w:rsidR="001E1478" w:rsidRPr="005474D1" w:rsidRDefault="001E1478" w:rsidP="0071286E">
            <w:pPr>
              <w:jc w:val="center"/>
              <w:rPr>
                <w:rFonts w:ascii="GHEA Grapalat" w:hAnsi="GHEA Grapalat" w:cs="Arial"/>
                <w:sz w:val="18"/>
                <w:szCs w:val="18"/>
              </w:rPr>
            </w:pPr>
            <w:r w:rsidRPr="005474D1">
              <w:rPr>
                <w:rFonts w:ascii="GHEA Grapalat" w:hAnsi="GHEA Grapalat" w:cs="Arial"/>
                <w:sz w:val="18"/>
                <w:szCs w:val="18"/>
              </w:rPr>
              <w:t>11%</w:t>
            </w:r>
          </w:p>
        </w:tc>
        <w:tc>
          <w:tcPr>
            <w:tcW w:w="918" w:type="dxa"/>
          </w:tcPr>
          <w:p w:rsidR="001E1478" w:rsidRPr="005474D1" w:rsidRDefault="001E1478" w:rsidP="0071286E">
            <w:pPr>
              <w:jc w:val="center"/>
              <w:rPr>
                <w:rFonts w:ascii="GHEA Grapalat" w:hAnsi="GHEA Grapalat" w:cs="Arial"/>
                <w:sz w:val="18"/>
                <w:szCs w:val="18"/>
              </w:rPr>
            </w:pPr>
            <w:r w:rsidRPr="005474D1">
              <w:rPr>
                <w:rFonts w:ascii="GHEA Grapalat" w:hAnsi="GHEA Grapalat" w:cs="Arial"/>
                <w:sz w:val="18"/>
                <w:szCs w:val="18"/>
              </w:rPr>
              <w:t>23%</w:t>
            </w:r>
          </w:p>
        </w:tc>
        <w:tc>
          <w:tcPr>
            <w:tcW w:w="634" w:type="dxa"/>
          </w:tcPr>
          <w:p w:rsidR="001E1478" w:rsidRPr="005474D1" w:rsidRDefault="001E1478" w:rsidP="0071286E">
            <w:pPr>
              <w:jc w:val="center"/>
              <w:rPr>
                <w:rFonts w:ascii="GHEA Grapalat" w:hAnsi="GHEA Grapalat" w:cs="Arial"/>
                <w:sz w:val="18"/>
                <w:szCs w:val="18"/>
              </w:rPr>
            </w:pPr>
            <w:r w:rsidRPr="005474D1">
              <w:rPr>
                <w:rFonts w:ascii="GHEA Grapalat" w:hAnsi="GHEA Grapalat" w:cs="Arial"/>
                <w:sz w:val="18"/>
                <w:szCs w:val="18"/>
              </w:rPr>
              <w:t>35%</w:t>
            </w:r>
          </w:p>
        </w:tc>
        <w:tc>
          <w:tcPr>
            <w:tcW w:w="784" w:type="dxa"/>
          </w:tcPr>
          <w:p w:rsidR="001E1478" w:rsidRPr="005474D1" w:rsidRDefault="001E1478" w:rsidP="0071286E">
            <w:pPr>
              <w:jc w:val="center"/>
              <w:rPr>
                <w:rFonts w:ascii="GHEA Grapalat" w:hAnsi="GHEA Grapalat" w:cs="Arial"/>
                <w:sz w:val="18"/>
                <w:szCs w:val="18"/>
              </w:rPr>
            </w:pPr>
            <w:r w:rsidRPr="005474D1">
              <w:rPr>
                <w:rFonts w:ascii="GHEA Grapalat" w:hAnsi="GHEA Grapalat" w:cs="Arial"/>
                <w:sz w:val="18"/>
                <w:szCs w:val="18"/>
              </w:rPr>
              <w:t>45%</w:t>
            </w:r>
          </w:p>
        </w:tc>
        <w:tc>
          <w:tcPr>
            <w:tcW w:w="615" w:type="dxa"/>
          </w:tcPr>
          <w:p w:rsidR="001E1478" w:rsidRPr="005474D1" w:rsidRDefault="001E1478" w:rsidP="0071286E">
            <w:pPr>
              <w:jc w:val="center"/>
              <w:rPr>
                <w:rFonts w:ascii="GHEA Grapalat" w:hAnsi="GHEA Grapalat" w:cs="Arial"/>
                <w:sz w:val="18"/>
                <w:szCs w:val="18"/>
              </w:rPr>
            </w:pPr>
            <w:r w:rsidRPr="005474D1">
              <w:rPr>
                <w:rFonts w:ascii="GHEA Grapalat" w:hAnsi="GHEA Grapalat" w:cs="Arial"/>
                <w:sz w:val="18"/>
                <w:szCs w:val="18"/>
              </w:rPr>
              <w:t>55%</w:t>
            </w:r>
          </w:p>
        </w:tc>
        <w:tc>
          <w:tcPr>
            <w:tcW w:w="597" w:type="dxa"/>
            <w:gridSpan w:val="2"/>
          </w:tcPr>
          <w:p w:rsidR="001E1478" w:rsidRPr="005474D1" w:rsidRDefault="001E1478" w:rsidP="0071286E">
            <w:pPr>
              <w:jc w:val="center"/>
              <w:rPr>
                <w:rFonts w:ascii="GHEA Grapalat" w:hAnsi="GHEA Grapalat" w:cs="Arial"/>
                <w:sz w:val="18"/>
                <w:szCs w:val="18"/>
              </w:rPr>
            </w:pPr>
            <w:r w:rsidRPr="005474D1">
              <w:rPr>
                <w:rFonts w:ascii="GHEA Grapalat" w:hAnsi="GHEA Grapalat" w:cs="Arial"/>
                <w:sz w:val="18"/>
                <w:szCs w:val="18"/>
              </w:rPr>
              <w:t>55%</w:t>
            </w:r>
          </w:p>
        </w:tc>
        <w:tc>
          <w:tcPr>
            <w:tcW w:w="653" w:type="dxa"/>
          </w:tcPr>
          <w:p w:rsidR="001E1478" w:rsidRPr="005474D1" w:rsidRDefault="001E1478" w:rsidP="0071286E">
            <w:pPr>
              <w:jc w:val="center"/>
              <w:rPr>
                <w:rFonts w:ascii="GHEA Grapalat" w:hAnsi="GHEA Grapalat" w:cs="Arial"/>
                <w:sz w:val="18"/>
                <w:szCs w:val="18"/>
              </w:rPr>
            </w:pPr>
            <w:r w:rsidRPr="005474D1">
              <w:rPr>
                <w:rFonts w:ascii="GHEA Grapalat" w:hAnsi="GHEA Grapalat" w:cs="Arial"/>
                <w:sz w:val="18"/>
                <w:szCs w:val="18"/>
              </w:rPr>
              <w:t>55%</w:t>
            </w:r>
          </w:p>
        </w:tc>
        <w:tc>
          <w:tcPr>
            <w:tcW w:w="754" w:type="dxa"/>
          </w:tcPr>
          <w:p w:rsidR="001E1478" w:rsidRPr="005474D1" w:rsidRDefault="001E1478" w:rsidP="0071286E">
            <w:pPr>
              <w:jc w:val="center"/>
              <w:rPr>
                <w:rFonts w:ascii="GHEA Grapalat" w:hAnsi="GHEA Grapalat" w:cs="Arial"/>
                <w:sz w:val="18"/>
                <w:szCs w:val="18"/>
              </w:rPr>
            </w:pPr>
            <w:r w:rsidRPr="005474D1">
              <w:rPr>
                <w:rFonts w:ascii="GHEA Grapalat" w:hAnsi="GHEA Grapalat" w:cs="Arial"/>
                <w:sz w:val="18"/>
                <w:szCs w:val="18"/>
              </w:rPr>
              <w:t>55%</w:t>
            </w:r>
          </w:p>
        </w:tc>
        <w:tc>
          <w:tcPr>
            <w:tcW w:w="863" w:type="dxa"/>
          </w:tcPr>
          <w:p w:rsidR="001E1478" w:rsidRPr="005474D1" w:rsidRDefault="001E1478" w:rsidP="0071286E">
            <w:pPr>
              <w:jc w:val="center"/>
              <w:rPr>
                <w:rFonts w:ascii="GHEA Grapalat" w:hAnsi="GHEA Grapalat" w:cs="Arial"/>
                <w:sz w:val="18"/>
                <w:szCs w:val="18"/>
                <w:lang w:val="pt-BR"/>
              </w:rPr>
            </w:pPr>
            <w:r w:rsidRPr="005474D1">
              <w:rPr>
                <w:rFonts w:ascii="GHEA Grapalat" w:hAnsi="GHEA Grapalat" w:cs="Arial"/>
                <w:sz w:val="18"/>
                <w:szCs w:val="18"/>
              </w:rPr>
              <w:t>67</w:t>
            </w:r>
            <w:r w:rsidRPr="005474D1">
              <w:rPr>
                <w:rFonts w:ascii="GHEA Grapalat" w:hAnsi="GHEA Grapalat" w:cs="Arial"/>
                <w:sz w:val="18"/>
                <w:szCs w:val="18"/>
                <w:lang w:val="pt-BR"/>
              </w:rPr>
              <w:t>%</w:t>
            </w:r>
          </w:p>
        </w:tc>
        <w:tc>
          <w:tcPr>
            <w:tcW w:w="822" w:type="dxa"/>
          </w:tcPr>
          <w:p w:rsidR="001E1478" w:rsidRPr="005474D1" w:rsidRDefault="001E1478" w:rsidP="0071286E">
            <w:pPr>
              <w:jc w:val="center"/>
              <w:rPr>
                <w:rFonts w:ascii="GHEA Grapalat" w:hAnsi="GHEA Grapalat" w:cs="Arial"/>
                <w:sz w:val="18"/>
                <w:szCs w:val="18"/>
                <w:lang w:val="pt-BR"/>
              </w:rPr>
            </w:pPr>
            <w:r w:rsidRPr="005474D1">
              <w:rPr>
                <w:rFonts w:ascii="GHEA Grapalat" w:hAnsi="GHEA Grapalat" w:cs="Arial"/>
                <w:sz w:val="18"/>
                <w:szCs w:val="18"/>
              </w:rPr>
              <w:t>81</w:t>
            </w:r>
            <w:r w:rsidRPr="005474D1">
              <w:rPr>
                <w:rFonts w:ascii="GHEA Grapalat" w:hAnsi="GHEA Grapalat" w:cs="Arial"/>
                <w:sz w:val="18"/>
                <w:szCs w:val="18"/>
                <w:lang w:val="pt-BR"/>
              </w:rPr>
              <w:t>%</w:t>
            </w:r>
          </w:p>
        </w:tc>
        <w:tc>
          <w:tcPr>
            <w:tcW w:w="865" w:type="dxa"/>
          </w:tcPr>
          <w:p w:rsidR="001E1478" w:rsidRPr="005474D1" w:rsidRDefault="001E1478" w:rsidP="0071286E">
            <w:pPr>
              <w:jc w:val="center"/>
              <w:rPr>
                <w:rFonts w:ascii="GHEA Grapalat" w:hAnsi="GHEA Grapalat" w:cs="Arial"/>
                <w:sz w:val="18"/>
                <w:szCs w:val="18"/>
                <w:lang w:val="pt-BR"/>
              </w:rPr>
            </w:pPr>
            <w:r w:rsidRPr="005474D1">
              <w:rPr>
                <w:rFonts w:ascii="GHEA Grapalat" w:hAnsi="GHEA Grapalat" w:cs="Arial"/>
                <w:sz w:val="18"/>
                <w:szCs w:val="18"/>
              </w:rPr>
              <w:t>91</w:t>
            </w:r>
            <w:r w:rsidRPr="005474D1">
              <w:rPr>
                <w:rFonts w:ascii="GHEA Grapalat" w:hAnsi="GHEA Grapalat" w:cs="Arial"/>
                <w:sz w:val="18"/>
                <w:szCs w:val="18"/>
                <w:lang w:val="pt-BR"/>
              </w:rPr>
              <w:t>%</w:t>
            </w:r>
          </w:p>
        </w:tc>
        <w:tc>
          <w:tcPr>
            <w:tcW w:w="827" w:type="dxa"/>
          </w:tcPr>
          <w:p w:rsidR="001E1478" w:rsidRPr="005474D1" w:rsidRDefault="001E1478" w:rsidP="0071286E">
            <w:pPr>
              <w:jc w:val="center"/>
              <w:rPr>
                <w:rFonts w:ascii="GHEA Grapalat" w:hAnsi="GHEA Grapalat" w:cs="Arial"/>
                <w:sz w:val="18"/>
                <w:szCs w:val="18"/>
                <w:lang w:val="pt-BR"/>
              </w:rPr>
            </w:pPr>
            <w:r w:rsidRPr="005474D1">
              <w:rPr>
                <w:rFonts w:ascii="GHEA Grapalat" w:hAnsi="GHEA Grapalat" w:cs="Arial"/>
                <w:sz w:val="18"/>
                <w:szCs w:val="18"/>
                <w:lang w:val="pt-BR"/>
              </w:rPr>
              <w:t>100%</w:t>
            </w:r>
          </w:p>
        </w:tc>
        <w:tc>
          <w:tcPr>
            <w:tcW w:w="746" w:type="dxa"/>
          </w:tcPr>
          <w:p w:rsidR="001E1478" w:rsidRPr="005474D1" w:rsidRDefault="001E1478" w:rsidP="0071286E">
            <w:pPr>
              <w:jc w:val="center"/>
              <w:rPr>
                <w:rFonts w:ascii="GHEA Grapalat" w:hAnsi="GHEA Grapalat"/>
                <w:b/>
                <w:sz w:val="20"/>
                <w:szCs w:val="20"/>
                <w:lang w:val="pt-BR"/>
              </w:rPr>
            </w:pPr>
            <w:r w:rsidRPr="005474D1">
              <w:rPr>
                <w:rFonts w:ascii="GHEA Grapalat" w:hAnsi="GHEA Grapalat"/>
                <w:b/>
                <w:sz w:val="20"/>
                <w:szCs w:val="20"/>
                <w:lang w:val="pt-BR"/>
              </w:rPr>
              <w:t>100%</w:t>
            </w:r>
          </w:p>
        </w:tc>
      </w:tr>
      <w:tr w:rsidR="001E1478" w:rsidRPr="005474D1" w:rsidTr="00505017">
        <w:trPr>
          <w:gridBefore w:val="1"/>
          <w:wBefore w:w="428" w:type="dxa"/>
          <w:trHeight w:val="210"/>
          <w:jc w:val="center"/>
        </w:trPr>
        <w:tc>
          <w:tcPr>
            <w:tcW w:w="1548" w:type="dxa"/>
            <w:vAlign w:val="center"/>
          </w:tcPr>
          <w:p w:rsidR="001E1478" w:rsidRPr="005474D1" w:rsidRDefault="001E1478" w:rsidP="00C4527B">
            <w:pPr>
              <w:widowControl w:val="0"/>
              <w:jc w:val="center"/>
              <w:rPr>
                <w:rFonts w:ascii="GHEA Grapalat" w:hAnsi="GHEA Grapalat"/>
                <w:sz w:val="16"/>
                <w:szCs w:val="16"/>
                <w:lang w:val="en-US"/>
              </w:rPr>
            </w:pPr>
            <w:r w:rsidRPr="005474D1">
              <w:rPr>
                <w:rFonts w:ascii="GHEA Grapalat" w:hAnsi="GHEA Grapalat"/>
                <w:sz w:val="16"/>
                <w:szCs w:val="16"/>
                <w:lang w:val="en-US"/>
              </w:rPr>
              <w:t>2</w:t>
            </w:r>
          </w:p>
        </w:tc>
        <w:tc>
          <w:tcPr>
            <w:tcW w:w="1380" w:type="dxa"/>
          </w:tcPr>
          <w:p w:rsidR="001E1478" w:rsidRPr="005474D1" w:rsidRDefault="001E1478" w:rsidP="00E352B3">
            <w:pPr>
              <w:jc w:val="center"/>
              <w:rPr>
                <w:rFonts w:ascii="GHEA Grapalat" w:hAnsi="GHEA Grapalat"/>
                <w:i/>
                <w:sz w:val="18"/>
                <w:szCs w:val="18"/>
              </w:rPr>
            </w:pPr>
            <w:r w:rsidRPr="005474D1">
              <w:rPr>
                <w:rFonts w:ascii="GHEA Grapalat" w:hAnsi="GHEA Grapalat"/>
                <w:i/>
                <w:sz w:val="18"/>
                <w:szCs w:val="18"/>
              </w:rPr>
              <w:t>03211300</w:t>
            </w:r>
          </w:p>
        </w:tc>
        <w:tc>
          <w:tcPr>
            <w:tcW w:w="2350" w:type="dxa"/>
            <w:gridSpan w:val="3"/>
          </w:tcPr>
          <w:p w:rsidR="001E1478" w:rsidRPr="005474D1" w:rsidRDefault="001E1478" w:rsidP="00E352B3">
            <w:pPr>
              <w:pStyle w:val="HTMLPreformatted"/>
              <w:rPr>
                <w:rFonts w:ascii="GHEA Grapalat" w:hAnsi="GHEA Grapalat"/>
                <w:i/>
                <w:sz w:val="18"/>
                <w:szCs w:val="18"/>
              </w:rPr>
            </w:pPr>
            <w:r w:rsidRPr="005474D1">
              <w:rPr>
                <w:rFonts w:ascii="GHEA Grapalat" w:hAnsi="GHEA Grapalat"/>
                <w:i/>
                <w:sz w:val="18"/>
                <w:szCs w:val="18"/>
              </w:rPr>
              <w:t>рис</w:t>
            </w:r>
          </w:p>
        </w:tc>
        <w:tc>
          <w:tcPr>
            <w:tcW w:w="712" w:type="dxa"/>
          </w:tcPr>
          <w:p w:rsidR="001E1478" w:rsidRPr="005474D1" w:rsidRDefault="001E1478" w:rsidP="0071286E">
            <w:pPr>
              <w:jc w:val="center"/>
              <w:rPr>
                <w:rFonts w:ascii="GHEA Grapalat" w:hAnsi="GHEA Grapalat" w:cs="Arial"/>
                <w:sz w:val="18"/>
                <w:szCs w:val="18"/>
              </w:rPr>
            </w:pPr>
            <w:r w:rsidRPr="005474D1">
              <w:rPr>
                <w:rFonts w:ascii="GHEA Grapalat" w:hAnsi="GHEA Grapalat" w:cs="Arial"/>
                <w:sz w:val="18"/>
                <w:szCs w:val="18"/>
              </w:rPr>
              <w:t>11%</w:t>
            </w:r>
          </w:p>
        </w:tc>
        <w:tc>
          <w:tcPr>
            <w:tcW w:w="918" w:type="dxa"/>
          </w:tcPr>
          <w:p w:rsidR="001E1478" w:rsidRPr="005474D1" w:rsidRDefault="001E1478" w:rsidP="0071286E">
            <w:pPr>
              <w:jc w:val="center"/>
              <w:rPr>
                <w:rFonts w:ascii="GHEA Grapalat" w:hAnsi="GHEA Grapalat" w:cs="Arial"/>
                <w:sz w:val="18"/>
                <w:szCs w:val="18"/>
              </w:rPr>
            </w:pPr>
            <w:r w:rsidRPr="005474D1">
              <w:rPr>
                <w:rFonts w:ascii="GHEA Grapalat" w:hAnsi="GHEA Grapalat" w:cs="Arial"/>
                <w:sz w:val="18"/>
                <w:szCs w:val="18"/>
              </w:rPr>
              <w:t>23%</w:t>
            </w:r>
          </w:p>
        </w:tc>
        <w:tc>
          <w:tcPr>
            <w:tcW w:w="634" w:type="dxa"/>
          </w:tcPr>
          <w:p w:rsidR="001E1478" w:rsidRPr="005474D1" w:rsidRDefault="001E1478" w:rsidP="0071286E">
            <w:pPr>
              <w:jc w:val="center"/>
              <w:rPr>
                <w:rFonts w:ascii="GHEA Grapalat" w:hAnsi="GHEA Grapalat" w:cs="Arial"/>
                <w:sz w:val="18"/>
                <w:szCs w:val="18"/>
              </w:rPr>
            </w:pPr>
            <w:r w:rsidRPr="005474D1">
              <w:rPr>
                <w:rFonts w:ascii="GHEA Grapalat" w:hAnsi="GHEA Grapalat" w:cs="Arial"/>
                <w:sz w:val="18"/>
                <w:szCs w:val="18"/>
              </w:rPr>
              <w:t>35%</w:t>
            </w:r>
          </w:p>
        </w:tc>
        <w:tc>
          <w:tcPr>
            <w:tcW w:w="784" w:type="dxa"/>
          </w:tcPr>
          <w:p w:rsidR="001E1478" w:rsidRPr="005474D1" w:rsidRDefault="001E1478" w:rsidP="0071286E">
            <w:pPr>
              <w:jc w:val="center"/>
              <w:rPr>
                <w:rFonts w:ascii="GHEA Grapalat" w:hAnsi="GHEA Grapalat" w:cs="Arial"/>
                <w:sz w:val="18"/>
                <w:szCs w:val="18"/>
              </w:rPr>
            </w:pPr>
            <w:r w:rsidRPr="005474D1">
              <w:rPr>
                <w:rFonts w:ascii="GHEA Grapalat" w:hAnsi="GHEA Grapalat" w:cs="Arial"/>
                <w:sz w:val="18"/>
                <w:szCs w:val="18"/>
              </w:rPr>
              <w:t>45%</w:t>
            </w:r>
          </w:p>
        </w:tc>
        <w:tc>
          <w:tcPr>
            <w:tcW w:w="615" w:type="dxa"/>
          </w:tcPr>
          <w:p w:rsidR="001E1478" w:rsidRPr="005474D1" w:rsidRDefault="001E1478" w:rsidP="0071286E">
            <w:pPr>
              <w:jc w:val="center"/>
              <w:rPr>
                <w:rFonts w:ascii="GHEA Grapalat" w:hAnsi="GHEA Grapalat" w:cs="Arial"/>
                <w:sz w:val="18"/>
                <w:szCs w:val="18"/>
              </w:rPr>
            </w:pPr>
            <w:r w:rsidRPr="005474D1">
              <w:rPr>
                <w:rFonts w:ascii="GHEA Grapalat" w:hAnsi="GHEA Grapalat" w:cs="Arial"/>
                <w:sz w:val="18"/>
                <w:szCs w:val="18"/>
              </w:rPr>
              <w:t>55%</w:t>
            </w:r>
          </w:p>
        </w:tc>
        <w:tc>
          <w:tcPr>
            <w:tcW w:w="597" w:type="dxa"/>
            <w:gridSpan w:val="2"/>
          </w:tcPr>
          <w:p w:rsidR="001E1478" w:rsidRPr="005474D1" w:rsidRDefault="001E1478" w:rsidP="0071286E">
            <w:pPr>
              <w:jc w:val="center"/>
              <w:rPr>
                <w:rFonts w:ascii="GHEA Grapalat" w:hAnsi="GHEA Grapalat" w:cs="Arial"/>
                <w:sz w:val="18"/>
                <w:szCs w:val="18"/>
              </w:rPr>
            </w:pPr>
            <w:r w:rsidRPr="005474D1">
              <w:rPr>
                <w:rFonts w:ascii="GHEA Grapalat" w:hAnsi="GHEA Grapalat" w:cs="Arial"/>
                <w:sz w:val="18"/>
                <w:szCs w:val="18"/>
              </w:rPr>
              <w:t>55%</w:t>
            </w:r>
          </w:p>
        </w:tc>
        <w:tc>
          <w:tcPr>
            <w:tcW w:w="653" w:type="dxa"/>
          </w:tcPr>
          <w:p w:rsidR="001E1478" w:rsidRPr="005474D1" w:rsidRDefault="001E1478" w:rsidP="0071286E">
            <w:pPr>
              <w:jc w:val="center"/>
              <w:rPr>
                <w:rFonts w:ascii="GHEA Grapalat" w:hAnsi="GHEA Grapalat" w:cs="Arial"/>
                <w:sz w:val="18"/>
                <w:szCs w:val="18"/>
              </w:rPr>
            </w:pPr>
            <w:r w:rsidRPr="005474D1">
              <w:rPr>
                <w:rFonts w:ascii="GHEA Grapalat" w:hAnsi="GHEA Grapalat" w:cs="Arial"/>
                <w:sz w:val="18"/>
                <w:szCs w:val="18"/>
              </w:rPr>
              <w:t>55%</w:t>
            </w:r>
          </w:p>
        </w:tc>
        <w:tc>
          <w:tcPr>
            <w:tcW w:w="754" w:type="dxa"/>
          </w:tcPr>
          <w:p w:rsidR="001E1478" w:rsidRPr="005474D1" w:rsidRDefault="001E1478" w:rsidP="0071286E">
            <w:pPr>
              <w:jc w:val="center"/>
              <w:rPr>
                <w:rFonts w:ascii="GHEA Grapalat" w:hAnsi="GHEA Grapalat" w:cs="Arial"/>
                <w:sz w:val="18"/>
                <w:szCs w:val="18"/>
              </w:rPr>
            </w:pPr>
            <w:r w:rsidRPr="005474D1">
              <w:rPr>
                <w:rFonts w:ascii="GHEA Grapalat" w:hAnsi="GHEA Grapalat" w:cs="Arial"/>
                <w:sz w:val="18"/>
                <w:szCs w:val="18"/>
              </w:rPr>
              <w:t>55%</w:t>
            </w:r>
          </w:p>
        </w:tc>
        <w:tc>
          <w:tcPr>
            <w:tcW w:w="863" w:type="dxa"/>
          </w:tcPr>
          <w:p w:rsidR="001E1478" w:rsidRPr="005474D1" w:rsidRDefault="001E1478" w:rsidP="0071286E">
            <w:pPr>
              <w:jc w:val="center"/>
              <w:rPr>
                <w:rFonts w:ascii="GHEA Grapalat" w:hAnsi="GHEA Grapalat" w:cs="Arial"/>
                <w:sz w:val="18"/>
                <w:szCs w:val="18"/>
                <w:lang w:val="pt-BR"/>
              </w:rPr>
            </w:pPr>
            <w:r w:rsidRPr="005474D1">
              <w:rPr>
                <w:rFonts w:ascii="GHEA Grapalat" w:hAnsi="GHEA Grapalat" w:cs="Arial"/>
                <w:sz w:val="18"/>
                <w:szCs w:val="18"/>
              </w:rPr>
              <w:t>67</w:t>
            </w:r>
            <w:r w:rsidRPr="005474D1">
              <w:rPr>
                <w:rFonts w:ascii="GHEA Grapalat" w:hAnsi="GHEA Grapalat" w:cs="Arial"/>
                <w:sz w:val="18"/>
                <w:szCs w:val="18"/>
                <w:lang w:val="pt-BR"/>
              </w:rPr>
              <w:t>%</w:t>
            </w:r>
          </w:p>
        </w:tc>
        <w:tc>
          <w:tcPr>
            <w:tcW w:w="822" w:type="dxa"/>
          </w:tcPr>
          <w:p w:rsidR="001E1478" w:rsidRPr="005474D1" w:rsidRDefault="001E1478" w:rsidP="0071286E">
            <w:pPr>
              <w:jc w:val="center"/>
              <w:rPr>
                <w:rFonts w:ascii="GHEA Grapalat" w:hAnsi="GHEA Grapalat" w:cs="Arial"/>
                <w:sz w:val="18"/>
                <w:szCs w:val="18"/>
                <w:lang w:val="pt-BR"/>
              </w:rPr>
            </w:pPr>
            <w:r w:rsidRPr="005474D1">
              <w:rPr>
                <w:rFonts w:ascii="GHEA Grapalat" w:hAnsi="GHEA Grapalat" w:cs="Arial"/>
                <w:sz w:val="18"/>
                <w:szCs w:val="18"/>
              </w:rPr>
              <w:t>81</w:t>
            </w:r>
            <w:r w:rsidRPr="005474D1">
              <w:rPr>
                <w:rFonts w:ascii="GHEA Grapalat" w:hAnsi="GHEA Grapalat" w:cs="Arial"/>
                <w:sz w:val="18"/>
                <w:szCs w:val="18"/>
                <w:lang w:val="pt-BR"/>
              </w:rPr>
              <w:t>%</w:t>
            </w:r>
          </w:p>
        </w:tc>
        <w:tc>
          <w:tcPr>
            <w:tcW w:w="865" w:type="dxa"/>
          </w:tcPr>
          <w:p w:rsidR="001E1478" w:rsidRPr="005474D1" w:rsidRDefault="001E1478" w:rsidP="0071286E">
            <w:pPr>
              <w:jc w:val="center"/>
              <w:rPr>
                <w:rFonts w:ascii="GHEA Grapalat" w:hAnsi="GHEA Grapalat" w:cs="Arial"/>
                <w:sz w:val="18"/>
                <w:szCs w:val="18"/>
                <w:lang w:val="pt-BR"/>
              </w:rPr>
            </w:pPr>
            <w:r w:rsidRPr="005474D1">
              <w:rPr>
                <w:rFonts w:ascii="GHEA Grapalat" w:hAnsi="GHEA Grapalat" w:cs="Arial"/>
                <w:sz w:val="18"/>
                <w:szCs w:val="18"/>
              </w:rPr>
              <w:t>91</w:t>
            </w:r>
            <w:r w:rsidRPr="005474D1">
              <w:rPr>
                <w:rFonts w:ascii="GHEA Grapalat" w:hAnsi="GHEA Grapalat" w:cs="Arial"/>
                <w:sz w:val="18"/>
                <w:szCs w:val="18"/>
                <w:lang w:val="pt-BR"/>
              </w:rPr>
              <w:t>%</w:t>
            </w:r>
          </w:p>
        </w:tc>
        <w:tc>
          <w:tcPr>
            <w:tcW w:w="827" w:type="dxa"/>
          </w:tcPr>
          <w:p w:rsidR="001E1478" w:rsidRPr="005474D1" w:rsidRDefault="001E1478" w:rsidP="0071286E">
            <w:pPr>
              <w:jc w:val="center"/>
              <w:rPr>
                <w:rFonts w:ascii="GHEA Grapalat" w:hAnsi="GHEA Grapalat" w:cs="Arial"/>
                <w:sz w:val="18"/>
                <w:szCs w:val="18"/>
                <w:lang w:val="pt-BR"/>
              </w:rPr>
            </w:pPr>
            <w:r w:rsidRPr="005474D1">
              <w:rPr>
                <w:rFonts w:ascii="GHEA Grapalat" w:hAnsi="GHEA Grapalat" w:cs="Arial"/>
                <w:sz w:val="18"/>
                <w:szCs w:val="18"/>
                <w:lang w:val="pt-BR"/>
              </w:rPr>
              <w:t>100%</w:t>
            </w:r>
          </w:p>
        </w:tc>
        <w:tc>
          <w:tcPr>
            <w:tcW w:w="746" w:type="dxa"/>
          </w:tcPr>
          <w:p w:rsidR="001E1478" w:rsidRPr="005474D1" w:rsidRDefault="001E1478" w:rsidP="0071286E">
            <w:pPr>
              <w:jc w:val="center"/>
              <w:rPr>
                <w:rFonts w:ascii="GHEA Grapalat" w:hAnsi="GHEA Grapalat"/>
                <w:b/>
                <w:sz w:val="20"/>
                <w:szCs w:val="20"/>
                <w:lang w:val="pt-BR"/>
              </w:rPr>
            </w:pPr>
            <w:r w:rsidRPr="005474D1">
              <w:rPr>
                <w:rFonts w:ascii="GHEA Grapalat" w:hAnsi="GHEA Grapalat"/>
                <w:b/>
                <w:sz w:val="20"/>
                <w:szCs w:val="20"/>
                <w:lang w:val="pt-BR"/>
              </w:rPr>
              <w:t>100%</w:t>
            </w:r>
          </w:p>
        </w:tc>
      </w:tr>
      <w:tr w:rsidR="001E1478" w:rsidRPr="005474D1" w:rsidTr="00505017">
        <w:trPr>
          <w:gridBefore w:val="1"/>
          <w:wBefore w:w="428" w:type="dxa"/>
          <w:trHeight w:val="215"/>
          <w:jc w:val="center"/>
        </w:trPr>
        <w:tc>
          <w:tcPr>
            <w:tcW w:w="1548" w:type="dxa"/>
            <w:vAlign w:val="center"/>
          </w:tcPr>
          <w:p w:rsidR="001E1478" w:rsidRPr="005474D1" w:rsidRDefault="001E1478" w:rsidP="00C4527B">
            <w:pPr>
              <w:widowControl w:val="0"/>
              <w:jc w:val="center"/>
              <w:rPr>
                <w:rFonts w:ascii="GHEA Grapalat" w:hAnsi="GHEA Grapalat"/>
                <w:sz w:val="16"/>
                <w:szCs w:val="16"/>
                <w:lang w:val="en-US"/>
              </w:rPr>
            </w:pPr>
            <w:r w:rsidRPr="005474D1">
              <w:rPr>
                <w:rFonts w:ascii="GHEA Grapalat" w:hAnsi="GHEA Grapalat"/>
                <w:sz w:val="16"/>
                <w:szCs w:val="16"/>
                <w:lang w:val="en-US"/>
              </w:rPr>
              <w:t>3</w:t>
            </w:r>
          </w:p>
        </w:tc>
        <w:tc>
          <w:tcPr>
            <w:tcW w:w="1380" w:type="dxa"/>
          </w:tcPr>
          <w:p w:rsidR="001E1478" w:rsidRPr="005474D1" w:rsidRDefault="001E1478" w:rsidP="00E352B3">
            <w:pPr>
              <w:jc w:val="center"/>
              <w:rPr>
                <w:rFonts w:ascii="GHEA Grapalat" w:hAnsi="GHEA Grapalat"/>
                <w:i/>
                <w:sz w:val="18"/>
                <w:szCs w:val="18"/>
              </w:rPr>
            </w:pPr>
            <w:r w:rsidRPr="005474D1">
              <w:rPr>
                <w:rFonts w:ascii="GHEA Grapalat" w:hAnsi="GHEA Grapalat"/>
                <w:i/>
                <w:sz w:val="18"/>
                <w:szCs w:val="18"/>
              </w:rPr>
              <w:t>15851100</w:t>
            </w:r>
          </w:p>
        </w:tc>
        <w:tc>
          <w:tcPr>
            <w:tcW w:w="2350" w:type="dxa"/>
            <w:gridSpan w:val="3"/>
          </w:tcPr>
          <w:p w:rsidR="001E1478" w:rsidRPr="005474D1" w:rsidRDefault="001E1478" w:rsidP="00E352B3">
            <w:pPr>
              <w:pStyle w:val="HTMLPreformatted"/>
              <w:rPr>
                <w:rFonts w:ascii="GHEA Grapalat" w:hAnsi="GHEA Grapalat"/>
                <w:i/>
                <w:sz w:val="18"/>
                <w:szCs w:val="18"/>
              </w:rPr>
            </w:pPr>
            <w:r w:rsidRPr="005474D1">
              <w:rPr>
                <w:rFonts w:ascii="GHEA Grapalat" w:hAnsi="GHEA Grapalat"/>
                <w:i/>
                <w:sz w:val="18"/>
                <w:szCs w:val="18"/>
              </w:rPr>
              <w:t>макароны</w:t>
            </w:r>
          </w:p>
        </w:tc>
        <w:tc>
          <w:tcPr>
            <w:tcW w:w="712" w:type="dxa"/>
          </w:tcPr>
          <w:p w:rsidR="001E1478" w:rsidRPr="005474D1" w:rsidRDefault="001E1478" w:rsidP="0071286E">
            <w:pPr>
              <w:jc w:val="center"/>
              <w:rPr>
                <w:rFonts w:ascii="GHEA Grapalat" w:hAnsi="GHEA Grapalat" w:cs="Arial"/>
                <w:sz w:val="18"/>
                <w:szCs w:val="18"/>
              </w:rPr>
            </w:pPr>
            <w:r w:rsidRPr="005474D1">
              <w:rPr>
                <w:rFonts w:ascii="GHEA Grapalat" w:hAnsi="GHEA Grapalat" w:cs="Arial"/>
                <w:sz w:val="18"/>
                <w:szCs w:val="18"/>
              </w:rPr>
              <w:t>11%</w:t>
            </w:r>
          </w:p>
        </w:tc>
        <w:tc>
          <w:tcPr>
            <w:tcW w:w="918" w:type="dxa"/>
          </w:tcPr>
          <w:p w:rsidR="001E1478" w:rsidRPr="005474D1" w:rsidRDefault="001E1478" w:rsidP="0071286E">
            <w:pPr>
              <w:jc w:val="center"/>
              <w:rPr>
                <w:rFonts w:ascii="GHEA Grapalat" w:hAnsi="GHEA Grapalat" w:cs="Arial"/>
                <w:sz w:val="18"/>
                <w:szCs w:val="18"/>
              </w:rPr>
            </w:pPr>
            <w:r w:rsidRPr="005474D1">
              <w:rPr>
                <w:rFonts w:ascii="GHEA Grapalat" w:hAnsi="GHEA Grapalat" w:cs="Arial"/>
                <w:sz w:val="18"/>
                <w:szCs w:val="18"/>
              </w:rPr>
              <w:t>23%</w:t>
            </w:r>
          </w:p>
        </w:tc>
        <w:tc>
          <w:tcPr>
            <w:tcW w:w="634" w:type="dxa"/>
          </w:tcPr>
          <w:p w:rsidR="001E1478" w:rsidRPr="005474D1" w:rsidRDefault="001E1478" w:rsidP="0071286E">
            <w:pPr>
              <w:jc w:val="center"/>
              <w:rPr>
                <w:rFonts w:ascii="GHEA Grapalat" w:hAnsi="GHEA Grapalat" w:cs="Arial"/>
                <w:sz w:val="18"/>
                <w:szCs w:val="18"/>
              </w:rPr>
            </w:pPr>
            <w:r w:rsidRPr="005474D1">
              <w:rPr>
                <w:rFonts w:ascii="GHEA Grapalat" w:hAnsi="GHEA Grapalat" w:cs="Arial"/>
                <w:sz w:val="18"/>
                <w:szCs w:val="18"/>
              </w:rPr>
              <w:t>35%</w:t>
            </w:r>
          </w:p>
        </w:tc>
        <w:tc>
          <w:tcPr>
            <w:tcW w:w="784" w:type="dxa"/>
          </w:tcPr>
          <w:p w:rsidR="001E1478" w:rsidRPr="005474D1" w:rsidRDefault="001E1478" w:rsidP="0071286E">
            <w:pPr>
              <w:jc w:val="center"/>
              <w:rPr>
                <w:rFonts w:ascii="GHEA Grapalat" w:hAnsi="GHEA Grapalat" w:cs="Arial"/>
                <w:sz w:val="18"/>
                <w:szCs w:val="18"/>
              </w:rPr>
            </w:pPr>
            <w:r w:rsidRPr="005474D1">
              <w:rPr>
                <w:rFonts w:ascii="GHEA Grapalat" w:hAnsi="GHEA Grapalat" w:cs="Arial"/>
                <w:sz w:val="18"/>
                <w:szCs w:val="18"/>
              </w:rPr>
              <w:t>45%</w:t>
            </w:r>
          </w:p>
        </w:tc>
        <w:tc>
          <w:tcPr>
            <w:tcW w:w="615" w:type="dxa"/>
          </w:tcPr>
          <w:p w:rsidR="001E1478" w:rsidRPr="005474D1" w:rsidRDefault="001E1478" w:rsidP="0071286E">
            <w:pPr>
              <w:jc w:val="center"/>
              <w:rPr>
                <w:rFonts w:ascii="GHEA Grapalat" w:hAnsi="GHEA Grapalat" w:cs="Arial"/>
                <w:sz w:val="18"/>
                <w:szCs w:val="18"/>
              </w:rPr>
            </w:pPr>
            <w:r w:rsidRPr="005474D1">
              <w:rPr>
                <w:rFonts w:ascii="GHEA Grapalat" w:hAnsi="GHEA Grapalat" w:cs="Arial"/>
                <w:sz w:val="18"/>
                <w:szCs w:val="18"/>
              </w:rPr>
              <w:t>55%</w:t>
            </w:r>
          </w:p>
        </w:tc>
        <w:tc>
          <w:tcPr>
            <w:tcW w:w="597" w:type="dxa"/>
            <w:gridSpan w:val="2"/>
          </w:tcPr>
          <w:p w:rsidR="001E1478" w:rsidRPr="005474D1" w:rsidRDefault="001E1478" w:rsidP="0071286E">
            <w:pPr>
              <w:jc w:val="center"/>
              <w:rPr>
                <w:rFonts w:ascii="GHEA Grapalat" w:hAnsi="GHEA Grapalat" w:cs="Arial"/>
                <w:sz w:val="18"/>
                <w:szCs w:val="18"/>
              </w:rPr>
            </w:pPr>
            <w:r w:rsidRPr="005474D1">
              <w:rPr>
                <w:rFonts w:ascii="GHEA Grapalat" w:hAnsi="GHEA Grapalat" w:cs="Arial"/>
                <w:sz w:val="18"/>
                <w:szCs w:val="18"/>
              </w:rPr>
              <w:t>55%</w:t>
            </w:r>
          </w:p>
        </w:tc>
        <w:tc>
          <w:tcPr>
            <w:tcW w:w="653" w:type="dxa"/>
          </w:tcPr>
          <w:p w:rsidR="001E1478" w:rsidRPr="005474D1" w:rsidRDefault="001E1478" w:rsidP="0071286E">
            <w:pPr>
              <w:jc w:val="center"/>
              <w:rPr>
                <w:rFonts w:ascii="GHEA Grapalat" w:hAnsi="GHEA Grapalat" w:cs="Arial"/>
                <w:sz w:val="18"/>
                <w:szCs w:val="18"/>
              </w:rPr>
            </w:pPr>
            <w:r w:rsidRPr="005474D1">
              <w:rPr>
                <w:rFonts w:ascii="GHEA Grapalat" w:hAnsi="GHEA Grapalat" w:cs="Arial"/>
                <w:sz w:val="18"/>
                <w:szCs w:val="18"/>
              </w:rPr>
              <w:t>55%</w:t>
            </w:r>
          </w:p>
        </w:tc>
        <w:tc>
          <w:tcPr>
            <w:tcW w:w="754" w:type="dxa"/>
          </w:tcPr>
          <w:p w:rsidR="001E1478" w:rsidRPr="005474D1" w:rsidRDefault="001E1478" w:rsidP="0071286E">
            <w:pPr>
              <w:jc w:val="center"/>
              <w:rPr>
                <w:rFonts w:ascii="GHEA Grapalat" w:hAnsi="GHEA Grapalat" w:cs="Arial"/>
                <w:sz w:val="18"/>
                <w:szCs w:val="18"/>
              </w:rPr>
            </w:pPr>
            <w:r w:rsidRPr="005474D1">
              <w:rPr>
                <w:rFonts w:ascii="GHEA Grapalat" w:hAnsi="GHEA Grapalat" w:cs="Arial"/>
                <w:sz w:val="18"/>
                <w:szCs w:val="18"/>
              </w:rPr>
              <w:t>55%</w:t>
            </w:r>
          </w:p>
        </w:tc>
        <w:tc>
          <w:tcPr>
            <w:tcW w:w="863" w:type="dxa"/>
          </w:tcPr>
          <w:p w:rsidR="001E1478" w:rsidRPr="005474D1" w:rsidRDefault="001E1478" w:rsidP="0071286E">
            <w:pPr>
              <w:jc w:val="center"/>
              <w:rPr>
                <w:rFonts w:ascii="GHEA Grapalat" w:hAnsi="GHEA Grapalat" w:cs="Arial"/>
                <w:sz w:val="18"/>
                <w:szCs w:val="18"/>
                <w:lang w:val="pt-BR"/>
              </w:rPr>
            </w:pPr>
            <w:r w:rsidRPr="005474D1">
              <w:rPr>
                <w:rFonts w:ascii="GHEA Grapalat" w:hAnsi="GHEA Grapalat" w:cs="Arial"/>
                <w:sz w:val="18"/>
                <w:szCs w:val="18"/>
              </w:rPr>
              <w:t>67</w:t>
            </w:r>
            <w:r w:rsidRPr="005474D1">
              <w:rPr>
                <w:rFonts w:ascii="GHEA Grapalat" w:hAnsi="GHEA Grapalat" w:cs="Arial"/>
                <w:sz w:val="18"/>
                <w:szCs w:val="18"/>
                <w:lang w:val="pt-BR"/>
              </w:rPr>
              <w:t>%</w:t>
            </w:r>
          </w:p>
        </w:tc>
        <w:tc>
          <w:tcPr>
            <w:tcW w:w="822" w:type="dxa"/>
          </w:tcPr>
          <w:p w:rsidR="001E1478" w:rsidRPr="005474D1" w:rsidRDefault="001E1478" w:rsidP="0071286E">
            <w:pPr>
              <w:jc w:val="center"/>
              <w:rPr>
                <w:rFonts w:ascii="GHEA Grapalat" w:hAnsi="GHEA Grapalat" w:cs="Arial"/>
                <w:sz w:val="18"/>
                <w:szCs w:val="18"/>
                <w:lang w:val="pt-BR"/>
              </w:rPr>
            </w:pPr>
            <w:r w:rsidRPr="005474D1">
              <w:rPr>
                <w:rFonts w:ascii="GHEA Grapalat" w:hAnsi="GHEA Grapalat" w:cs="Arial"/>
                <w:sz w:val="18"/>
                <w:szCs w:val="18"/>
              </w:rPr>
              <w:t>81</w:t>
            </w:r>
            <w:r w:rsidRPr="005474D1">
              <w:rPr>
                <w:rFonts w:ascii="GHEA Grapalat" w:hAnsi="GHEA Grapalat" w:cs="Arial"/>
                <w:sz w:val="18"/>
                <w:szCs w:val="18"/>
                <w:lang w:val="pt-BR"/>
              </w:rPr>
              <w:t>%</w:t>
            </w:r>
          </w:p>
        </w:tc>
        <w:tc>
          <w:tcPr>
            <w:tcW w:w="865" w:type="dxa"/>
          </w:tcPr>
          <w:p w:rsidR="001E1478" w:rsidRPr="005474D1" w:rsidRDefault="001E1478" w:rsidP="0071286E">
            <w:pPr>
              <w:jc w:val="center"/>
              <w:rPr>
                <w:rFonts w:ascii="GHEA Grapalat" w:hAnsi="GHEA Grapalat" w:cs="Arial"/>
                <w:sz w:val="18"/>
                <w:szCs w:val="18"/>
                <w:lang w:val="pt-BR"/>
              </w:rPr>
            </w:pPr>
            <w:r w:rsidRPr="005474D1">
              <w:rPr>
                <w:rFonts w:ascii="GHEA Grapalat" w:hAnsi="GHEA Grapalat" w:cs="Arial"/>
                <w:sz w:val="18"/>
                <w:szCs w:val="18"/>
              </w:rPr>
              <w:t>91</w:t>
            </w:r>
            <w:r w:rsidRPr="005474D1">
              <w:rPr>
                <w:rFonts w:ascii="GHEA Grapalat" w:hAnsi="GHEA Grapalat" w:cs="Arial"/>
                <w:sz w:val="18"/>
                <w:szCs w:val="18"/>
                <w:lang w:val="pt-BR"/>
              </w:rPr>
              <w:t>%</w:t>
            </w:r>
          </w:p>
        </w:tc>
        <w:tc>
          <w:tcPr>
            <w:tcW w:w="827" w:type="dxa"/>
          </w:tcPr>
          <w:p w:rsidR="001E1478" w:rsidRPr="005474D1" w:rsidRDefault="001E1478" w:rsidP="0071286E">
            <w:pPr>
              <w:jc w:val="center"/>
              <w:rPr>
                <w:rFonts w:ascii="GHEA Grapalat" w:hAnsi="GHEA Grapalat" w:cs="Arial"/>
                <w:sz w:val="18"/>
                <w:szCs w:val="18"/>
                <w:lang w:val="pt-BR"/>
              </w:rPr>
            </w:pPr>
            <w:r w:rsidRPr="005474D1">
              <w:rPr>
                <w:rFonts w:ascii="GHEA Grapalat" w:hAnsi="GHEA Grapalat" w:cs="Arial"/>
                <w:sz w:val="18"/>
                <w:szCs w:val="18"/>
                <w:lang w:val="pt-BR"/>
              </w:rPr>
              <w:t>100%</w:t>
            </w:r>
          </w:p>
        </w:tc>
        <w:tc>
          <w:tcPr>
            <w:tcW w:w="746" w:type="dxa"/>
          </w:tcPr>
          <w:p w:rsidR="001E1478" w:rsidRPr="005474D1" w:rsidRDefault="001E1478" w:rsidP="0071286E">
            <w:pPr>
              <w:jc w:val="center"/>
              <w:rPr>
                <w:rFonts w:ascii="GHEA Grapalat" w:hAnsi="GHEA Grapalat"/>
                <w:b/>
                <w:sz w:val="20"/>
                <w:szCs w:val="20"/>
                <w:lang w:val="pt-BR"/>
              </w:rPr>
            </w:pPr>
            <w:r w:rsidRPr="005474D1">
              <w:rPr>
                <w:rFonts w:ascii="GHEA Grapalat" w:hAnsi="GHEA Grapalat"/>
                <w:b/>
                <w:sz w:val="20"/>
                <w:szCs w:val="20"/>
                <w:lang w:val="pt-BR"/>
              </w:rPr>
              <w:t>100%</w:t>
            </w:r>
          </w:p>
        </w:tc>
      </w:tr>
      <w:tr w:rsidR="001E1478" w:rsidRPr="005474D1" w:rsidTr="00505017">
        <w:trPr>
          <w:gridBefore w:val="1"/>
          <w:wBefore w:w="428" w:type="dxa"/>
          <w:trHeight w:val="235"/>
          <w:jc w:val="center"/>
        </w:trPr>
        <w:tc>
          <w:tcPr>
            <w:tcW w:w="1548" w:type="dxa"/>
            <w:vAlign w:val="center"/>
          </w:tcPr>
          <w:p w:rsidR="001E1478" w:rsidRPr="005474D1" w:rsidRDefault="001E1478" w:rsidP="00C4527B">
            <w:pPr>
              <w:widowControl w:val="0"/>
              <w:jc w:val="center"/>
              <w:rPr>
                <w:rFonts w:ascii="GHEA Grapalat" w:hAnsi="GHEA Grapalat"/>
                <w:sz w:val="16"/>
                <w:szCs w:val="16"/>
                <w:lang w:val="en-US"/>
              </w:rPr>
            </w:pPr>
            <w:r w:rsidRPr="005474D1">
              <w:rPr>
                <w:rFonts w:ascii="GHEA Grapalat" w:hAnsi="GHEA Grapalat"/>
                <w:sz w:val="16"/>
                <w:szCs w:val="16"/>
                <w:lang w:val="en-US"/>
              </w:rPr>
              <w:t>4</w:t>
            </w:r>
          </w:p>
        </w:tc>
        <w:tc>
          <w:tcPr>
            <w:tcW w:w="1380" w:type="dxa"/>
          </w:tcPr>
          <w:p w:rsidR="001E1478" w:rsidRPr="005474D1" w:rsidRDefault="001E1478" w:rsidP="00E352B3">
            <w:pPr>
              <w:jc w:val="center"/>
              <w:rPr>
                <w:rFonts w:ascii="GHEA Grapalat" w:hAnsi="GHEA Grapalat"/>
                <w:i/>
                <w:sz w:val="18"/>
                <w:szCs w:val="18"/>
              </w:rPr>
            </w:pPr>
            <w:r w:rsidRPr="005474D1">
              <w:rPr>
                <w:rFonts w:ascii="GHEA Grapalat" w:hAnsi="GHEA Grapalat"/>
                <w:i/>
                <w:sz w:val="18"/>
                <w:szCs w:val="18"/>
              </w:rPr>
              <w:t>15616000</w:t>
            </w:r>
          </w:p>
        </w:tc>
        <w:tc>
          <w:tcPr>
            <w:tcW w:w="2350" w:type="dxa"/>
            <w:gridSpan w:val="3"/>
          </w:tcPr>
          <w:p w:rsidR="001E1478" w:rsidRPr="005474D1" w:rsidRDefault="001E1478" w:rsidP="00E352B3">
            <w:pPr>
              <w:pStyle w:val="HTMLPreformatted"/>
              <w:rPr>
                <w:rFonts w:ascii="GHEA Grapalat" w:hAnsi="GHEA Grapalat"/>
                <w:i/>
                <w:sz w:val="18"/>
                <w:szCs w:val="18"/>
              </w:rPr>
            </w:pPr>
            <w:r w:rsidRPr="005474D1">
              <w:rPr>
                <w:rFonts w:ascii="GHEA Grapalat" w:hAnsi="GHEA Grapalat"/>
                <w:i/>
                <w:sz w:val="18"/>
                <w:szCs w:val="18"/>
              </w:rPr>
              <w:t>гречиха</w:t>
            </w:r>
          </w:p>
        </w:tc>
        <w:tc>
          <w:tcPr>
            <w:tcW w:w="712" w:type="dxa"/>
          </w:tcPr>
          <w:p w:rsidR="001E1478" w:rsidRPr="005474D1" w:rsidRDefault="001E1478" w:rsidP="0071286E">
            <w:pPr>
              <w:jc w:val="center"/>
              <w:rPr>
                <w:rFonts w:ascii="GHEA Grapalat" w:hAnsi="GHEA Grapalat" w:cs="Arial"/>
                <w:sz w:val="18"/>
                <w:szCs w:val="18"/>
              </w:rPr>
            </w:pPr>
            <w:r w:rsidRPr="005474D1">
              <w:rPr>
                <w:rFonts w:ascii="GHEA Grapalat" w:hAnsi="GHEA Grapalat" w:cs="Arial"/>
                <w:sz w:val="18"/>
                <w:szCs w:val="18"/>
              </w:rPr>
              <w:t>11%</w:t>
            </w:r>
          </w:p>
        </w:tc>
        <w:tc>
          <w:tcPr>
            <w:tcW w:w="918" w:type="dxa"/>
          </w:tcPr>
          <w:p w:rsidR="001E1478" w:rsidRPr="005474D1" w:rsidRDefault="001E1478" w:rsidP="0071286E">
            <w:pPr>
              <w:jc w:val="center"/>
              <w:rPr>
                <w:rFonts w:ascii="GHEA Grapalat" w:hAnsi="GHEA Grapalat" w:cs="Arial"/>
                <w:sz w:val="18"/>
                <w:szCs w:val="18"/>
              </w:rPr>
            </w:pPr>
            <w:r w:rsidRPr="005474D1">
              <w:rPr>
                <w:rFonts w:ascii="GHEA Grapalat" w:hAnsi="GHEA Grapalat" w:cs="Arial"/>
                <w:sz w:val="18"/>
                <w:szCs w:val="18"/>
              </w:rPr>
              <w:t>23%</w:t>
            </w:r>
          </w:p>
        </w:tc>
        <w:tc>
          <w:tcPr>
            <w:tcW w:w="634" w:type="dxa"/>
          </w:tcPr>
          <w:p w:rsidR="001E1478" w:rsidRPr="005474D1" w:rsidRDefault="001E1478" w:rsidP="0071286E">
            <w:pPr>
              <w:jc w:val="center"/>
              <w:rPr>
                <w:rFonts w:ascii="GHEA Grapalat" w:hAnsi="GHEA Grapalat" w:cs="Arial"/>
                <w:sz w:val="18"/>
                <w:szCs w:val="18"/>
              </w:rPr>
            </w:pPr>
            <w:r w:rsidRPr="005474D1">
              <w:rPr>
                <w:rFonts w:ascii="GHEA Grapalat" w:hAnsi="GHEA Grapalat" w:cs="Arial"/>
                <w:sz w:val="18"/>
                <w:szCs w:val="18"/>
              </w:rPr>
              <w:t>35%</w:t>
            </w:r>
          </w:p>
        </w:tc>
        <w:tc>
          <w:tcPr>
            <w:tcW w:w="784" w:type="dxa"/>
          </w:tcPr>
          <w:p w:rsidR="001E1478" w:rsidRPr="005474D1" w:rsidRDefault="001E1478" w:rsidP="0071286E">
            <w:pPr>
              <w:jc w:val="center"/>
              <w:rPr>
                <w:rFonts w:ascii="GHEA Grapalat" w:hAnsi="GHEA Grapalat" w:cs="Arial"/>
                <w:sz w:val="18"/>
                <w:szCs w:val="18"/>
              </w:rPr>
            </w:pPr>
            <w:r w:rsidRPr="005474D1">
              <w:rPr>
                <w:rFonts w:ascii="GHEA Grapalat" w:hAnsi="GHEA Grapalat" w:cs="Arial"/>
                <w:sz w:val="18"/>
                <w:szCs w:val="18"/>
              </w:rPr>
              <w:t>45%</w:t>
            </w:r>
          </w:p>
        </w:tc>
        <w:tc>
          <w:tcPr>
            <w:tcW w:w="615" w:type="dxa"/>
          </w:tcPr>
          <w:p w:rsidR="001E1478" w:rsidRPr="005474D1" w:rsidRDefault="001E1478" w:rsidP="0071286E">
            <w:pPr>
              <w:jc w:val="center"/>
              <w:rPr>
                <w:rFonts w:ascii="GHEA Grapalat" w:hAnsi="GHEA Grapalat" w:cs="Arial"/>
                <w:sz w:val="18"/>
                <w:szCs w:val="18"/>
              </w:rPr>
            </w:pPr>
            <w:r w:rsidRPr="005474D1">
              <w:rPr>
                <w:rFonts w:ascii="GHEA Grapalat" w:hAnsi="GHEA Grapalat" w:cs="Arial"/>
                <w:sz w:val="18"/>
                <w:szCs w:val="18"/>
              </w:rPr>
              <w:t>55%</w:t>
            </w:r>
          </w:p>
        </w:tc>
        <w:tc>
          <w:tcPr>
            <w:tcW w:w="597" w:type="dxa"/>
            <w:gridSpan w:val="2"/>
          </w:tcPr>
          <w:p w:rsidR="001E1478" w:rsidRPr="005474D1" w:rsidRDefault="001E1478" w:rsidP="0071286E">
            <w:pPr>
              <w:jc w:val="center"/>
              <w:rPr>
                <w:rFonts w:ascii="GHEA Grapalat" w:hAnsi="GHEA Grapalat" w:cs="Arial"/>
                <w:sz w:val="18"/>
                <w:szCs w:val="18"/>
              </w:rPr>
            </w:pPr>
            <w:r w:rsidRPr="005474D1">
              <w:rPr>
                <w:rFonts w:ascii="GHEA Grapalat" w:hAnsi="GHEA Grapalat" w:cs="Arial"/>
                <w:sz w:val="18"/>
                <w:szCs w:val="18"/>
              </w:rPr>
              <w:t>55%</w:t>
            </w:r>
          </w:p>
        </w:tc>
        <w:tc>
          <w:tcPr>
            <w:tcW w:w="653" w:type="dxa"/>
          </w:tcPr>
          <w:p w:rsidR="001E1478" w:rsidRPr="005474D1" w:rsidRDefault="001E1478" w:rsidP="0071286E">
            <w:pPr>
              <w:jc w:val="center"/>
              <w:rPr>
                <w:rFonts w:ascii="GHEA Grapalat" w:hAnsi="GHEA Grapalat" w:cs="Arial"/>
                <w:sz w:val="18"/>
                <w:szCs w:val="18"/>
              </w:rPr>
            </w:pPr>
            <w:r w:rsidRPr="005474D1">
              <w:rPr>
                <w:rFonts w:ascii="GHEA Grapalat" w:hAnsi="GHEA Grapalat" w:cs="Arial"/>
                <w:sz w:val="18"/>
                <w:szCs w:val="18"/>
              </w:rPr>
              <w:t>55%</w:t>
            </w:r>
          </w:p>
        </w:tc>
        <w:tc>
          <w:tcPr>
            <w:tcW w:w="754" w:type="dxa"/>
          </w:tcPr>
          <w:p w:rsidR="001E1478" w:rsidRPr="005474D1" w:rsidRDefault="001E1478" w:rsidP="0071286E">
            <w:pPr>
              <w:jc w:val="center"/>
              <w:rPr>
                <w:rFonts w:ascii="GHEA Grapalat" w:hAnsi="GHEA Grapalat" w:cs="Arial"/>
                <w:sz w:val="18"/>
                <w:szCs w:val="18"/>
              </w:rPr>
            </w:pPr>
            <w:r w:rsidRPr="005474D1">
              <w:rPr>
                <w:rFonts w:ascii="GHEA Grapalat" w:hAnsi="GHEA Grapalat" w:cs="Arial"/>
                <w:sz w:val="18"/>
                <w:szCs w:val="18"/>
              </w:rPr>
              <w:t>55%</w:t>
            </w:r>
          </w:p>
        </w:tc>
        <w:tc>
          <w:tcPr>
            <w:tcW w:w="863" w:type="dxa"/>
          </w:tcPr>
          <w:p w:rsidR="001E1478" w:rsidRPr="005474D1" w:rsidRDefault="001E1478" w:rsidP="0071286E">
            <w:pPr>
              <w:jc w:val="center"/>
              <w:rPr>
                <w:rFonts w:ascii="GHEA Grapalat" w:hAnsi="GHEA Grapalat" w:cs="Arial"/>
                <w:sz w:val="18"/>
                <w:szCs w:val="18"/>
                <w:lang w:val="pt-BR"/>
              </w:rPr>
            </w:pPr>
            <w:r w:rsidRPr="005474D1">
              <w:rPr>
                <w:rFonts w:ascii="GHEA Grapalat" w:hAnsi="GHEA Grapalat" w:cs="Arial"/>
                <w:sz w:val="18"/>
                <w:szCs w:val="18"/>
              </w:rPr>
              <w:t>67</w:t>
            </w:r>
            <w:r w:rsidRPr="005474D1">
              <w:rPr>
                <w:rFonts w:ascii="GHEA Grapalat" w:hAnsi="GHEA Grapalat" w:cs="Arial"/>
                <w:sz w:val="18"/>
                <w:szCs w:val="18"/>
                <w:lang w:val="pt-BR"/>
              </w:rPr>
              <w:t>%</w:t>
            </w:r>
          </w:p>
        </w:tc>
        <w:tc>
          <w:tcPr>
            <w:tcW w:w="822" w:type="dxa"/>
          </w:tcPr>
          <w:p w:rsidR="001E1478" w:rsidRPr="005474D1" w:rsidRDefault="001E1478" w:rsidP="0071286E">
            <w:pPr>
              <w:jc w:val="center"/>
              <w:rPr>
                <w:rFonts w:ascii="GHEA Grapalat" w:hAnsi="GHEA Grapalat" w:cs="Arial"/>
                <w:sz w:val="18"/>
                <w:szCs w:val="18"/>
                <w:lang w:val="pt-BR"/>
              </w:rPr>
            </w:pPr>
            <w:r w:rsidRPr="005474D1">
              <w:rPr>
                <w:rFonts w:ascii="GHEA Grapalat" w:hAnsi="GHEA Grapalat" w:cs="Arial"/>
                <w:sz w:val="18"/>
                <w:szCs w:val="18"/>
              </w:rPr>
              <w:t>81</w:t>
            </w:r>
            <w:r w:rsidRPr="005474D1">
              <w:rPr>
                <w:rFonts w:ascii="GHEA Grapalat" w:hAnsi="GHEA Grapalat" w:cs="Arial"/>
                <w:sz w:val="18"/>
                <w:szCs w:val="18"/>
                <w:lang w:val="pt-BR"/>
              </w:rPr>
              <w:t>%</w:t>
            </w:r>
          </w:p>
        </w:tc>
        <w:tc>
          <w:tcPr>
            <w:tcW w:w="865" w:type="dxa"/>
          </w:tcPr>
          <w:p w:rsidR="001E1478" w:rsidRPr="005474D1" w:rsidRDefault="001E1478" w:rsidP="0071286E">
            <w:pPr>
              <w:jc w:val="center"/>
              <w:rPr>
                <w:rFonts w:ascii="GHEA Grapalat" w:hAnsi="GHEA Grapalat" w:cs="Arial"/>
                <w:sz w:val="18"/>
                <w:szCs w:val="18"/>
                <w:lang w:val="pt-BR"/>
              </w:rPr>
            </w:pPr>
            <w:r w:rsidRPr="005474D1">
              <w:rPr>
                <w:rFonts w:ascii="GHEA Grapalat" w:hAnsi="GHEA Grapalat" w:cs="Arial"/>
                <w:sz w:val="18"/>
                <w:szCs w:val="18"/>
              </w:rPr>
              <w:t>91</w:t>
            </w:r>
            <w:r w:rsidRPr="005474D1">
              <w:rPr>
                <w:rFonts w:ascii="GHEA Grapalat" w:hAnsi="GHEA Grapalat" w:cs="Arial"/>
                <w:sz w:val="18"/>
                <w:szCs w:val="18"/>
                <w:lang w:val="pt-BR"/>
              </w:rPr>
              <w:t>%</w:t>
            </w:r>
          </w:p>
        </w:tc>
        <w:tc>
          <w:tcPr>
            <w:tcW w:w="827" w:type="dxa"/>
          </w:tcPr>
          <w:p w:rsidR="001E1478" w:rsidRPr="005474D1" w:rsidRDefault="001E1478" w:rsidP="0071286E">
            <w:pPr>
              <w:jc w:val="center"/>
              <w:rPr>
                <w:rFonts w:ascii="GHEA Grapalat" w:hAnsi="GHEA Grapalat" w:cs="Arial"/>
                <w:sz w:val="18"/>
                <w:szCs w:val="18"/>
                <w:lang w:val="pt-BR"/>
              </w:rPr>
            </w:pPr>
            <w:r w:rsidRPr="005474D1">
              <w:rPr>
                <w:rFonts w:ascii="GHEA Grapalat" w:hAnsi="GHEA Grapalat" w:cs="Arial"/>
                <w:sz w:val="18"/>
                <w:szCs w:val="18"/>
                <w:lang w:val="pt-BR"/>
              </w:rPr>
              <w:t>100%</w:t>
            </w:r>
          </w:p>
        </w:tc>
        <w:tc>
          <w:tcPr>
            <w:tcW w:w="746" w:type="dxa"/>
          </w:tcPr>
          <w:p w:rsidR="001E1478" w:rsidRPr="005474D1" w:rsidRDefault="001E1478" w:rsidP="0071286E">
            <w:pPr>
              <w:jc w:val="center"/>
              <w:rPr>
                <w:rFonts w:ascii="GHEA Grapalat" w:hAnsi="GHEA Grapalat"/>
                <w:b/>
                <w:sz w:val="20"/>
                <w:szCs w:val="20"/>
                <w:lang w:val="pt-BR"/>
              </w:rPr>
            </w:pPr>
            <w:r w:rsidRPr="005474D1">
              <w:rPr>
                <w:rFonts w:ascii="GHEA Grapalat" w:hAnsi="GHEA Grapalat"/>
                <w:b/>
                <w:sz w:val="20"/>
                <w:szCs w:val="20"/>
                <w:lang w:val="pt-BR"/>
              </w:rPr>
              <w:t>100%</w:t>
            </w:r>
          </w:p>
        </w:tc>
      </w:tr>
      <w:tr w:rsidR="001E1478" w:rsidRPr="005474D1" w:rsidTr="00505017">
        <w:trPr>
          <w:gridBefore w:val="1"/>
          <w:wBefore w:w="428" w:type="dxa"/>
          <w:trHeight w:val="131"/>
          <w:jc w:val="center"/>
        </w:trPr>
        <w:tc>
          <w:tcPr>
            <w:tcW w:w="1548" w:type="dxa"/>
            <w:vAlign w:val="center"/>
          </w:tcPr>
          <w:p w:rsidR="001E1478" w:rsidRPr="005474D1" w:rsidRDefault="001E1478" w:rsidP="00C4527B">
            <w:pPr>
              <w:widowControl w:val="0"/>
              <w:jc w:val="center"/>
              <w:rPr>
                <w:rFonts w:ascii="GHEA Grapalat" w:hAnsi="GHEA Grapalat"/>
                <w:sz w:val="16"/>
                <w:szCs w:val="16"/>
                <w:lang w:val="en-US"/>
              </w:rPr>
            </w:pPr>
          </w:p>
          <w:p w:rsidR="001E1478" w:rsidRPr="005474D1" w:rsidRDefault="001E1478" w:rsidP="00C4527B">
            <w:pPr>
              <w:widowControl w:val="0"/>
              <w:jc w:val="center"/>
              <w:rPr>
                <w:rFonts w:ascii="GHEA Grapalat" w:hAnsi="GHEA Grapalat"/>
                <w:sz w:val="16"/>
                <w:szCs w:val="16"/>
                <w:lang w:val="en-US"/>
              </w:rPr>
            </w:pPr>
            <w:r w:rsidRPr="005474D1">
              <w:rPr>
                <w:rFonts w:ascii="GHEA Grapalat" w:hAnsi="GHEA Grapalat"/>
                <w:sz w:val="16"/>
                <w:szCs w:val="16"/>
                <w:lang w:val="en-US"/>
              </w:rPr>
              <w:t>5</w:t>
            </w:r>
          </w:p>
        </w:tc>
        <w:tc>
          <w:tcPr>
            <w:tcW w:w="1380" w:type="dxa"/>
          </w:tcPr>
          <w:p w:rsidR="001E1478" w:rsidRPr="005474D1" w:rsidRDefault="001E1478" w:rsidP="00E352B3">
            <w:pPr>
              <w:jc w:val="center"/>
              <w:rPr>
                <w:rFonts w:ascii="GHEA Grapalat" w:hAnsi="GHEA Grapalat"/>
                <w:i/>
                <w:sz w:val="18"/>
                <w:szCs w:val="18"/>
              </w:rPr>
            </w:pPr>
            <w:r w:rsidRPr="005474D1">
              <w:rPr>
                <w:rFonts w:ascii="GHEA Grapalat" w:hAnsi="GHEA Grapalat"/>
                <w:i/>
                <w:sz w:val="18"/>
                <w:szCs w:val="18"/>
              </w:rPr>
              <w:t>15331153</w:t>
            </w:r>
          </w:p>
        </w:tc>
        <w:tc>
          <w:tcPr>
            <w:tcW w:w="2350" w:type="dxa"/>
            <w:gridSpan w:val="3"/>
          </w:tcPr>
          <w:p w:rsidR="001E1478" w:rsidRPr="005474D1" w:rsidRDefault="001E1478" w:rsidP="00E352B3">
            <w:pPr>
              <w:pStyle w:val="HTMLPreformatted"/>
              <w:rPr>
                <w:rFonts w:ascii="GHEA Grapalat" w:hAnsi="GHEA Grapalat"/>
                <w:i/>
                <w:sz w:val="18"/>
                <w:szCs w:val="18"/>
              </w:rPr>
            </w:pPr>
            <w:r w:rsidRPr="005474D1">
              <w:rPr>
                <w:rFonts w:ascii="GHEA Grapalat" w:hAnsi="GHEA Grapalat"/>
                <w:i/>
                <w:sz w:val="18"/>
                <w:szCs w:val="18"/>
              </w:rPr>
              <w:t>чечевица</w:t>
            </w:r>
          </w:p>
        </w:tc>
        <w:tc>
          <w:tcPr>
            <w:tcW w:w="712" w:type="dxa"/>
          </w:tcPr>
          <w:p w:rsidR="001E1478" w:rsidRPr="005474D1" w:rsidRDefault="001E1478" w:rsidP="0071286E">
            <w:pPr>
              <w:jc w:val="center"/>
              <w:rPr>
                <w:rFonts w:ascii="GHEA Grapalat" w:hAnsi="GHEA Grapalat" w:cs="Arial"/>
                <w:sz w:val="18"/>
                <w:szCs w:val="18"/>
              </w:rPr>
            </w:pPr>
            <w:r w:rsidRPr="005474D1">
              <w:rPr>
                <w:rFonts w:ascii="GHEA Grapalat" w:hAnsi="GHEA Grapalat" w:cs="Arial"/>
                <w:sz w:val="18"/>
                <w:szCs w:val="18"/>
              </w:rPr>
              <w:t>11%</w:t>
            </w:r>
          </w:p>
        </w:tc>
        <w:tc>
          <w:tcPr>
            <w:tcW w:w="918" w:type="dxa"/>
          </w:tcPr>
          <w:p w:rsidR="001E1478" w:rsidRPr="005474D1" w:rsidRDefault="001E1478" w:rsidP="0071286E">
            <w:pPr>
              <w:jc w:val="center"/>
              <w:rPr>
                <w:rFonts w:ascii="GHEA Grapalat" w:hAnsi="GHEA Grapalat" w:cs="Arial"/>
                <w:sz w:val="18"/>
                <w:szCs w:val="18"/>
              </w:rPr>
            </w:pPr>
            <w:r w:rsidRPr="005474D1">
              <w:rPr>
                <w:rFonts w:ascii="GHEA Grapalat" w:hAnsi="GHEA Grapalat" w:cs="Arial"/>
                <w:sz w:val="18"/>
                <w:szCs w:val="18"/>
              </w:rPr>
              <w:t>23%</w:t>
            </w:r>
          </w:p>
        </w:tc>
        <w:tc>
          <w:tcPr>
            <w:tcW w:w="634" w:type="dxa"/>
          </w:tcPr>
          <w:p w:rsidR="001E1478" w:rsidRPr="005474D1" w:rsidRDefault="001E1478" w:rsidP="0071286E">
            <w:pPr>
              <w:jc w:val="center"/>
              <w:rPr>
                <w:rFonts w:ascii="GHEA Grapalat" w:hAnsi="GHEA Grapalat" w:cs="Arial"/>
                <w:sz w:val="18"/>
                <w:szCs w:val="18"/>
              </w:rPr>
            </w:pPr>
            <w:r w:rsidRPr="005474D1">
              <w:rPr>
                <w:rFonts w:ascii="GHEA Grapalat" w:hAnsi="GHEA Grapalat" w:cs="Arial"/>
                <w:sz w:val="18"/>
                <w:szCs w:val="18"/>
              </w:rPr>
              <w:t>35%</w:t>
            </w:r>
          </w:p>
        </w:tc>
        <w:tc>
          <w:tcPr>
            <w:tcW w:w="784" w:type="dxa"/>
          </w:tcPr>
          <w:p w:rsidR="001E1478" w:rsidRPr="005474D1" w:rsidRDefault="001E1478" w:rsidP="0071286E">
            <w:pPr>
              <w:jc w:val="center"/>
              <w:rPr>
                <w:rFonts w:ascii="GHEA Grapalat" w:hAnsi="GHEA Grapalat" w:cs="Arial"/>
                <w:sz w:val="18"/>
                <w:szCs w:val="18"/>
              </w:rPr>
            </w:pPr>
            <w:r w:rsidRPr="005474D1">
              <w:rPr>
                <w:rFonts w:ascii="GHEA Grapalat" w:hAnsi="GHEA Grapalat" w:cs="Arial"/>
                <w:sz w:val="18"/>
                <w:szCs w:val="18"/>
              </w:rPr>
              <w:t>45%</w:t>
            </w:r>
          </w:p>
        </w:tc>
        <w:tc>
          <w:tcPr>
            <w:tcW w:w="615" w:type="dxa"/>
          </w:tcPr>
          <w:p w:rsidR="001E1478" w:rsidRPr="005474D1" w:rsidRDefault="001E1478" w:rsidP="0071286E">
            <w:pPr>
              <w:jc w:val="center"/>
              <w:rPr>
                <w:rFonts w:ascii="GHEA Grapalat" w:hAnsi="GHEA Grapalat" w:cs="Arial"/>
                <w:sz w:val="18"/>
                <w:szCs w:val="18"/>
              </w:rPr>
            </w:pPr>
            <w:r w:rsidRPr="005474D1">
              <w:rPr>
                <w:rFonts w:ascii="GHEA Grapalat" w:hAnsi="GHEA Grapalat" w:cs="Arial"/>
                <w:sz w:val="18"/>
                <w:szCs w:val="18"/>
              </w:rPr>
              <w:t>55%</w:t>
            </w:r>
          </w:p>
        </w:tc>
        <w:tc>
          <w:tcPr>
            <w:tcW w:w="597" w:type="dxa"/>
            <w:gridSpan w:val="2"/>
          </w:tcPr>
          <w:p w:rsidR="001E1478" w:rsidRPr="005474D1" w:rsidRDefault="001E1478" w:rsidP="0071286E">
            <w:pPr>
              <w:jc w:val="center"/>
              <w:rPr>
                <w:rFonts w:ascii="GHEA Grapalat" w:hAnsi="GHEA Grapalat" w:cs="Arial"/>
                <w:sz w:val="18"/>
                <w:szCs w:val="18"/>
              </w:rPr>
            </w:pPr>
            <w:r w:rsidRPr="005474D1">
              <w:rPr>
                <w:rFonts w:ascii="GHEA Grapalat" w:hAnsi="GHEA Grapalat" w:cs="Arial"/>
                <w:sz w:val="18"/>
                <w:szCs w:val="18"/>
              </w:rPr>
              <w:t>55%</w:t>
            </w:r>
          </w:p>
        </w:tc>
        <w:tc>
          <w:tcPr>
            <w:tcW w:w="653" w:type="dxa"/>
          </w:tcPr>
          <w:p w:rsidR="001E1478" w:rsidRPr="005474D1" w:rsidRDefault="001E1478" w:rsidP="0071286E">
            <w:pPr>
              <w:jc w:val="center"/>
              <w:rPr>
                <w:rFonts w:ascii="GHEA Grapalat" w:hAnsi="GHEA Grapalat" w:cs="Arial"/>
                <w:sz w:val="18"/>
                <w:szCs w:val="18"/>
              </w:rPr>
            </w:pPr>
            <w:r w:rsidRPr="005474D1">
              <w:rPr>
                <w:rFonts w:ascii="GHEA Grapalat" w:hAnsi="GHEA Grapalat" w:cs="Arial"/>
                <w:sz w:val="18"/>
                <w:szCs w:val="18"/>
              </w:rPr>
              <w:t>55%</w:t>
            </w:r>
          </w:p>
        </w:tc>
        <w:tc>
          <w:tcPr>
            <w:tcW w:w="754" w:type="dxa"/>
          </w:tcPr>
          <w:p w:rsidR="001E1478" w:rsidRPr="005474D1" w:rsidRDefault="001E1478" w:rsidP="0071286E">
            <w:pPr>
              <w:jc w:val="center"/>
              <w:rPr>
                <w:rFonts w:ascii="GHEA Grapalat" w:hAnsi="GHEA Grapalat" w:cs="Arial"/>
                <w:sz w:val="18"/>
                <w:szCs w:val="18"/>
              </w:rPr>
            </w:pPr>
            <w:r w:rsidRPr="005474D1">
              <w:rPr>
                <w:rFonts w:ascii="GHEA Grapalat" w:hAnsi="GHEA Grapalat" w:cs="Arial"/>
                <w:sz w:val="18"/>
                <w:szCs w:val="18"/>
              </w:rPr>
              <w:t>55%</w:t>
            </w:r>
          </w:p>
        </w:tc>
        <w:tc>
          <w:tcPr>
            <w:tcW w:w="863" w:type="dxa"/>
          </w:tcPr>
          <w:p w:rsidR="001E1478" w:rsidRPr="005474D1" w:rsidRDefault="001E1478" w:rsidP="0071286E">
            <w:pPr>
              <w:jc w:val="center"/>
              <w:rPr>
                <w:rFonts w:ascii="GHEA Grapalat" w:hAnsi="GHEA Grapalat" w:cs="Arial"/>
                <w:sz w:val="18"/>
                <w:szCs w:val="18"/>
                <w:lang w:val="pt-BR"/>
              </w:rPr>
            </w:pPr>
            <w:r w:rsidRPr="005474D1">
              <w:rPr>
                <w:rFonts w:ascii="GHEA Grapalat" w:hAnsi="GHEA Grapalat" w:cs="Arial"/>
                <w:sz w:val="18"/>
                <w:szCs w:val="18"/>
              </w:rPr>
              <w:t>67</w:t>
            </w:r>
            <w:r w:rsidRPr="005474D1">
              <w:rPr>
                <w:rFonts w:ascii="GHEA Grapalat" w:hAnsi="GHEA Grapalat" w:cs="Arial"/>
                <w:sz w:val="18"/>
                <w:szCs w:val="18"/>
                <w:lang w:val="pt-BR"/>
              </w:rPr>
              <w:t>%</w:t>
            </w:r>
          </w:p>
        </w:tc>
        <w:tc>
          <w:tcPr>
            <w:tcW w:w="822" w:type="dxa"/>
          </w:tcPr>
          <w:p w:rsidR="001E1478" w:rsidRPr="005474D1" w:rsidRDefault="001E1478" w:rsidP="0071286E">
            <w:pPr>
              <w:jc w:val="center"/>
              <w:rPr>
                <w:rFonts w:ascii="GHEA Grapalat" w:hAnsi="GHEA Grapalat" w:cs="Arial"/>
                <w:sz w:val="18"/>
                <w:szCs w:val="18"/>
                <w:lang w:val="pt-BR"/>
              </w:rPr>
            </w:pPr>
            <w:r w:rsidRPr="005474D1">
              <w:rPr>
                <w:rFonts w:ascii="GHEA Grapalat" w:hAnsi="GHEA Grapalat" w:cs="Arial"/>
                <w:sz w:val="18"/>
                <w:szCs w:val="18"/>
              </w:rPr>
              <w:t>81</w:t>
            </w:r>
            <w:r w:rsidRPr="005474D1">
              <w:rPr>
                <w:rFonts w:ascii="GHEA Grapalat" w:hAnsi="GHEA Grapalat" w:cs="Arial"/>
                <w:sz w:val="18"/>
                <w:szCs w:val="18"/>
                <w:lang w:val="pt-BR"/>
              </w:rPr>
              <w:t>%</w:t>
            </w:r>
          </w:p>
        </w:tc>
        <w:tc>
          <w:tcPr>
            <w:tcW w:w="865" w:type="dxa"/>
          </w:tcPr>
          <w:p w:rsidR="001E1478" w:rsidRPr="005474D1" w:rsidRDefault="001E1478" w:rsidP="0071286E">
            <w:pPr>
              <w:jc w:val="center"/>
              <w:rPr>
                <w:rFonts w:ascii="GHEA Grapalat" w:hAnsi="GHEA Grapalat" w:cs="Arial"/>
                <w:sz w:val="18"/>
                <w:szCs w:val="18"/>
                <w:lang w:val="pt-BR"/>
              </w:rPr>
            </w:pPr>
            <w:r w:rsidRPr="005474D1">
              <w:rPr>
                <w:rFonts w:ascii="GHEA Grapalat" w:hAnsi="GHEA Grapalat" w:cs="Arial"/>
                <w:sz w:val="18"/>
                <w:szCs w:val="18"/>
              </w:rPr>
              <w:t>91</w:t>
            </w:r>
            <w:r w:rsidRPr="005474D1">
              <w:rPr>
                <w:rFonts w:ascii="GHEA Grapalat" w:hAnsi="GHEA Grapalat" w:cs="Arial"/>
                <w:sz w:val="18"/>
                <w:szCs w:val="18"/>
                <w:lang w:val="pt-BR"/>
              </w:rPr>
              <w:t>%</w:t>
            </w:r>
          </w:p>
        </w:tc>
        <w:tc>
          <w:tcPr>
            <w:tcW w:w="827" w:type="dxa"/>
          </w:tcPr>
          <w:p w:rsidR="001E1478" w:rsidRPr="005474D1" w:rsidRDefault="001E1478" w:rsidP="0071286E">
            <w:pPr>
              <w:jc w:val="center"/>
              <w:rPr>
                <w:rFonts w:ascii="GHEA Grapalat" w:hAnsi="GHEA Grapalat" w:cs="Arial"/>
                <w:sz w:val="18"/>
                <w:szCs w:val="18"/>
                <w:lang w:val="pt-BR"/>
              </w:rPr>
            </w:pPr>
            <w:r w:rsidRPr="005474D1">
              <w:rPr>
                <w:rFonts w:ascii="GHEA Grapalat" w:hAnsi="GHEA Grapalat" w:cs="Arial"/>
                <w:sz w:val="18"/>
                <w:szCs w:val="18"/>
                <w:lang w:val="pt-BR"/>
              </w:rPr>
              <w:t>100%</w:t>
            </w:r>
          </w:p>
        </w:tc>
        <w:tc>
          <w:tcPr>
            <w:tcW w:w="746" w:type="dxa"/>
          </w:tcPr>
          <w:p w:rsidR="001E1478" w:rsidRPr="005474D1" w:rsidRDefault="001E1478" w:rsidP="0071286E">
            <w:pPr>
              <w:jc w:val="center"/>
              <w:rPr>
                <w:rFonts w:ascii="GHEA Grapalat" w:hAnsi="GHEA Grapalat"/>
                <w:b/>
                <w:sz w:val="20"/>
                <w:szCs w:val="20"/>
                <w:lang w:val="pt-BR"/>
              </w:rPr>
            </w:pPr>
            <w:r w:rsidRPr="005474D1">
              <w:rPr>
                <w:rFonts w:ascii="GHEA Grapalat" w:hAnsi="GHEA Grapalat"/>
                <w:b/>
                <w:sz w:val="20"/>
                <w:szCs w:val="20"/>
                <w:lang w:val="pt-BR"/>
              </w:rPr>
              <w:t>100%</w:t>
            </w:r>
          </w:p>
        </w:tc>
      </w:tr>
      <w:tr w:rsidR="001E1478" w:rsidRPr="005474D1" w:rsidTr="00505017">
        <w:trPr>
          <w:gridBefore w:val="1"/>
          <w:wBefore w:w="428" w:type="dxa"/>
          <w:trHeight w:val="404"/>
          <w:jc w:val="center"/>
        </w:trPr>
        <w:tc>
          <w:tcPr>
            <w:tcW w:w="1548" w:type="dxa"/>
            <w:vAlign w:val="center"/>
          </w:tcPr>
          <w:p w:rsidR="001E1478" w:rsidRPr="005474D1" w:rsidRDefault="001E1478" w:rsidP="00C4527B">
            <w:pPr>
              <w:widowControl w:val="0"/>
              <w:jc w:val="center"/>
              <w:rPr>
                <w:rFonts w:ascii="GHEA Grapalat" w:hAnsi="GHEA Grapalat"/>
                <w:sz w:val="16"/>
                <w:szCs w:val="16"/>
                <w:lang w:val="en-US"/>
              </w:rPr>
            </w:pPr>
          </w:p>
          <w:p w:rsidR="001E1478" w:rsidRPr="005474D1" w:rsidRDefault="001E1478" w:rsidP="00C4527B">
            <w:pPr>
              <w:widowControl w:val="0"/>
              <w:jc w:val="center"/>
              <w:rPr>
                <w:rFonts w:ascii="GHEA Grapalat" w:hAnsi="GHEA Grapalat"/>
                <w:sz w:val="16"/>
                <w:szCs w:val="16"/>
                <w:lang w:val="en-US"/>
              </w:rPr>
            </w:pPr>
            <w:r w:rsidRPr="005474D1">
              <w:rPr>
                <w:rFonts w:ascii="GHEA Grapalat" w:hAnsi="GHEA Grapalat"/>
                <w:sz w:val="16"/>
                <w:szCs w:val="16"/>
                <w:lang w:val="en-US"/>
              </w:rPr>
              <w:t>6</w:t>
            </w:r>
          </w:p>
        </w:tc>
        <w:tc>
          <w:tcPr>
            <w:tcW w:w="1380" w:type="dxa"/>
          </w:tcPr>
          <w:p w:rsidR="001E1478" w:rsidRPr="005474D1" w:rsidRDefault="001E1478" w:rsidP="00E352B3">
            <w:pPr>
              <w:jc w:val="center"/>
              <w:rPr>
                <w:rFonts w:ascii="GHEA Grapalat" w:hAnsi="GHEA Grapalat"/>
                <w:i/>
                <w:sz w:val="18"/>
                <w:szCs w:val="18"/>
                <w:lang w:val="hy-AM"/>
              </w:rPr>
            </w:pPr>
            <w:r w:rsidRPr="005474D1">
              <w:rPr>
                <w:rFonts w:ascii="GHEA Grapalat" w:hAnsi="GHEA Grapalat"/>
                <w:i/>
                <w:sz w:val="18"/>
                <w:szCs w:val="18"/>
                <w:lang w:val="hy-AM"/>
              </w:rPr>
              <w:t>15617000</w:t>
            </w:r>
          </w:p>
        </w:tc>
        <w:tc>
          <w:tcPr>
            <w:tcW w:w="2350" w:type="dxa"/>
            <w:gridSpan w:val="3"/>
          </w:tcPr>
          <w:p w:rsidR="001E1478" w:rsidRPr="005474D1" w:rsidRDefault="001E1478" w:rsidP="00E352B3">
            <w:pPr>
              <w:pStyle w:val="HTMLPreformatted"/>
              <w:rPr>
                <w:rFonts w:ascii="GHEA Grapalat" w:hAnsi="GHEA Grapalat"/>
                <w:i/>
                <w:sz w:val="18"/>
                <w:szCs w:val="18"/>
              </w:rPr>
            </w:pPr>
            <w:r w:rsidRPr="005474D1">
              <w:rPr>
                <w:rFonts w:ascii="GHEA Grapalat" w:hAnsi="GHEA Grapalat"/>
                <w:i/>
                <w:sz w:val="18"/>
                <w:szCs w:val="18"/>
              </w:rPr>
              <w:t>Пшеничная мука</w:t>
            </w:r>
          </w:p>
        </w:tc>
        <w:tc>
          <w:tcPr>
            <w:tcW w:w="712" w:type="dxa"/>
          </w:tcPr>
          <w:p w:rsidR="001E1478" w:rsidRPr="005474D1" w:rsidRDefault="001E1478" w:rsidP="0071286E">
            <w:pPr>
              <w:jc w:val="center"/>
              <w:rPr>
                <w:rFonts w:ascii="GHEA Grapalat" w:hAnsi="GHEA Grapalat" w:cs="Arial"/>
                <w:sz w:val="18"/>
                <w:szCs w:val="18"/>
              </w:rPr>
            </w:pPr>
            <w:r w:rsidRPr="005474D1">
              <w:rPr>
                <w:rFonts w:ascii="GHEA Grapalat" w:hAnsi="GHEA Grapalat" w:cs="Arial"/>
                <w:sz w:val="18"/>
                <w:szCs w:val="18"/>
              </w:rPr>
              <w:t>11%</w:t>
            </w:r>
          </w:p>
        </w:tc>
        <w:tc>
          <w:tcPr>
            <w:tcW w:w="918" w:type="dxa"/>
          </w:tcPr>
          <w:p w:rsidR="001E1478" w:rsidRPr="005474D1" w:rsidRDefault="001E1478" w:rsidP="0071286E">
            <w:pPr>
              <w:jc w:val="center"/>
              <w:rPr>
                <w:rFonts w:ascii="GHEA Grapalat" w:hAnsi="GHEA Grapalat" w:cs="Arial"/>
                <w:sz w:val="18"/>
                <w:szCs w:val="18"/>
              </w:rPr>
            </w:pPr>
            <w:r w:rsidRPr="005474D1">
              <w:rPr>
                <w:rFonts w:ascii="GHEA Grapalat" w:hAnsi="GHEA Grapalat" w:cs="Arial"/>
                <w:sz w:val="18"/>
                <w:szCs w:val="18"/>
              </w:rPr>
              <w:t>23%</w:t>
            </w:r>
          </w:p>
        </w:tc>
        <w:tc>
          <w:tcPr>
            <w:tcW w:w="634" w:type="dxa"/>
          </w:tcPr>
          <w:p w:rsidR="001E1478" w:rsidRPr="005474D1" w:rsidRDefault="001E1478" w:rsidP="0071286E">
            <w:pPr>
              <w:jc w:val="center"/>
              <w:rPr>
                <w:rFonts w:ascii="GHEA Grapalat" w:hAnsi="GHEA Grapalat" w:cs="Arial"/>
                <w:sz w:val="18"/>
                <w:szCs w:val="18"/>
              </w:rPr>
            </w:pPr>
            <w:r w:rsidRPr="005474D1">
              <w:rPr>
                <w:rFonts w:ascii="GHEA Grapalat" w:hAnsi="GHEA Grapalat" w:cs="Arial"/>
                <w:sz w:val="18"/>
                <w:szCs w:val="18"/>
              </w:rPr>
              <w:t>35%</w:t>
            </w:r>
          </w:p>
        </w:tc>
        <w:tc>
          <w:tcPr>
            <w:tcW w:w="784" w:type="dxa"/>
          </w:tcPr>
          <w:p w:rsidR="001E1478" w:rsidRPr="005474D1" w:rsidRDefault="001E1478" w:rsidP="0071286E">
            <w:pPr>
              <w:jc w:val="center"/>
              <w:rPr>
                <w:rFonts w:ascii="GHEA Grapalat" w:hAnsi="GHEA Grapalat" w:cs="Arial"/>
                <w:sz w:val="18"/>
                <w:szCs w:val="18"/>
              </w:rPr>
            </w:pPr>
            <w:r w:rsidRPr="005474D1">
              <w:rPr>
                <w:rFonts w:ascii="GHEA Grapalat" w:hAnsi="GHEA Grapalat" w:cs="Arial"/>
                <w:sz w:val="18"/>
                <w:szCs w:val="18"/>
              </w:rPr>
              <w:t>45%</w:t>
            </w:r>
          </w:p>
        </w:tc>
        <w:tc>
          <w:tcPr>
            <w:tcW w:w="615" w:type="dxa"/>
          </w:tcPr>
          <w:p w:rsidR="001E1478" w:rsidRPr="005474D1" w:rsidRDefault="001E1478" w:rsidP="0071286E">
            <w:pPr>
              <w:jc w:val="center"/>
              <w:rPr>
                <w:rFonts w:ascii="GHEA Grapalat" w:hAnsi="GHEA Grapalat" w:cs="Arial"/>
                <w:sz w:val="18"/>
                <w:szCs w:val="18"/>
              </w:rPr>
            </w:pPr>
            <w:r w:rsidRPr="005474D1">
              <w:rPr>
                <w:rFonts w:ascii="GHEA Grapalat" w:hAnsi="GHEA Grapalat" w:cs="Arial"/>
                <w:sz w:val="18"/>
                <w:szCs w:val="18"/>
              </w:rPr>
              <w:t>55%</w:t>
            </w:r>
          </w:p>
        </w:tc>
        <w:tc>
          <w:tcPr>
            <w:tcW w:w="597" w:type="dxa"/>
            <w:gridSpan w:val="2"/>
          </w:tcPr>
          <w:p w:rsidR="001E1478" w:rsidRPr="005474D1" w:rsidRDefault="001E1478" w:rsidP="0071286E">
            <w:pPr>
              <w:jc w:val="center"/>
              <w:rPr>
                <w:rFonts w:ascii="GHEA Grapalat" w:hAnsi="GHEA Grapalat" w:cs="Arial"/>
                <w:sz w:val="18"/>
                <w:szCs w:val="18"/>
              </w:rPr>
            </w:pPr>
            <w:r w:rsidRPr="005474D1">
              <w:rPr>
                <w:rFonts w:ascii="GHEA Grapalat" w:hAnsi="GHEA Grapalat" w:cs="Arial"/>
                <w:sz w:val="18"/>
                <w:szCs w:val="18"/>
              </w:rPr>
              <w:t>55%</w:t>
            </w:r>
          </w:p>
        </w:tc>
        <w:tc>
          <w:tcPr>
            <w:tcW w:w="653" w:type="dxa"/>
          </w:tcPr>
          <w:p w:rsidR="001E1478" w:rsidRPr="005474D1" w:rsidRDefault="001E1478" w:rsidP="0071286E">
            <w:pPr>
              <w:jc w:val="center"/>
              <w:rPr>
                <w:rFonts w:ascii="GHEA Grapalat" w:hAnsi="GHEA Grapalat" w:cs="Arial"/>
                <w:sz w:val="18"/>
                <w:szCs w:val="18"/>
              </w:rPr>
            </w:pPr>
            <w:r w:rsidRPr="005474D1">
              <w:rPr>
                <w:rFonts w:ascii="GHEA Grapalat" w:hAnsi="GHEA Grapalat" w:cs="Arial"/>
                <w:sz w:val="18"/>
                <w:szCs w:val="18"/>
              </w:rPr>
              <w:t>55%</w:t>
            </w:r>
          </w:p>
        </w:tc>
        <w:tc>
          <w:tcPr>
            <w:tcW w:w="754" w:type="dxa"/>
          </w:tcPr>
          <w:p w:rsidR="001E1478" w:rsidRPr="005474D1" w:rsidRDefault="001E1478" w:rsidP="0071286E">
            <w:pPr>
              <w:jc w:val="center"/>
              <w:rPr>
                <w:rFonts w:ascii="GHEA Grapalat" w:hAnsi="GHEA Grapalat" w:cs="Arial"/>
                <w:sz w:val="18"/>
                <w:szCs w:val="18"/>
              </w:rPr>
            </w:pPr>
            <w:r w:rsidRPr="005474D1">
              <w:rPr>
                <w:rFonts w:ascii="GHEA Grapalat" w:hAnsi="GHEA Grapalat" w:cs="Arial"/>
                <w:sz w:val="18"/>
                <w:szCs w:val="18"/>
              </w:rPr>
              <w:t>55%</w:t>
            </w:r>
          </w:p>
        </w:tc>
        <w:tc>
          <w:tcPr>
            <w:tcW w:w="863" w:type="dxa"/>
          </w:tcPr>
          <w:p w:rsidR="001E1478" w:rsidRPr="005474D1" w:rsidRDefault="001E1478" w:rsidP="0071286E">
            <w:pPr>
              <w:jc w:val="center"/>
              <w:rPr>
                <w:rFonts w:ascii="GHEA Grapalat" w:hAnsi="GHEA Grapalat" w:cs="Arial"/>
                <w:sz w:val="18"/>
                <w:szCs w:val="18"/>
                <w:lang w:val="pt-BR"/>
              </w:rPr>
            </w:pPr>
            <w:r w:rsidRPr="005474D1">
              <w:rPr>
                <w:rFonts w:ascii="GHEA Grapalat" w:hAnsi="GHEA Grapalat" w:cs="Arial"/>
                <w:sz w:val="18"/>
                <w:szCs w:val="18"/>
              </w:rPr>
              <w:t>67</w:t>
            </w:r>
            <w:r w:rsidRPr="005474D1">
              <w:rPr>
                <w:rFonts w:ascii="GHEA Grapalat" w:hAnsi="GHEA Grapalat" w:cs="Arial"/>
                <w:sz w:val="18"/>
                <w:szCs w:val="18"/>
                <w:lang w:val="pt-BR"/>
              </w:rPr>
              <w:t>%</w:t>
            </w:r>
          </w:p>
        </w:tc>
        <w:tc>
          <w:tcPr>
            <w:tcW w:w="822" w:type="dxa"/>
          </w:tcPr>
          <w:p w:rsidR="001E1478" w:rsidRPr="005474D1" w:rsidRDefault="001E1478" w:rsidP="0071286E">
            <w:pPr>
              <w:jc w:val="center"/>
              <w:rPr>
                <w:rFonts w:ascii="GHEA Grapalat" w:hAnsi="GHEA Grapalat" w:cs="Arial"/>
                <w:sz w:val="18"/>
                <w:szCs w:val="18"/>
                <w:lang w:val="pt-BR"/>
              </w:rPr>
            </w:pPr>
            <w:r w:rsidRPr="005474D1">
              <w:rPr>
                <w:rFonts w:ascii="GHEA Grapalat" w:hAnsi="GHEA Grapalat" w:cs="Arial"/>
                <w:sz w:val="18"/>
                <w:szCs w:val="18"/>
              </w:rPr>
              <w:t>81</w:t>
            </w:r>
            <w:r w:rsidRPr="005474D1">
              <w:rPr>
                <w:rFonts w:ascii="GHEA Grapalat" w:hAnsi="GHEA Grapalat" w:cs="Arial"/>
                <w:sz w:val="18"/>
                <w:szCs w:val="18"/>
                <w:lang w:val="pt-BR"/>
              </w:rPr>
              <w:t>%</w:t>
            </w:r>
          </w:p>
        </w:tc>
        <w:tc>
          <w:tcPr>
            <w:tcW w:w="865" w:type="dxa"/>
          </w:tcPr>
          <w:p w:rsidR="001E1478" w:rsidRPr="005474D1" w:rsidRDefault="001E1478" w:rsidP="0071286E">
            <w:pPr>
              <w:jc w:val="center"/>
              <w:rPr>
                <w:rFonts w:ascii="GHEA Grapalat" w:hAnsi="GHEA Grapalat" w:cs="Arial"/>
                <w:sz w:val="18"/>
                <w:szCs w:val="18"/>
                <w:lang w:val="pt-BR"/>
              </w:rPr>
            </w:pPr>
            <w:r w:rsidRPr="005474D1">
              <w:rPr>
                <w:rFonts w:ascii="GHEA Grapalat" w:hAnsi="GHEA Grapalat" w:cs="Arial"/>
                <w:sz w:val="18"/>
                <w:szCs w:val="18"/>
              </w:rPr>
              <w:t>91</w:t>
            </w:r>
            <w:r w:rsidRPr="005474D1">
              <w:rPr>
                <w:rFonts w:ascii="GHEA Grapalat" w:hAnsi="GHEA Grapalat" w:cs="Arial"/>
                <w:sz w:val="18"/>
                <w:szCs w:val="18"/>
                <w:lang w:val="pt-BR"/>
              </w:rPr>
              <w:t>%</w:t>
            </w:r>
          </w:p>
        </w:tc>
        <w:tc>
          <w:tcPr>
            <w:tcW w:w="827" w:type="dxa"/>
          </w:tcPr>
          <w:p w:rsidR="001E1478" w:rsidRPr="005474D1" w:rsidRDefault="001E1478" w:rsidP="0071286E">
            <w:pPr>
              <w:jc w:val="center"/>
              <w:rPr>
                <w:rFonts w:ascii="GHEA Grapalat" w:hAnsi="GHEA Grapalat" w:cs="Arial"/>
                <w:sz w:val="18"/>
                <w:szCs w:val="18"/>
                <w:lang w:val="pt-BR"/>
              </w:rPr>
            </w:pPr>
            <w:r w:rsidRPr="005474D1">
              <w:rPr>
                <w:rFonts w:ascii="GHEA Grapalat" w:hAnsi="GHEA Grapalat" w:cs="Arial"/>
                <w:sz w:val="18"/>
                <w:szCs w:val="18"/>
                <w:lang w:val="pt-BR"/>
              </w:rPr>
              <w:t>100%</w:t>
            </w:r>
          </w:p>
        </w:tc>
        <w:tc>
          <w:tcPr>
            <w:tcW w:w="746" w:type="dxa"/>
          </w:tcPr>
          <w:p w:rsidR="001E1478" w:rsidRPr="005474D1" w:rsidRDefault="001E1478" w:rsidP="0071286E">
            <w:pPr>
              <w:jc w:val="center"/>
              <w:rPr>
                <w:rFonts w:ascii="GHEA Grapalat" w:hAnsi="GHEA Grapalat"/>
                <w:b/>
                <w:sz w:val="20"/>
                <w:szCs w:val="20"/>
                <w:lang w:val="pt-BR"/>
              </w:rPr>
            </w:pPr>
            <w:r w:rsidRPr="005474D1">
              <w:rPr>
                <w:rFonts w:ascii="GHEA Grapalat" w:hAnsi="GHEA Grapalat"/>
                <w:b/>
                <w:sz w:val="20"/>
                <w:szCs w:val="20"/>
                <w:lang w:val="pt-BR"/>
              </w:rPr>
              <w:t>100%</w:t>
            </w:r>
          </w:p>
        </w:tc>
      </w:tr>
      <w:tr w:rsidR="001E1478" w:rsidRPr="005474D1" w:rsidTr="00505017">
        <w:trPr>
          <w:gridBefore w:val="1"/>
          <w:wBefore w:w="428" w:type="dxa"/>
          <w:trHeight w:val="404"/>
          <w:jc w:val="center"/>
        </w:trPr>
        <w:tc>
          <w:tcPr>
            <w:tcW w:w="1548" w:type="dxa"/>
            <w:vAlign w:val="center"/>
          </w:tcPr>
          <w:p w:rsidR="001E1478" w:rsidRPr="005474D1" w:rsidRDefault="001E1478" w:rsidP="00C4527B">
            <w:pPr>
              <w:widowControl w:val="0"/>
              <w:jc w:val="center"/>
              <w:rPr>
                <w:rFonts w:ascii="GHEA Grapalat" w:hAnsi="GHEA Grapalat"/>
                <w:sz w:val="16"/>
                <w:szCs w:val="16"/>
                <w:lang w:val="en-US"/>
              </w:rPr>
            </w:pPr>
            <w:r w:rsidRPr="005474D1">
              <w:rPr>
                <w:rFonts w:ascii="GHEA Grapalat" w:hAnsi="GHEA Grapalat"/>
                <w:sz w:val="16"/>
                <w:szCs w:val="16"/>
                <w:lang w:val="en-US"/>
              </w:rPr>
              <w:t>7</w:t>
            </w:r>
          </w:p>
        </w:tc>
        <w:tc>
          <w:tcPr>
            <w:tcW w:w="1380" w:type="dxa"/>
          </w:tcPr>
          <w:p w:rsidR="001E1478" w:rsidRPr="005474D1" w:rsidRDefault="001E1478" w:rsidP="00E352B3">
            <w:pPr>
              <w:jc w:val="center"/>
              <w:rPr>
                <w:rFonts w:ascii="GHEA Grapalat" w:hAnsi="GHEA Grapalat"/>
                <w:i/>
                <w:sz w:val="18"/>
                <w:szCs w:val="18"/>
              </w:rPr>
            </w:pPr>
            <w:r w:rsidRPr="005474D1">
              <w:rPr>
                <w:rFonts w:ascii="GHEA Grapalat" w:hAnsi="GHEA Grapalat"/>
                <w:i/>
                <w:sz w:val="18"/>
                <w:szCs w:val="18"/>
              </w:rPr>
              <w:t>15541100</w:t>
            </w:r>
          </w:p>
        </w:tc>
        <w:tc>
          <w:tcPr>
            <w:tcW w:w="2350" w:type="dxa"/>
            <w:gridSpan w:val="3"/>
          </w:tcPr>
          <w:p w:rsidR="001E1478" w:rsidRPr="005474D1" w:rsidRDefault="001E1478" w:rsidP="00E352B3">
            <w:pPr>
              <w:pStyle w:val="HTMLPreformatted"/>
              <w:rPr>
                <w:rFonts w:ascii="GHEA Grapalat" w:hAnsi="GHEA Grapalat"/>
                <w:i/>
                <w:sz w:val="18"/>
                <w:szCs w:val="18"/>
              </w:rPr>
            </w:pPr>
            <w:r w:rsidRPr="005474D1">
              <w:rPr>
                <w:rFonts w:ascii="GHEA Grapalat" w:hAnsi="GHEA Grapalat"/>
                <w:i/>
                <w:sz w:val="18"/>
                <w:szCs w:val="18"/>
              </w:rPr>
              <w:t>Сыр / Лори /</w:t>
            </w:r>
          </w:p>
        </w:tc>
        <w:tc>
          <w:tcPr>
            <w:tcW w:w="712" w:type="dxa"/>
          </w:tcPr>
          <w:p w:rsidR="001E1478" w:rsidRPr="005474D1" w:rsidRDefault="001E1478" w:rsidP="0071286E">
            <w:pPr>
              <w:jc w:val="center"/>
              <w:rPr>
                <w:rFonts w:ascii="GHEA Grapalat" w:hAnsi="GHEA Grapalat" w:cs="Arial"/>
                <w:sz w:val="18"/>
                <w:szCs w:val="18"/>
              </w:rPr>
            </w:pPr>
            <w:r w:rsidRPr="005474D1">
              <w:rPr>
                <w:rFonts w:ascii="GHEA Grapalat" w:hAnsi="GHEA Grapalat" w:cs="Arial"/>
                <w:sz w:val="18"/>
                <w:szCs w:val="18"/>
              </w:rPr>
              <w:t>11%</w:t>
            </w:r>
          </w:p>
        </w:tc>
        <w:tc>
          <w:tcPr>
            <w:tcW w:w="918" w:type="dxa"/>
          </w:tcPr>
          <w:p w:rsidR="001E1478" w:rsidRPr="005474D1" w:rsidRDefault="001E1478" w:rsidP="0071286E">
            <w:pPr>
              <w:jc w:val="center"/>
              <w:rPr>
                <w:rFonts w:ascii="GHEA Grapalat" w:hAnsi="GHEA Grapalat" w:cs="Arial"/>
                <w:sz w:val="18"/>
                <w:szCs w:val="18"/>
              </w:rPr>
            </w:pPr>
            <w:r w:rsidRPr="005474D1">
              <w:rPr>
                <w:rFonts w:ascii="GHEA Grapalat" w:hAnsi="GHEA Grapalat" w:cs="Arial"/>
                <w:sz w:val="18"/>
                <w:szCs w:val="18"/>
              </w:rPr>
              <w:t>23%</w:t>
            </w:r>
          </w:p>
        </w:tc>
        <w:tc>
          <w:tcPr>
            <w:tcW w:w="634" w:type="dxa"/>
          </w:tcPr>
          <w:p w:rsidR="001E1478" w:rsidRPr="005474D1" w:rsidRDefault="001E1478" w:rsidP="0071286E">
            <w:pPr>
              <w:jc w:val="center"/>
              <w:rPr>
                <w:rFonts w:ascii="GHEA Grapalat" w:hAnsi="GHEA Grapalat" w:cs="Arial"/>
                <w:sz w:val="18"/>
                <w:szCs w:val="18"/>
              </w:rPr>
            </w:pPr>
            <w:r w:rsidRPr="005474D1">
              <w:rPr>
                <w:rFonts w:ascii="GHEA Grapalat" w:hAnsi="GHEA Grapalat" w:cs="Arial"/>
                <w:sz w:val="18"/>
                <w:szCs w:val="18"/>
              </w:rPr>
              <w:t>35%</w:t>
            </w:r>
          </w:p>
        </w:tc>
        <w:tc>
          <w:tcPr>
            <w:tcW w:w="784" w:type="dxa"/>
          </w:tcPr>
          <w:p w:rsidR="001E1478" w:rsidRPr="005474D1" w:rsidRDefault="001E1478" w:rsidP="0071286E">
            <w:pPr>
              <w:jc w:val="center"/>
              <w:rPr>
                <w:rFonts w:ascii="GHEA Grapalat" w:hAnsi="GHEA Grapalat" w:cs="Arial"/>
                <w:sz w:val="18"/>
                <w:szCs w:val="18"/>
              </w:rPr>
            </w:pPr>
            <w:r w:rsidRPr="005474D1">
              <w:rPr>
                <w:rFonts w:ascii="GHEA Grapalat" w:hAnsi="GHEA Grapalat" w:cs="Arial"/>
                <w:sz w:val="18"/>
                <w:szCs w:val="18"/>
              </w:rPr>
              <w:t>45%</w:t>
            </w:r>
          </w:p>
        </w:tc>
        <w:tc>
          <w:tcPr>
            <w:tcW w:w="615" w:type="dxa"/>
          </w:tcPr>
          <w:p w:rsidR="001E1478" w:rsidRPr="005474D1" w:rsidRDefault="001E1478" w:rsidP="0071286E">
            <w:pPr>
              <w:jc w:val="center"/>
              <w:rPr>
                <w:rFonts w:ascii="GHEA Grapalat" w:hAnsi="GHEA Grapalat" w:cs="Arial"/>
                <w:sz w:val="18"/>
                <w:szCs w:val="18"/>
              </w:rPr>
            </w:pPr>
            <w:r w:rsidRPr="005474D1">
              <w:rPr>
                <w:rFonts w:ascii="GHEA Grapalat" w:hAnsi="GHEA Grapalat" w:cs="Arial"/>
                <w:sz w:val="18"/>
                <w:szCs w:val="18"/>
              </w:rPr>
              <w:t>55%</w:t>
            </w:r>
          </w:p>
        </w:tc>
        <w:tc>
          <w:tcPr>
            <w:tcW w:w="597" w:type="dxa"/>
            <w:gridSpan w:val="2"/>
          </w:tcPr>
          <w:p w:rsidR="001E1478" w:rsidRPr="005474D1" w:rsidRDefault="001E1478" w:rsidP="0071286E">
            <w:pPr>
              <w:jc w:val="center"/>
              <w:rPr>
                <w:rFonts w:ascii="GHEA Grapalat" w:hAnsi="GHEA Grapalat" w:cs="Arial"/>
                <w:sz w:val="18"/>
                <w:szCs w:val="18"/>
              </w:rPr>
            </w:pPr>
            <w:r w:rsidRPr="005474D1">
              <w:rPr>
                <w:rFonts w:ascii="GHEA Grapalat" w:hAnsi="GHEA Grapalat" w:cs="Arial"/>
                <w:sz w:val="18"/>
                <w:szCs w:val="18"/>
              </w:rPr>
              <w:t>55%</w:t>
            </w:r>
          </w:p>
        </w:tc>
        <w:tc>
          <w:tcPr>
            <w:tcW w:w="653" w:type="dxa"/>
          </w:tcPr>
          <w:p w:rsidR="001E1478" w:rsidRPr="005474D1" w:rsidRDefault="001E1478" w:rsidP="0071286E">
            <w:pPr>
              <w:jc w:val="center"/>
              <w:rPr>
                <w:rFonts w:ascii="GHEA Grapalat" w:hAnsi="GHEA Grapalat" w:cs="Arial"/>
                <w:sz w:val="18"/>
                <w:szCs w:val="18"/>
              </w:rPr>
            </w:pPr>
            <w:r w:rsidRPr="005474D1">
              <w:rPr>
                <w:rFonts w:ascii="GHEA Grapalat" w:hAnsi="GHEA Grapalat" w:cs="Arial"/>
                <w:sz w:val="18"/>
                <w:szCs w:val="18"/>
              </w:rPr>
              <w:t>55%</w:t>
            </w:r>
          </w:p>
        </w:tc>
        <w:tc>
          <w:tcPr>
            <w:tcW w:w="754" w:type="dxa"/>
          </w:tcPr>
          <w:p w:rsidR="001E1478" w:rsidRPr="005474D1" w:rsidRDefault="001E1478" w:rsidP="0071286E">
            <w:pPr>
              <w:jc w:val="center"/>
              <w:rPr>
                <w:rFonts w:ascii="GHEA Grapalat" w:hAnsi="GHEA Grapalat" w:cs="Arial"/>
                <w:sz w:val="18"/>
                <w:szCs w:val="18"/>
              </w:rPr>
            </w:pPr>
            <w:r w:rsidRPr="005474D1">
              <w:rPr>
                <w:rFonts w:ascii="GHEA Grapalat" w:hAnsi="GHEA Grapalat" w:cs="Arial"/>
                <w:sz w:val="18"/>
                <w:szCs w:val="18"/>
              </w:rPr>
              <w:t>55%</w:t>
            </w:r>
          </w:p>
        </w:tc>
        <w:tc>
          <w:tcPr>
            <w:tcW w:w="863" w:type="dxa"/>
          </w:tcPr>
          <w:p w:rsidR="001E1478" w:rsidRPr="005474D1" w:rsidRDefault="001E1478" w:rsidP="0071286E">
            <w:pPr>
              <w:jc w:val="center"/>
              <w:rPr>
                <w:rFonts w:ascii="GHEA Grapalat" w:hAnsi="GHEA Grapalat" w:cs="Arial"/>
                <w:sz w:val="18"/>
                <w:szCs w:val="18"/>
                <w:lang w:val="pt-BR"/>
              </w:rPr>
            </w:pPr>
            <w:r w:rsidRPr="005474D1">
              <w:rPr>
                <w:rFonts w:ascii="GHEA Grapalat" w:hAnsi="GHEA Grapalat" w:cs="Arial"/>
                <w:sz w:val="18"/>
                <w:szCs w:val="18"/>
              </w:rPr>
              <w:t>67</w:t>
            </w:r>
            <w:r w:rsidRPr="005474D1">
              <w:rPr>
                <w:rFonts w:ascii="GHEA Grapalat" w:hAnsi="GHEA Grapalat" w:cs="Arial"/>
                <w:sz w:val="18"/>
                <w:szCs w:val="18"/>
                <w:lang w:val="pt-BR"/>
              </w:rPr>
              <w:t>%</w:t>
            </w:r>
          </w:p>
        </w:tc>
        <w:tc>
          <w:tcPr>
            <w:tcW w:w="822" w:type="dxa"/>
          </w:tcPr>
          <w:p w:rsidR="001E1478" w:rsidRPr="005474D1" w:rsidRDefault="001E1478" w:rsidP="0071286E">
            <w:pPr>
              <w:jc w:val="center"/>
              <w:rPr>
                <w:rFonts w:ascii="GHEA Grapalat" w:hAnsi="GHEA Grapalat" w:cs="Arial"/>
                <w:sz w:val="18"/>
                <w:szCs w:val="18"/>
                <w:lang w:val="pt-BR"/>
              </w:rPr>
            </w:pPr>
            <w:r w:rsidRPr="005474D1">
              <w:rPr>
                <w:rFonts w:ascii="GHEA Grapalat" w:hAnsi="GHEA Grapalat" w:cs="Arial"/>
                <w:sz w:val="18"/>
                <w:szCs w:val="18"/>
              </w:rPr>
              <w:t>81</w:t>
            </w:r>
            <w:r w:rsidRPr="005474D1">
              <w:rPr>
                <w:rFonts w:ascii="GHEA Grapalat" w:hAnsi="GHEA Grapalat" w:cs="Arial"/>
                <w:sz w:val="18"/>
                <w:szCs w:val="18"/>
                <w:lang w:val="pt-BR"/>
              </w:rPr>
              <w:t>%</w:t>
            </w:r>
          </w:p>
        </w:tc>
        <w:tc>
          <w:tcPr>
            <w:tcW w:w="865" w:type="dxa"/>
          </w:tcPr>
          <w:p w:rsidR="001E1478" w:rsidRPr="005474D1" w:rsidRDefault="001E1478" w:rsidP="0071286E">
            <w:pPr>
              <w:jc w:val="center"/>
              <w:rPr>
                <w:rFonts w:ascii="GHEA Grapalat" w:hAnsi="GHEA Grapalat" w:cs="Arial"/>
                <w:sz w:val="18"/>
                <w:szCs w:val="18"/>
                <w:lang w:val="pt-BR"/>
              </w:rPr>
            </w:pPr>
            <w:r w:rsidRPr="005474D1">
              <w:rPr>
                <w:rFonts w:ascii="GHEA Grapalat" w:hAnsi="GHEA Grapalat" w:cs="Arial"/>
                <w:sz w:val="18"/>
                <w:szCs w:val="18"/>
              </w:rPr>
              <w:t>91</w:t>
            </w:r>
            <w:r w:rsidRPr="005474D1">
              <w:rPr>
                <w:rFonts w:ascii="GHEA Grapalat" w:hAnsi="GHEA Grapalat" w:cs="Arial"/>
                <w:sz w:val="18"/>
                <w:szCs w:val="18"/>
                <w:lang w:val="pt-BR"/>
              </w:rPr>
              <w:t>%</w:t>
            </w:r>
          </w:p>
        </w:tc>
        <w:tc>
          <w:tcPr>
            <w:tcW w:w="827" w:type="dxa"/>
          </w:tcPr>
          <w:p w:rsidR="001E1478" w:rsidRPr="005474D1" w:rsidRDefault="001E1478" w:rsidP="0071286E">
            <w:pPr>
              <w:jc w:val="center"/>
              <w:rPr>
                <w:rFonts w:ascii="GHEA Grapalat" w:hAnsi="GHEA Grapalat" w:cs="Arial"/>
                <w:sz w:val="18"/>
                <w:szCs w:val="18"/>
                <w:lang w:val="pt-BR"/>
              </w:rPr>
            </w:pPr>
            <w:r w:rsidRPr="005474D1">
              <w:rPr>
                <w:rFonts w:ascii="GHEA Grapalat" w:hAnsi="GHEA Grapalat" w:cs="Arial"/>
                <w:sz w:val="18"/>
                <w:szCs w:val="18"/>
                <w:lang w:val="pt-BR"/>
              </w:rPr>
              <w:t>100%</w:t>
            </w:r>
          </w:p>
        </w:tc>
        <w:tc>
          <w:tcPr>
            <w:tcW w:w="746" w:type="dxa"/>
          </w:tcPr>
          <w:p w:rsidR="001E1478" w:rsidRPr="005474D1" w:rsidRDefault="001E1478" w:rsidP="0071286E">
            <w:pPr>
              <w:jc w:val="center"/>
              <w:rPr>
                <w:rFonts w:ascii="GHEA Grapalat" w:hAnsi="GHEA Grapalat"/>
                <w:b/>
                <w:sz w:val="20"/>
                <w:szCs w:val="20"/>
                <w:lang w:val="pt-BR"/>
              </w:rPr>
            </w:pPr>
            <w:r w:rsidRPr="005474D1">
              <w:rPr>
                <w:rFonts w:ascii="GHEA Grapalat" w:hAnsi="GHEA Grapalat"/>
                <w:b/>
                <w:sz w:val="20"/>
                <w:szCs w:val="20"/>
                <w:lang w:val="pt-BR"/>
              </w:rPr>
              <w:t>100%</w:t>
            </w:r>
          </w:p>
        </w:tc>
      </w:tr>
      <w:tr w:rsidR="001E1478" w:rsidRPr="005474D1" w:rsidTr="00505017">
        <w:trPr>
          <w:gridBefore w:val="1"/>
          <w:wBefore w:w="428" w:type="dxa"/>
          <w:trHeight w:val="268"/>
          <w:jc w:val="center"/>
        </w:trPr>
        <w:tc>
          <w:tcPr>
            <w:tcW w:w="1548" w:type="dxa"/>
            <w:vAlign w:val="center"/>
          </w:tcPr>
          <w:p w:rsidR="001E1478" w:rsidRPr="005474D1" w:rsidRDefault="001E1478" w:rsidP="00C4527B">
            <w:pPr>
              <w:widowControl w:val="0"/>
              <w:jc w:val="center"/>
              <w:rPr>
                <w:rFonts w:ascii="GHEA Grapalat" w:hAnsi="GHEA Grapalat"/>
                <w:sz w:val="16"/>
                <w:szCs w:val="16"/>
                <w:lang w:val="en-US"/>
              </w:rPr>
            </w:pPr>
            <w:r w:rsidRPr="005474D1">
              <w:rPr>
                <w:rFonts w:ascii="GHEA Grapalat" w:hAnsi="GHEA Grapalat"/>
                <w:sz w:val="16"/>
                <w:szCs w:val="16"/>
                <w:lang w:val="en-US"/>
              </w:rPr>
              <w:t>8</w:t>
            </w:r>
          </w:p>
        </w:tc>
        <w:tc>
          <w:tcPr>
            <w:tcW w:w="1380" w:type="dxa"/>
          </w:tcPr>
          <w:p w:rsidR="001E1478" w:rsidRPr="005474D1" w:rsidRDefault="001E1478" w:rsidP="00E352B3">
            <w:pPr>
              <w:jc w:val="center"/>
              <w:rPr>
                <w:rFonts w:ascii="GHEA Grapalat" w:hAnsi="GHEA Grapalat"/>
                <w:i/>
                <w:sz w:val="18"/>
                <w:szCs w:val="18"/>
              </w:rPr>
            </w:pPr>
            <w:r w:rsidRPr="005474D1">
              <w:rPr>
                <w:rFonts w:ascii="GHEA Grapalat" w:hAnsi="GHEA Grapalat"/>
                <w:i/>
                <w:sz w:val="18"/>
                <w:szCs w:val="18"/>
              </w:rPr>
              <w:t>15551600</w:t>
            </w:r>
          </w:p>
        </w:tc>
        <w:tc>
          <w:tcPr>
            <w:tcW w:w="2350" w:type="dxa"/>
            <w:gridSpan w:val="3"/>
          </w:tcPr>
          <w:p w:rsidR="001E1478" w:rsidRPr="005474D1" w:rsidRDefault="001E1478" w:rsidP="00E352B3">
            <w:pPr>
              <w:pStyle w:val="HTMLPreformatted"/>
              <w:rPr>
                <w:rFonts w:ascii="GHEA Grapalat" w:hAnsi="GHEA Grapalat"/>
                <w:i/>
                <w:sz w:val="18"/>
                <w:szCs w:val="18"/>
              </w:rPr>
            </w:pPr>
            <w:r w:rsidRPr="005474D1">
              <w:rPr>
                <w:rFonts w:ascii="GHEA Grapalat" w:hAnsi="GHEA Grapalat"/>
                <w:i/>
                <w:sz w:val="18"/>
                <w:szCs w:val="18"/>
              </w:rPr>
              <w:t>мацун</w:t>
            </w:r>
          </w:p>
        </w:tc>
        <w:tc>
          <w:tcPr>
            <w:tcW w:w="712" w:type="dxa"/>
          </w:tcPr>
          <w:p w:rsidR="001E1478" w:rsidRPr="005474D1" w:rsidRDefault="001E1478" w:rsidP="0071286E">
            <w:pPr>
              <w:jc w:val="center"/>
              <w:rPr>
                <w:rFonts w:ascii="GHEA Grapalat" w:hAnsi="GHEA Grapalat" w:cs="Arial"/>
                <w:sz w:val="18"/>
                <w:szCs w:val="18"/>
              </w:rPr>
            </w:pPr>
            <w:r w:rsidRPr="005474D1">
              <w:rPr>
                <w:rFonts w:ascii="GHEA Grapalat" w:hAnsi="GHEA Grapalat" w:cs="Arial"/>
                <w:sz w:val="18"/>
                <w:szCs w:val="18"/>
              </w:rPr>
              <w:t>11%</w:t>
            </w:r>
          </w:p>
        </w:tc>
        <w:tc>
          <w:tcPr>
            <w:tcW w:w="918" w:type="dxa"/>
          </w:tcPr>
          <w:p w:rsidR="001E1478" w:rsidRPr="005474D1" w:rsidRDefault="001E1478" w:rsidP="0071286E">
            <w:pPr>
              <w:jc w:val="center"/>
              <w:rPr>
                <w:rFonts w:ascii="GHEA Grapalat" w:hAnsi="GHEA Grapalat" w:cs="Arial"/>
                <w:sz w:val="18"/>
                <w:szCs w:val="18"/>
              </w:rPr>
            </w:pPr>
            <w:r w:rsidRPr="005474D1">
              <w:rPr>
                <w:rFonts w:ascii="GHEA Grapalat" w:hAnsi="GHEA Grapalat" w:cs="Arial"/>
                <w:sz w:val="18"/>
                <w:szCs w:val="18"/>
              </w:rPr>
              <w:t>23%</w:t>
            </w:r>
          </w:p>
        </w:tc>
        <w:tc>
          <w:tcPr>
            <w:tcW w:w="634" w:type="dxa"/>
          </w:tcPr>
          <w:p w:rsidR="001E1478" w:rsidRPr="005474D1" w:rsidRDefault="001E1478" w:rsidP="0071286E">
            <w:pPr>
              <w:jc w:val="center"/>
              <w:rPr>
                <w:rFonts w:ascii="GHEA Grapalat" w:hAnsi="GHEA Grapalat" w:cs="Arial"/>
                <w:sz w:val="18"/>
                <w:szCs w:val="18"/>
              </w:rPr>
            </w:pPr>
            <w:r w:rsidRPr="005474D1">
              <w:rPr>
                <w:rFonts w:ascii="GHEA Grapalat" w:hAnsi="GHEA Grapalat" w:cs="Arial"/>
                <w:sz w:val="18"/>
                <w:szCs w:val="18"/>
              </w:rPr>
              <w:t>35%</w:t>
            </w:r>
          </w:p>
        </w:tc>
        <w:tc>
          <w:tcPr>
            <w:tcW w:w="784" w:type="dxa"/>
          </w:tcPr>
          <w:p w:rsidR="001E1478" w:rsidRPr="005474D1" w:rsidRDefault="001E1478" w:rsidP="0071286E">
            <w:pPr>
              <w:jc w:val="center"/>
              <w:rPr>
                <w:rFonts w:ascii="GHEA Grapalat" w:hAnsi="GHEA Grapalat" w:cs="Arial"/>
                <w:sz w:val="18"/>
                <w:szCs w:val="18"/>
              </w:rPr>
            </w:pPr>
            <w:r w:rsidRPr="005474D1">
              <w:rPr>
                <w:rFonts w:ascii="GHEA Grapalat" w:hAnsi="GHEA Grapalat" w:cs="Arial"/>
                <w:sz w:val="18"/>
                <w:szCs w:val="18"/>
              </w:rPr>
              <w:t>45%</w:t>
            </w:r>
          </w:p>
        </w:tc>
        <w:tc>
          <w:tcPr>
            <w:tcW w:w="615" w:type="dxa"/>
          </w:tcPr>
          <w:p w:rsidR="001E1478" w:rsidRPr="005474D1" w:rsidRDefault="001E1478" w:rsidP="0071286E">
            <w:pPr>
              <w:jc w:val="center"/>
              <w:rPr>
                <w:rFonts w:ascii="GHEA Grapalat" w:hAnsi="GHEA Grapalat" w:cs="Arial"/>
                <w:sz w:val="18"/>
                <w:szCs w:val="18"/>
              </w:rPr>
            </w:pPr>
            <w:r w:rsidRPr="005474D1">
              <w:rPr>
                <w:rFonts w:ascii="GHEA Grapalat" w:hAnsi="GHEA Grapalat" w:cs="Arial"/>
                <w:sz w:val="18"/>
                <w:szCs w:val="18"/>
              </w:rPr>
              <w:t>55%</w:t>
            </w:r>
          </w:p>
        </w:tc>
        <w:tc>
          <w:tcPr>
            <w:tcW w:w="597" w:type="dxa"/>
            <w:gridSpan w:val="2"/>
          </w:tcPr>
          <w:p w:rsidR="001E1478" w:rsidRPr="005474D1" w:rsidRDefault="001E1478" w:rsidP="0071286E">
            <w:pPr>
              <w:jc w:val="center"/>
              <w:rPr>
                <w:rFonts w:ascii="GHEA Grapalat" w:hAnsi="GHEA Grapalat" w:cs="Arial"/>
                <w:sz w:val="18"/>
                <w:szCs w:val="18"/>
              </w:rPr>
            </w:pPr>
            <w:r w:rsidRPr="005474D1">
              <w:rPr>
                <w:rFonts w:ascii="GHEA Grapalat" w:hAnsi="GHEA Grapalat" w:cs="Arial"/>
                <w:sz w:val="18"/>
                <w:szCs w:val="18"/>
              </w:rPr>
              <w:t>55%</w:t>
            </w:r>
          </w:p>
        </w:tc>
        <w:tc>
          <w:tcPr>
            <w:tcW w:w="653" w:type="dxa"/>
          </w:tcPr>
          <w:p w:rsidR="001E1478" w:rsidRPr="005474D1" w:rsidRDefault="001E1478" w:rsidP="0071286E">
            <w:pPr>
              <w:jc w:val="center"/>
              <w:rPr>
                <w:rFonts w:ascii="GHEA Grapalat" w:hAnsi="GHEA Grapalat" w:cs="Arial"/>
                <w:sz w:val="18"/>
                <w:szCs w:val="18"/>
              </w:rPr>
            </w:pPr>
            <w:r w:rsidRPr="005474D1">
              <w:rPr>
                <w:rFonts w:ascii="GHEA Grapalat" w:hAnsi="GHEA Grapalat" w:cs="Arial"/>
                <w:sz w:val="18"/>
                <w:szCs w:val="18"/>
              </w:rPr>
              <w:t>55%</w:t>
            </w:r>
          </w:p>
        </w:tc>
        <w:tc>
          <w:tcPr>
            <w:tcW w:w="754" w:type="dxa"/>
          </w:tcPr>
          <w:p w:rsidR="001E1478" w:rsidRPr="005474D1" w:rsidRDefault="001E1478" w:rsidP="0071286E">
            <w:pPr>
              <w:jc w:val="center"/>
              <w:rPr>
                <w:rFonts w:ascii="GHEA Grapalat" w:hAnsi="GHEA Grapalat" w:cs="Arial"/>
                <w:sz w:val="18"/>
                <w:szCs w:val="18"/>
              </w:rPr>
            </w:pPr>
            <w:r w:rsidRPr="005474D1">
              <w:rPr>
                <w:rFonts w:ascii="GHEA Grapalat" w:hAnsi="GHEA Grapalat" w:cs="Arial"/>
                <w:sz w:val="18"/>
                <w:szCs w:val="18"/>
              </w:rPr>
              <w:t>55%</w:t>
            </w:r>
          </w:p>
        </w:tc>
        <w:tc>
          <w:tcPr>
            <w:tcW w:w="863" w:type="dxa"/>
          </w:tcPr>
          <w:p w:rsidR="001E1478" w:rsidRPr="005474D1" w:rsidRDefault="001E1478" w:rsidP="0071286E">
            <w:pPr>
              <w:jc w:val="center"/>
              <w:rPr>
                <w:rFonts w:ascii="GHEA Grapalat" w:hAnsi="GHEA Grapalat" w:cs="Arial"/>
                <w:sz w:val="18"/>
                <w:szCs w:val="18"/>
                <w:lang w:val="pt-BR"/>
              </w:rPr>
            </w:pPr>
            <w:r w:rsidRPr="005474D1">
              <w:rPr>
                <w:rFonts w:ascii="GHEA Grapalat" w:hAnsi="GHEA Grapalat" w:cs="Arial"/>
                <w:sz w:val="18"/>
                <w:szCs w:val="18"/>
              </w:rPr>
              <w:t>67</w:t>
            </w:r>
            <w:r w:rsidRPr="005474D1">
              <w:rPr>
                <w:rFonts w:ascii="GHEA Grapalat" w:hAnsi="GHEA Grapalat" w:cs="Arial"/>
                <w:sz w:val="18"/>
                <w:szCs w:val="18"/>
                <w:lang w:val="pt-BR"/>
              </w:rPr>
              <w:t>%</w:t>
            </w:r>
          </w:p>
        </w:tc>
        <w:tc>
          <w:tcPr>
            <w:tcW w:w="822" w:type="dxa"/>
          </w:tcPr>
          <w:p w:rsidR="001E1478" w:rsidRPr="005474D1" w:rsidRDefault="001E1478" w:rsidP="0071286E">
            <w:pPr>
              <w:jc w:val="center"/>
              <w:rPr>
                <w:rFonts w:ascii="GHEA Grapalat" w:hAnsi="GHEA Grapalat" w:cs="Arial"/>
                <w:sz w:val="18"/>
                <w:szCs w:val="18"/>
                <w:lang w:val="pt-BR"/>
              </w:rPr>
            </w:pPr>
            <w:r w:rsidRPr="005474D1">
              <w:rPr>
                <w:rFonts w:ascii="GHEA Grapalat" w:hAnsi="GHEA Grapalat" w:cs="Arial"/>
                <w:sz w:val="18"/>
                <w:szCs w:val="18"/>
              </w:rPr>
              <w:t>81</w:t>
            </w:r>
            <w:r w:rsidRPr="005474D1">
              <w:rPr>
                <w:rFonts w:ascii="GHEA Grapalat" w:hAnsi="GHEA Grapalat" w:cs="Arial"/>
                <w:sz w:val="18"/>
                <w:szCs w:val="18"/>
                <w:lang w:val="pt-BR"/>
              </w:rPr>
              <w:t>%</w:t>
            </w:r>
          </w:p>
        </w:tc>
        <w:tc>
          <w:tcPr>
            <w:tcW w:w="865" w:type="dxa"/>
          </w:tcPr>
          <w:p w:rsidR="001E1478" w:rsidRPr="005474D1" w:rsidRDefault="001E1478" w:rsidP="0071286E">
            <w:pPr>
              <w:jc w:val="center"/>
              <w:rPr>
                <w:rFonts w:ascii="GHEA Grapalat" w:hAnsi="GHEA Grapalat" w:cs="Arial"/>
                <w:sz w:val="18"/>
                <w:szCs w:val="18"/>
                <w:lang w:val="pt-BR"/>
              </w:rPr>
            </w:pPr>
            <w:r w:rsidRPr="005474D1">
              <w:rPr>
                <w:rFonts w:ascii="GHEA Grapalat" w:hAnsi="GHEA Grapalat" w:cs="Arial"/>
                <w:sz w:val="18"/>
                <w:szCs w:val="18"/>
              </w:rPr>
              <w:t>91</w:t>
            </w:r>
            <w:r w:rsidRPr="005474D1">
              <w:rPr>
                <w:rFonts w:ascii="GHEA Grapalat" w:hAnsi="GHEA Grapalat" w:cs="Arial"/>
                <w:sz w:val="18"/>
                <w:szCs w:val="18"/>
                <w:lang w:val="pt-BR"/>
              </w:rPr>
              <w:t>%</w:t>
            </w:r>
          </w:p>
        </w:tc>
        <w:tc>
          <w:tcPr>
            <w:tcW w:w="827" w:type="dxa"/>
          </w:tcPr>
          <w:p w:rsidR="001E1478" w:rsidRPr="005474D1" w:rsidRDefault="001E1478" w:rsidP="0071286E">
            <w:pPr>
              <w:jc w:val="center"/>
              <w:rPr>
                <w:rFonts w:ascii="GHEA Grapalat" w:hAnsi="GHEA Grapalat" w:cs="Arial"/>
                <w:sz w:val="18"/>
                <w:szCs w:val="18"/>
                <w:lang w:val="pt-BR"/>
              </w:rPr>
            </w:pPr>
            <w:r w:rsidRPr="005474D1">
              <w:rPr>
                <w:rFonts w:ascii="GHEA Grapalat" w:hAnsi="GHEA Grapalat" w:cs="Arial"/>
                <w:sz w:val="18"/>
                <w:szCs w:val="18"/>
                <w:lang w:val="pt-BR"/>
              </w:rPr>
              <w:t>100%</w:t>
            </w:r>
          </w:p>
        </w:tc>
        <w:tc>
          <w:tcPr>
            <w:tcW w:w="746" w:type="dxa"/>
          </w:tcPr>
          <w:p w:rsidR="001E1478" w:rsidRPr="005474D1" w:rsidRDefault="001E1478" w:rsidP="0071286E">
            <w:pPr>
              <w:jc w:val="center"/>
              <w:rPr>
                <w:rFonts w:ascii="GHEA Grapalat" w:hAnsi="GHEA Grapalat"/>
                <w:b/>
                <w:sz w:val="20"/>
                <w:szCs w:val="20"/>
                <w:lang w:val="pt-BR"/>
              </w:rPr>
            </w:pPr>
            <w:r w:rsidRPr="005474D1">
              <w:rPr>
                <w:rFonts w:ascii="GHEA Grapalat" w:hAnsi="GHEA Grapalat"/>
                <w:b/>
                <w:sz w:val="20"/>
                <w:szCs w:val="20"/>
                <w:lang w:val="pt-BR"/>
              </w:rPr>
              <w:t>100%</w:t>
            </w:r>
          </w:p>
        </w:tc>
      </w:tr>
      <w:tr w:rsidR="001E1478" w:rsidRPr="005474D1" w:rsidTr="00505017">
        <w:trPr>
          <w:gridBefore w:val="1"/>
          <w:wBefore w:w="428" w:type="dxa"/>
          <w:trHeight w:val="146"/>
          <w:jc w:val="center"/>
        </w:trPr>
        <w:tc>
          <w:tcPr>
            <w:tcW w:w="1548" w:type="dxa"/>
            <w:vAlign w:val="center"/>
          </w:tcPr>
          <w:p w:rsidR="001E1478" w:rsidRPr="005474D1" w:rsidRDefault="001E1478" w:rsidP="005F11B9">
            <w:pPr>
              <w:widowControl w:val="0"/>
              <w:jc w:val="center"/>
              <w:rPr>
                <w:rFonts w:ascii="GHEA Grapalat" w:hAnsi="GHEA Grapalat"/>
                <w:sz w:val="16"/>
                <w:szCs w:val="16"/>
                <w:lang w:val="en-US"/>
              </w:rPr>
            </w:pPr>
            <w:r w:rsidRPr="005474D1">
              <w:rPr>
                <w:rFonts w:ascii="GHEA Grapalat" w:hAnsi="GHEA Grapalat"/>
                <w:sz w:val="16"/>
                <w:szCs w:val="16"/>
                <w:lang w:val="en-US"/>
              </w:rPr>
              <w:t>9</w:t>
            </w:r>
          </w:p>
        </w:tc>
        <w:tc>
          <w:tcPr>
            <w:tcW w:w="1380" w:type="dxa"/>
          </w:tcPr>
          <w:p w:rsidR="001E1478" w:rsidRPr="005474D1" w:rsidRDefault="001E1478" w:rsidP="00E352B3">
            <w:pPr>
              <w:jc w:val="center"/>
              <w:rPr>
                <w:rFonts w:ascii="GHEA Grapalat" w:hAnsi="GHEA Grapalat"/>
                <w:i/>
                <w:sz w:val="18"/>
                <w:szCs w:val="18"/>
              </w:rPr>
            </w:pPr>
            <w:r w:rsidRPr="005474D1">
              <w:rPr>
                <w:rFonts w:ascii="GHEA Grapalat" w:hAnsi="GHEA Grapalat"/>
                <w:i/>
                <w:sz w:val="18"/>
                <w:szCs w:val="18"/>
              </w:rPr>
              <w:t>15512000</w:t>
            </w:r>
          </w:p>
        </w:tc>
        <w:tc>
          <w:tcPr>
            <w:tcW w:w="2350" w:type="dxa"/>
            <w:gridSpan w:val="3"/>
          </w:tcPr>
          <w:p w:rsidR="001E1478" w:rsidRPr="005474D1" w:rsidRDefault="001E1478" w:rsidP="00E352B3">
            <w:pPr>
              <w:pStyle w:val="HTMLPreformatted"/>
              <w:rPr>
                <w:rFonts w:ascii="GHEA Grapalat" w:hAnsi="GHEA Grapalat"/>
                <w:i/>
                <w:sz w:val="18"/>
                <w:szCs w:val="18"/>
              </w:rPr>
            </w:pPr>
            <w:r w:rsidRPr="005474D1">
              <w:rPr>
                <w:rFonts w:ascii="GHEA Grapalat" w:hAnsi="GHEA Grapalat"/>
                <w:i/>
                <w:sz w:val="18"/>
                <w:szCs w:val="18"/>
              </w:rPr>
              <w:t>Сметана / 0,45 кг /</w:t>
            </w:r>
          </w:p>
        </w:tc>
        <w:tc>
          <w:tcPr>
            <w:tcW w:w="712" w:type="dxa"/>
          </w:tcPr>
          <w:p w:rsidR="001E1478" w:rsidRPr="005474D1" w:rsidRDefault="001E1478" w:rsidP="005F11B9">
            <w:pPr>
              <w:jc w:val="center"/>
              <w:rPr>
                <w:rFonts w:ascii="GHEA Grapalat" w:hAnsi="GHEA Grapalat" w:cs="Arial"/>
                <w:sz w:val="18"/>
                <w:szCs w:val="18"/>
              </w:rPr>
            </w:pPr>
            <w:r w:rsidRPr="005474D1">
              <w:rPr>
                <w:rFonts w:ascii="GHEA Grapalat" w:hAnsi="GHEA Grapalat" w:cs="Arial"/>
                <w:sz w:val="18"/>
                <w:szCs w:val="18"/>
              </w:rPr>
              <w:t>11%</w:t>
            </w:r>
          </w:p>
        </w:tc>
        <w:tc>
          <w:tcPr>
            <w:tcW w:w="918" w:type="dxa"/>
          </w:tcPr>
          <w:p w:rsidR="001E1478" w:rsidRPr="005474D1" w:rsidRDefault="001E1478" w:rsidP="005F11B9">
            <w:pPr>
              <w:jc w:val="center"/>
              <w:rPr>
                <w:rFonts w:ascii="GHEA Grapalat" w:hAnsi="GHEA Grapalat" w:cs="Arial"/>
                <w:sz w:val="18"/>
                <w:szCs w:val="18"/>
              </w:rPr>
            </w:pPr>
            <w:r w:rsidRPr="005474D1">
              <w:rPr>
                <w:rFonts w:ascii="GHEA Grapalat" w:hAnsi="GHEA Grapalat" w:cs="Arial"/>
                <w:sz w:val="18"/>
                <w:szCs w:val="18"/>
              </w:rPr>
              <w:t>23%</w:t>
            </w:r>
          </w:p>
        </w:tc>
        <w:tc>
          <w:tcPr>
            <w:tcW w:w="634" w:type="dxa"/>
          </w:tcPr>
          <w:p w:rsidR="001E1478" w:rsidRPr="005474D1" w:rsidRDefault="001E1478" w:rsidP="005F11B9">
            <w:pPr>
              <w:jc w:val="center"/>
              <w:rPr>
                <w:rFonts w:ascii="GHEA Grapalat" w:hAnsi="GHEA Grapalat" w:cs="Arial"/>
                <w:sz w:val="18"/>
                <w:szCs w:val="18"/>
              </w:rPr>
            </w:pPr>
            <w:r w:rsidRPr="005474D1">
              <w:rPr>
                <w:rFonts w:ascii="GHEA Grapalat" w:hAnsi="GHEA Grapalat" w:cs="Arial"/>
                <w:sz w:val="18"/>
                <w:szCs w:val="18"/>
              </w:rPr>
              <w:t>35%</w:t>
            </w:r>
          </w:p>
        </w:tc>
        <w:tc>
          <w:tcPr>
            <w:tcW w:w="784" w:type="dxa"/>
          </w:tcPr>
          <w:p w:rsidR="001E1478" w:rsidRPr="005474D1" w:rsidRDefault="001E1478" w:rsidP="005F11B9">
            <w:pPr>
              <w:jc w:val="center"/>
              <w:rPr>
                <w:rFonts w:ascii="GHEA Grapalat" w:hAnsi="GHEA Grapalat" w:cs="Arial"/>
                <w:sz w:val="18"/>
                <w:szCs w:val="18"/>
              </w:rPr>
            </w:pPr>
            <w:r w:rsidRPr="005474D1">
              <w:rPr>
                <w:rFonts w:ascii="GHEA Grapalat" w:hAnsi="GHEA Grapalat" w:cs="Arial"/>
                <w:sz w:val="18"/>
                <w:szCs w:val="18"/>
              </w:rPr>
              <w:t>45%</w:t>
            </w:r>
          </w:p>
        </w:tc>
        <w:tc>
          <w:tcPr>
            <w:tcW w:w="615" w:type="dxa"/>
          </w:tcPr>
          <w:p w:rsidR="001E1478" w:rsidRPr="005474D1" w:rsidRDefault="001E1478" w:rsidP="005F11B9">
            <w:pPr>
              <w:jc w:val="center"/>
              <w:rPr>
                <w:rFonts w:ascii="GHEA Grapalat" w:hAnsi="GHEA Grapalat" w:cs="Arial"/>
                <w:sz w:val="18"/>
                <w:szCs w:val="18"/>
              </w:rPr>
            </w:pPr>
            <w:r w:rsidRPr="005474D1">
              <w:rPr>
                <w:rFonts w:ascii="GHEA Grapalat" w:hAnsi="GHEA Grapalat" w:cs="Arial"/>
                <w:sz w:val="18"/>
                <w:szCs w:val="18"/>
              </w:rPr>
              <w:t>55%</w:t>
            </w:r>
          </w:p>
        </w:tc>
        <w:tc>
          <w:tcPr>
            <w:tcW w:w="597" w:type="dxa"/>
            <w:gridSpan w:val="2"/>
          </w:tcPr>
          <w:p w:rsidR="001E1478" w:rsidRPr="005474D1" w:rsidRDefault="001E1478" w:rsidP="005F11B9">
            <w:pPr>
              <w:jc w:val="center"/>
              <w:rPr>
                <w:rFonts w:ascii="GHEA Grapalat" w:hAnsi="GHEA Grapalat" w:cs="Arial"/>
                <w:sz w:val="18"/>
                <w:szCs w:val="18"/>
              </w:rPr>
            </w:pPr>
            <w:r w:rsidRPr="005474D1">
              <w:rPr>
                <w:rFonts w:ascii="GHEA Grapalat" w:hAnsi="GHEA Grapalat" w:cs="Arial"/>
                <w:sz w:val="18"/>
                <w:szCs w:val="18"/>
              </w:rPr>
              <w:t>55%</w:t>
            </w:r>
          </w:p>
        </w:tc>
        <w:tc>
          <w:tcPr>
            <w:tcW w:w="653" w:type="dxa"/>
          </w:tcPr>
          <w:p w:rsidR="001E1478" w:rsidRPr="005474D1" w:rsidRDefault="001E1478" w:rsidP="005F11B9">
            <w:pPr>
              <w:jc w:val="center"/>
              <w:rPr>
                <w:rFonts w:ascii="GHEA Grapalat" w:hAnsi="GHEA Grapalat" w:cs="Arial"/>
                <w:sz w:val="18"/>
                <w:szCs w:val="18"/>
              </w:rPr>
            </w:pPr>
            <w:r w:rsidRPr="005474D1">
              <w:rPr>
                <w:rFonts w:ascii="GHEA Grapalat" w:hAnsi="GHEA Grapalat" w:cs="Arial"/>
                <w:sz w:val="18"/>
                <w:szCs w:val="18"/>
              </w:rPr>
              <w:t>55%</w:t>
            </w:r>
          </w:p>
        </w:tc>
        <w:tc>
          <w:tcPr>
            <w:tcW w:w="754" w:type="dxa"/>
          </w:tcPr>
          <w:p w:rsidR="001E1478" w:rsidRPr="005474D1" w:rsidRDefault="001E1478" w:rsidP="005F11B9">
            <w:pPr>
              <w:jc w:val="center"/>
              <w:rPr>
                <w:rFonts w:ascii="GHEA Grapalat" w:hAnsi="GHEA Grapalat" w:cs="Arial"/>
                <w:sz w:val="18"/>
                <w:szCs w:val="18"/>
              </w:rPr>
            </w:pPr>
            <w:r w:rsidRPr="005474D1">
              <w:rPr>
                <w:rFonts w:ascii="GHEA Grapalat" w:hAnsi="GHEA Grapalat" w:cs="Arial"/>
                <w:sz w:val="18"/>
                <w:szCs w:val="18"/>
              </w:rPr>
              <w:t>55%</w:t>
            </w:r>
          </w:p>
        </w:tc>
        <w:tc>
          <w:tcPr>
            <w:tcW w:w="863" w:type="dxa"/>
          </w:tcPr>
          <w:p w:rsidR="001E1478" w:rsidRPr="005474D1" w:rsidRDefault="001E1478" w:rsidP="005F11B9">
            <w:pPr>
              <w:jc w:val="center"/>
              <w:rPr>
                <w:rFonts w:ascii="GHEA Grapalat" w:hAnsi="GHEA Grapalat" w:cs="Arial"/>
                <w:sz w:val="18"/>
                <w:szCs w:val="18"/>
                <w:lang w:val="pt-BR"/>
              </w:rPr>
            </w:pPr>
            <w:r w:rsidRPr="005474D1">
              <w:rPr>
                <w:rFonts w:ascii="GHEA Grapalat" w:hAnsi="GHEA Grapalat" w:cs="Arial"/>
                <w:sz w:val="18"/>
                <w:szCs w:val="18"/>
              </w:rPr>
              <w:t>67</w:t>
            </w:r>
            <w:r w:rsidRPr="005474D1">
              <w:rPr>
                <w:rFonts w:ascii="GHEA Grapalat" w:hAnsi="GHEA Grapalat" w:cs="Arial"/>
                <w:sz w:val="18"/>
                <w:szCs w:val="18"/>
                <w:lang w:val="pt-BR"/>
              </w:rPr>
              <w:t>%</w:t>
            </w:r>
          </w:p>
        </w:tc>
        <w:tc>
          <w:tcPr>
            <w:tcW w:w="822" w:type="dxa"/>
          </w:tcPr>
          <w:p w:rsidR="001E1478" w:rsidRPr="005474D1" w:rsidRDefault="001E1478" w:rsidP="005F11B9">
            <w:pPr>
              <w:jc w:val="center"/>
              <w:rPr>
                <w:rFonts w:ascii="GHEA Grapalat" w:hAnsi="GHEA Grapalat" w:cs="Arial"/>
                <w:sz w:val="18"/>
                <w:szCs w:val="18"/>
                <w:lang w:val="pt-BR"/>
              </w:rPr>
            </w:pPr>
            <w:r w:rsidRPr="005474D1">
              <w:rPr>
                <w:rFonts w:ascii="GHEA Grapalat" w:hAnsi="GHEA Grapalat" w:cs="Arial"/>
                <w:sz w:val="18"/>
                <w:szCs w:val="18"/>
              </w:rPr>
              <w:t>81</w:t>
            </w:r>
            <w:r w:rsidRPr="005474D1">
              <w:rPr>
                <w:rFonts w:ascii="GHEA Grapalat" w:hAnsi="GHEA Grapalat" w:cs="Arial"/>
                <w:sz w:val="18"/>
                <w:szCs w:val="18"/>
                <w:lang w:val="pt-BR"/>
              </w:rPr>
              <w:t>%</w:t>
            </w:r>
          </w:p>
        </w:tc>
        <w:tc>
          <w:tcPr>
            <w:tcW w:w="865" w:type="dxa"/>
          </w:tcPr>
          <w:p w:rsidR="001E1478" w:rsidRPr="005474D1" w:rsidRDefault="001E1478" w:rsidP="005F11B9">
            <w:pPr>
              <w:jc w:val="center"/>
              <w:rPr>
                <w:rFonts w:ascii="GHEA Grapalat" w:hAnsi="GHEA Grapalat" w:cs="Arial"/>
                <w:sz w:val="18"/>
                <w:szCs w:val="18"/>
                <w:lang w:val="pt-BR"/>
              </w:rPr>
            </w:pPr>
            <w:r w:rsidRPr="005474D1">
              <w:rPr>
                <w:rFonts w:ascii="GHEA Grapalat" w:hAnsi="GHEA Grapalat" w:cs="Arial"/>
                <w:sz w:val="18"/>
                <w:szCs w:val="18"/>
              </w:rPr>
              <w:t>91</w:t>
            </w:r>
            <w:r w:rsidRPr="005474D1">
              <w:rPr>
                <w:rFonts w:ascii="GHEA Grapalat" w:hAnsi="GHEA Grapalat" w:cs="Arial"/>
                <w:sz w:val="18"/>
                <w:szCs w:val="18"/>
                <w:lang w:val="pt-BR"/>
              </w:rPr>
              <w:t>%</w:t>
            </w:r>
          </w:p>
        </w:tc>
        <w:tc>
          <w:tcPr>
            <w:tcW w:w="827" w:type="dxa"/>
          </w:tcPr>
          <w:p w:rsidR="001E1478" w:rsidRPr="005474D1" w:rsidRDefault="001E1478" w:rsidP="005F11B9">
            <w:pPr>
              <w:jc w:val="center"/>
              <w:rPr>
                <w:rFonts w:ascii="GHEA Grapalat" w:hAnsi="GHEA Grapalat" w:cs="Arial"/>
                <w:sz w:val="18"/>
                <w:szCs w:val="18"/>
                <w:lang w:val="pt-BR"/>
              </w:rPr>
            </w:pPr>
            <w:r w:rsidRPr="005474D1">
              <w:rPr>
                <w:rFonts w:ascii="GHEA Grapalat" w:hAnsi="GHEA Grapalat" w:cs="Arial"/>
                <w:sz w:val="18"/>
                <w:szCs w:val="18"/>
                <w:lang w:val="pt-BR"/>
              </w:rPr>
              <w:t>100%</w:t>
            </w:r>
          </w:p>
        </w:tc>
        <w:tc>
          <w:tcPr>
            <w:tcW w:w="746" w:type="dxa"/>
          </w:tcPr>
          <w:p w:rsidR="001E1478" w:rsidRPr="005474D1" w:rsidRDefault="001E1478" w:rsidP="005F11B9">
            <w:pPr>
              <w:jc w:val="center"/>
              <w:rPr>
                <w:rFonts w:ascii="GHEA Grapalat" w:hAnsi="GHEA Grapalat"/>
                <w:b/>
                <w:sz w:val="20"/>
                <w:szCs w:val="20"/>
                <w:lang w:val="pt-BR"/>
              </w:rPr>
            </w:pPr>
            <w:r w:rsidRPr="005474D1">
              <w:rPr>
                <w:rFonts w:ascii="GHEA Grapalat" w:hAnsi="GHEA Grapalat"/>
                <w:b/>
                <w:sz w:val="20"/>
                <w:szCs w:val="20"/>
                <w:lang w:val="pt-BR"/>
              </w:rPr>
              <w:t>100%</w:t>
            </w:r>
          </w:p>
        </w:tc>
      </w:tr>
      <w:tr w:rsidR="001E1478" w:rsidRPr="005474D1" w:rsidTr="00505017">
        <w:trPr>
          <w:gridBefore w:val="1"/>
          <w:wBefore w:w="428" w:type="dxa"/>
          <w:trHeight w:val="70"/>
          <w:jc w:val="center"/>
        </w:trPr>
        <w:tc>
          <w:tcPr>
            <w:tcW w:w="1548" w:type="dxa"/>
            <w:vAlign w:val="center"/>
          </w:tcPr>
          <w:p w:rsidR="001E1478" w:rsidRPr="005474D1" w:rsidRDefault="001E1478" w:rsidP="005F11B9">
            <w:pPr>
              <w:widowControl w:val="0"/>
              <w:jc w:val="center"/>
              <w:rPr>
                <w:rFonts w:ascii="GHEA Grapalat" w:hAnsi="GHEA Grapalat"/>
                <w:sz w:val="16"/>
                <w:szCs w:val="16"/>
                <w:lang w:val="en-US"/>
              </w:rPr>
            </w:pPr>
            <w:r w:rsidRPr="005474D1">
              <w:rPr>
                <w:rFonts w:ascii="GHEA Grapalat" w:hAnsi="GHEA Grapalat"/>
                <w:sz w:val="16"/>
                <w:szCs w:val="16"/>
                <w:lang w:val="en-US"/>
              </w:rPr>
              <w:t>10</w:t>
            </w:r>
          </w:p>
        </w:tc>
        <w:tc>
          <w:tcPr>
            <w:tcW w:w="1380" w:type="dxa"/>
          </w:tcPr>
          <w:p w:rsidR="001E1478" w:rsidRPr="005474D1" w:rsidRDefault="001E1478" w:rsidP="00E352B3">
            <w:pPr>
              <w:jc w:val="center"/>
              <w:rPr>
                <w:rFonts w:ascii="GHEA Grapalat" w:hAnsi="GHEA Grapalat"/>
                <w:i/>
                <w:sz w:val="18"/>
                <w:szCs w:val="18"/>
              </w:rPr>
            </w:pPr>
            <w:r w:rsidRPr="005474D1">
              <w:rPr>
                <w:rFonts w:ascii="GHEA Grapalat" w:hAnsi="GHEA Grapalat"/>
                <w:i/>
                <w:sz w:val="18"/>
                <w:szCs w:val="18"/>
              </w:rPr>
              <w:t>15112160</w:t>
            </w:r>
          </w:p>
        </w:tc>
        <w:tc>
          <w:tcPr>
            <w:tcW w:w="2350" w:type="dxa"/>
            <w:gridSpan w:val="3"/>
          </w:tcPr>
          <w:p w:rsidR="001E1478" w:rsidRPr="005474D1" w:rsidRDefault="001E1478" w:rsidP="00E352B3">
            <w:pPr>
              <w:pStyle w:val="HTMLPreformatted"/>
              <w:rPr>
                <w:rFonts w:ascii="GHEA Grapalat" w:hAnsi="GHEA Grapalat"/>
                <w:i/>
                <w:sz w:val="18"/>
                <w:szCs w:val="18"/>
              </w:rPr>
            </w:pPr>
            <w:r w:rsidRPr="005474D1">
              <w:rPr>
                <w:rFonts w:ascii="GHEA Grapalat" w:hAnsi="GHEA Grapalat"/>
                <w:i/>
                <w:sz w:val="18"/>
                <w:szCs w:val="18"/>
              </w:rPr>
              <w:t xml:space="preserve">Куриная грудка </w:t>
            </w:r>
            <w:r w:rsidRPr="005474D1">
              <w:rPr>
                <w:rFonts w:ascii="GHEA Grapalat" w:hAnsi="GHEA Grapalat"/>
                <w:i/>
                <w:sz w:val="18"/>
                <w:szCs w:val="18"/>
              </w:rPr>
              <w:lastRenderedPageBreak/>
              <w:t>замороженная локально целая</w:t>
            </w:r>
          </w:p>
        </w:tc>
        <w:tc>
          <w:tcPr>
            <w:tcW w:w="712" w:type="dxa"/>
          </w:tcPr>
          <w:p w:rsidR="001E1478" w:rsidRPr="005474D1" w:rsidRDefault="001E1478" w:rsidP="005F11B9">
            <w:pPr>
              <w:jc w:val="center"/>
              <w:rPr>
                <w:rFonts w:ascii="GHEA Grapalat" w:hAnsi="GHEA Grapalat" w:cs="Arial"/>
                <w:sz w:val="18"/>
                <w:szCs w:val="18"/>
              </w:rPr>
            </w:pPr>
            <w:r w:rsidRPr="005474D1">
              <w:rPr>
                <w:rFonts w:ascii="GHEA Grapalat" w:hAnsi="GHEA Grapalat" w:cs="Arial"/>
                <w:sz w:val="18"/>
                <w:szCs w:val="18"/>
              </w:rPr>
              <w:lastRenderedPageBreak/>
              <w:t>12%</w:t>
            </w:r>
          </w:p>
        </w:tc>
        <w:tc>
          <w:tcPr>
            <w:tcW w:w="918" w:type="dxa"/>
          </w:tcPr>
          <w:p w:rsidR="001E1478" w:rsidRPr="005474D1" w:rsidRDefault="001E1478" w:rsidP="005F11B9">
            <w:pPr>
              <w:jc w:val="center"/>
              <w:rPr>
                <w:rFonts w:ascii="GHEA Grapalat" w:hAnsi="GHEA Grapalat" w:cs="Arial"/>
                <w:sz w:val="18"/>
                <w:szCs w:val="18"/>
              </w:rPr>
            </w:pPr>
            <w:r w:rsidRPr="005474D1">
              <w:rPr>
                <w:rFonts w:ascii="GHEA Grapalat" w:hAnsi="GHEA Grapalat" w:cs="Arial"/>
                <w:sz w:val="18"/>
                <w:szCs w:val="18"/>
              </w:rPr>
              <w:t>25%</w:t>
            </w:r>
          </w:p>
        </w:tc>
        <w:tc>
          <w:tcPr>
            <w:tcW w:w="634" w:type="dxa"/>
          </w:tcPr>
          <w:p w:rsidR="001E1478" w:rsidRPr="005474D1" w:rsidRDefault="001E1478" w:rsidP="005F11B9">
            <w:pPr>
              <w:jc w:val="center"/>
              <w:rPr>
                <w:rFonts w:ascii="GHEA Grapalat" w:hAnsi="GHEA Grapalat" w:cs="Arial"/>
                <w:sz w:val="18"/>
                <w:szCs w:val="18"/>
              </w:rPr>
            </w:pPr>
            <w:r w:rsidRPr="005474D1">
              <w:rPr>
                <w:rFonts w:ascii="GHEA Grapalat" w:hAnsi="GHEA Grapalat" w:cs="Arial"/>
                <w:sz w:val="18"/>
                <w:szCs w:val="18"/>
              </w:rPr>
              <w:t>37%</w:t>
            </w:r>
          </w:p>
        </w:tc>
        <w:tc>
          <w:tcPr>
            <w:tcW w:w="784" w:type="dxa"/>
          </w:tcPr>
          <w:p w:rsidR="001E1478" w:rsidRPr="005474D1" w:rsidRDefault="001E1478" w:rsidP="005F11B9">
            <w:pPr>
              <w:jc w:val="center"/>
              <w:rPr>
                <w:rFonts w:ascii="GHEA Grapalat" w:hAnsi="GHEA Grapalat" w:cs="Arial"/>
                <w:sz w:val="18"/>
                <w:szCs w:val="18"/>
              </w:rPr>
            </w:pPr>
            <w:r w:rsidRPr="005474D1">
              <w:rPr>
                <w:rFonts w:ascii="GHEA Grapalat" w:hAnsi="GHEA Grapalat" w:cs="Arial"/>
                <w:sz w:val="18"/>
                <w:szCs w:val="18"/>
              </w:rPr>
              <w:t>46%</w:t>
            </w:r>
          </w:p>
        </w:tc>
        <w:tc>
          <w:tcPr>
            <w:tcW w:w="615" w:type="dxa"/>
          </w:tcPr>
          <w:p w:rsidR="001E1478" w:rsidRPr="005474D1" w:rsidRDefault="001E1478" w:rsidP="005F11B9">
            <w:pPr>
              <w:jc w:val="center"/>
              <w:rPr>
                <w:rFonts w:ascii="GHEA Grapalat" w:hAnsi="GHEA Grapalat" w:cs="Arial"/>
                <w:sz w:val="18"/>
                <w:szCs w:val="18"/>
              </w:rPr>
            </w:pPr>
            <w:r w:rsidRPr="005474D1">
              <w:rPr>
                <w:rFonts w:ascii="GHEA Grapalat" w:hAnsi="GHEA Grapalat" w:cs="Arial"/>
                <w:sz w:val="18"/>
                <w:szCs w:val="18"/>
              </w:rPr>
              <w:t>55%</w:t>
            </w:r>
          </w:p>
        </w:tc>
        <w:tc>
          <w:tcPr>
            <w:tcW w:w="597" w:type="dxa"/>
            <w:gridSpan w:val="2"/>
          </w:tcPr>
          <w:p w:rsidR="001E1478" w:rsidRPr="005474D1" w:rsidRDefault="001E1478" w:rsidP="005F11B9">
            <w:pPr>
              <w:jc w:val="center"/>
              <w:rPr>
                <w:rFonts w:ascii="GHEA Grapalat" w:hAnsi="GHEA Grapalat" w:cs="Arial"/>
                <w:sz w:val="18"/>
                <w:szCs w:val="18"/>
              </w:rPr>
            </w:pPr>
            <w:r w:rsidRPr="005474D1">
              <w:rPr>
                <w:rFonts w:ascii="GHEA Grapalat" w:hAnsi="GHEA Grapalat" w:cs="Arial"/>
                <w:sz w:val="18"/>
                <w:szCs w:val="18"/>
              </w:rPr>
              <w:t>55%</w:t>
            </w:r>
          </w:p>
        </w:tc>
        <w:tc>
          <w:tcPr>
            <w:tcW w:w="653" w:type="dxa"/>
          </w:tcPr>
          <w:p w:rsidR="001E1478" w:rsidRPr="005474D1" w:rsidRDefault="001E1478" w:rsidP="005F11B9">
            <w:pPr>
              <w:jc w:val="center"/>
              <w:rPr>
                <w:rFonts w:ascii="GHEA Grapalat" w:hAnsi="GHEA Grapalat" w:cs="Arial"/>
                <w:sz w:val="18"/>
                <w:szCs w:val="18"/>
              </w:rPr>
            </w:pPr>
            <w:r w:rsidRPr="005474D1">
              <w:rPr>
                <w:rFonts w:ascii="GHEA Grapalat" w:hAnsi="GHEA Grapalat" w:cs="Arial"/>
                <w:sz w:val="18"/>
                <w:szCs w:val="18"/>
              </w:rPr>
              <w:t>55%</w:t>
            </w:r>
          </w:p>
        </w:tc>
        <w:tc>
          <w:tcPr>
            <w:tcW w:w="754" w:type="dxa"/>
          </w:tcPr>
          <w:p w:rsidR="001E1478" w:rsidRPr="005474D1" w:rsidRDefault="001E1478" w:rsidP="005F11B9">
            <w:pPr>
              <w:jc w:val="center"/>
              <w:rPr>
                <w:rFonts w:ascii="GHEA Grapalat" w:hAnsi="GHEA Grapalat" w:cs="Arial"/>
                <w:sz w:val="18"/>
                <w:szCs w:val="18"/>
              </w:rPr>
            </w:pPr>
            <w:r w:rsidRPr="005474D1">
              <w:rPr>
                <w:rFonts w:ascii="GHEA Grapalat" w:hAnsi="GHEA Grapalat" w:cs="Arial"/>
                <w:sz w:val="18"/>
                <w:szCs w:val="18"/>
              </w:rPr>
              <w:t>55%</w:t>
            </w:r>
          </w:p>
        </w:tc>
        <w:tc>
          <w:tcPr>
            <w:tcW w:w="863" w:type="dxa"/>
          </w:tcPr>
          <w:p w:rsidR="001E1478" w:rsidRPr="005474D1" w:rsidRDefault="001E1478" w:rsidP="005F11B9">
            <w:pPr>
              <w:jc w:val="center"/>
              <w:rPr>
                <w:rFonts w:ascii="GHEA Grapalat" w:hAnsi="GHEA Grapalat" w:cs="Arial"/>
                <w:sz w:val="18"/>
                <w:szCs w:val="18"/>
                <w:lang w:val="pt-BR"/>
              </w:rPr>
            </w:pPr>
            <w:r w:rsidRPr="005474D1">
              <w:rPr>
                <w:rFonts w:ascii="GHEA Grapalat" w:hAnsi="GHEA Grapalat" w:cs="Arial"/>
                <w:sz w:val="18"/>
                <w:szCs w:val="18"/>
              </w:rPr>
              <w:t>68</w:t>
            </w:r>
            <w:r w:rsidRPr="005474D1">
              <w:rPr>
                <w:rFonts w:ascii="GHEA Grapalat" w:hAnsi="GHEA Grapalat" w:cs="Arial"/>
                <w:sz w:val="18"/>
                <w:szCs w:val="18"/>
                <w:lang w:val="pt-BR"/>
              </w:rPr>
              <w:t>%</w:t>
            </w:r>
          </w:p>
        </w:tc>
        <w:tc>
          <w:tcPr>
            <w:tcW w:w="822" w:type="dxa"/>
          </w:tcPr>
          <w:p w:rsidR="001E1478" w:rsidRPr="005474D1" w:rsidRDefault="001E1478" w:rsidP="005F11B9">
            <w:pPr>
              <w:jc w:val="center"/>
              <w:rPr>
                <w:rFonts w:ascii="GHEA Grapalat" w:hAnsi="GHEA Grapalat" w:cs="Arial"/>
                <w:sz w:val="18"/>
                <w:szCs w:val="18"/>
                <w:lang w:val="pt-BR"/>
              </w:rPr>
            </w:pPr>
            <w:r w:rsidRPr="005474D1">
              <w:rPr>
                <w:rFonts w:ascii="GHEA Grapalat" w:hAnsi="GHEA Grapalat" w:cs="Arial"/>
                <w:sz w:val="18"/>
                <w:szCs w:val="18"/>
              </w:rPr>
              <w:t>82</w:t>
            </w:r>
            <w:r w:rsidRPr="005474D1">
              <w:rPr>
                <w:rFonts w:ascii="GHEA Grapalat" w:hAnsi="GHEA Grapalat" w:cs="Arial"/>
                <w:sz w:val="18"/>
                <w:szCs w:val="18"/>
                <w:lang w:val="pt-BR"/>
              </w:rPr>
              <w:t>%</w:t>
            </w:r>
          </w:p>
        </w:tc>
        <w:tc>
          <w:tcPr>
            <w:tcW w:w="865" w:type="dxa"/>
          </w:tcPr>
          <w:p w:rsidR="001E1478" w:rsidRPr="005474D1" w:rsidRDefault="001E1478" w:rsidP="005F11B9">
            <w:pPr>
              <w:jc w:val="center"/>
              <w:rPr>
                <w:rFonts w:ascii="GHEA Grapalat" w:hAnsi="GHEA Grapalat" w:cs="Arial"/>
                <w:sz w:val="18"/>
                <w:szCs w:val="18"/>
                <w:lang w:val="pt-BR"/>
              </w:rPr>
            </w:pPr>
            <w:r w:rsidRPr="005474D1">
              <w:rPr>
                <w:rFonts w:ascii="GHEA Grapalat" w:hAnsi="GHEA Grapalat" w:cs="Arial"/>
                <w:sz w:val="18"/>
                <w:szCs w:val="18"/>
              </w:rPr>
              <w:t>91</w:t>
            </w:r>
            <w:r w:rsidRPr="005474D1">
              <w:rPr>
                <w:rFonts w:ascii="GHEA Grapalat" w:hAnsi="GHEA Grapalat" w:cs="Arial"/>
                <w:sz w:val="18"/>
                <w:szCs w:val="18"/>
                <w:lang w:val="pt-BR"/>
              </w:rPr>
              <w:t>%</w:t>
            </w:r>
          </w:p>
        </w:tc>
        <w:tc>
          <w:tcPr>
            <w:tcW w:w="827" w:type="dxa"/>
          </w:tcPr>
          <w:p w:rsidR="001E1478" w:rsidRPr="005474D1" w:rsidRDefault="001E1478" w:rsidP="005F11B9">
            <w:pPr>
              <w:jc w:val="center"/>
              <w:rPr>
                <w:rFonts w:ascii="GHEA Grapalat" w:hAnsi="GHEA Grapalat" w:cs="Arial"/>
                <w:sz w:val="18"/>
                <w:szCs w:val="18"/>
                <w:lang w:val="pt-BR"/>
              </w:rPr>
            </w:pPr>
            <w:r w:rsidRPr="005474D1">
              <w:rPr>
                <w:rFonts w:ascii="GHEA Grapalat" w:hAnsi="GHEA Grapalat" w:cs="Arial"/>
                <w:sz w:val="18"/>
                <w:szCs w:val="18"/>
                <w:lang w:val="pt-BR"/>
              </w:rPr>
              <w:t>100%</w:t>
            </w:r>
          </w:p>
        </w:tc>
        <w:tc>
          <w:tcPr>
            <w:tcW w:w="746" w:type="dxa"/>
          </w:tcPr>
          <w:p w:rsidR="001E1478" w:rsidRPr="005474D1" w:rsidRDefault="001E1478" w:rsidP="005F11B9">
            <w:pPr>
              <w:jc w:val="center"/>
              <w:rPr>
                <w:rFonts w:ascii="GHEA Grapalat" w:hAnsi="GHEA Grapalat"/>
                <w:b/>
                <w:sz w:val="20"/>
                <w:szCs w:val="20"/>
                <w:lang w:val="pt-BR"/>
              </w:rPr>
            </w:pPr>
            <w:r w:rsidRPr="005474D1">
              <w:rPr>
                <w:rFonts w:ascii="GHEA Grapalat" w:hAnsi="GHEA Grapalat"/>
                <w:b/>
                <w:sz w:val="20"/>
                <w:szCs w:val="20"/>
                <w:lang w:val="pt-BR"/>
              </w:rPr>
              <w:t>100%</w:t>
            </w:r>
          </w:p>
        </w:tc>
      </w:tr>
      <w:tr w:rsidR="001E1478" w:rsidRPr="005474D1" w:rsidTr="00505017">
        <w:trPr>
          <w:gridBefore w:val="1"/>
          <w:wBefore w:w="428" w:type="dxa"/>
          <w:trHeight w:val="70"/>
          <w:jc w:val="center"/>
        </w:trPr>
        <w:tc>
          <w:tcPr>
            <w:tcW w:w="1548" w:type="dxa"/>
            <w:vAlign w:val="center"/>
          </w:tcPr>
          <w:p w:rsidR="001E1478" w:rsidRPr="005474D1" w:rsidRDefault="001E1478" w:rsidP="005F11B9">
            <w:pPr>
              <w:widowControl w:val="0"/>
              <w:jc w:val="center"/>
              <w:rPr>
                <w:rFonts w:ascii="GHEA Grapalat" w:hAnsi="GHEA Grapalat"/>
                <w:sz w:val="16"/>
                <w:szCs w:val="16"/>
                <w:lang w:val="en-US"/>
              </w:rPr>
            </w:pPr>
            <w:r w:rsidRPr="005474D1">
              <w:rPr>
                <w:rFonts w:ascii="GHEA Grapalat" w:hAnsi="GHEA Grapalat"/>
                <w:sz w:val="16"/>
                <w:szCs w:val="16"/>
                <w:lang w:val="en-US"/>
              </w:rPr>
              <w:lastRenderedPageBreak/>
              <w:t>11</w:t>
            </w:r>
          </w:p>
        </w:tc>
        <w:tc>
          <w:tcPr>
            <w:tcW w:w="1380" w:type="dxa"/>
          </w:tcPr>
          <w:p w:rsidR="001E1478" w:rsidRPr="005474D1" w:rsidRDefault="001E1478" w:rsidP="00E352B3">
            <w:pPr>
              <w:jc w:val="center"/>
              <w:rPr>
                <w:rFonts w:ascii="GHEA Grapalat" w:hAnsi="GHEA Grapalat"/>
                <w:i/>
                <w:sz w:val="18"/>
                <w:szCs w:val="18"/>
              </w:rPr>
            </w:pPr>
            <w:r w:rsidRPr="005474D1">
              <w:rPr>
                <w:rFonts w:ascii="GHEA Grapalat" w:hAnsi="GHEA Grapalat"/>
                <w:i/>
                <w:sz w:val="18"/>
                <w:szCs w:val="18"/>
              </w:rPr>
              <w:t>15321000</w:t>
            </w:r>
          </w:p>
        </w:tc>
        <w:tc>
          <w:tcPr>
            <w:tcW w:w="2350" w:type="dxa"/>
            <w:gridSpan w:val="3"/>
          </w:tcPr>
          <w:p w:rsidR="001E1478" w:rsidRPr="005474D1" w:rsidRDefault="001E1478" w:rsidP="00E352B3">
            <w:pPr>
              <w:pStyle w:val="HTMLPreformatted"/>
              <w:rPr>
                <w:rFonts w:ascii="GHEA Grapalat" w:hAnsi="GHEA Grapalat"/>
                <w:i/>
                <w:sz w:val="18"/>
                <w:szCs w:val="18"/>
              </w:rPr>
            </w:pPr>
            <w:r w:rsidRPr="005474D1">
              <w:rPr>
                <w:rFonts w:ascii="GHEA Grapalat" w:hAnsi="GHEA Grapalat"/>
                <w:i/>
                <w:sz w:val="18"/>
                <w:szCs w:val="18"/>
              </w:rPr>
              <w:t>Компактный местный</w:t>
            </w:r>
          </w:p>
        </w:tc>
        <w:tc>
          <w:tcPr>
            <w:tcW w:w="712" w:type="dxa"/>
          </w:tcPr>
          <w:p w:rsidR="001E1478" w:rsidRPr="005474D1" w:rsidRDefault="001E1478" w:rsidP="005F11B9">
            <w:pPr>
              <w:jc w:val="center"/>
              <w:rPr>
                <w:rFonts w:ascii="GHEA Grapalat" w:hAnsi="GHEA Grapalat" w:cs="Arial"/>
                <w:sz w:val="18"/>
                <w:szCs w:val="18"/>
              </w:rPr>
            </w:pPr>
            <w:r w:rsidRPr="005474D1">
              <w:rPr>
                <w:rFonts w:ascii="GHEA Grapalat" w:hAnsi="GHEA Grapalat" w:cs="Arial"/>
                <w:sz w:val="18"/>
                <w:szCs w:val="18"/>
              </w:rPr>
              <w:t>12%</w:t>
            </w:r>
          </w:p>
        </w:tc>
        <w:tc>
          <w:tcPr>
            <w:tcW w:w="918" w:type="dxa"/>
          </w:tcPr>
          <w:p w:rsidR="001E1478" w:rsidRPr="005474D1" w:rsidRDefault="001E1478" w:rsidP="005F11B9">
            <w:pPr>
              <w:jc w:val="center"/>
              <w:rPr>
                <w:rFonts w:ascii="GHEA Grapalat" w:hAnsi="GHEA Grapalat" w:cs="Arial"/>
                <w:sz w:val="18"/>
                <w:szCs w:val="18"/>
              </w:rPr>
            </w:pPr>
            <w:r w:rsidRPr="005474D1">
              <w:rPr>
                <w:rFonts w:ascii="GHEA Grapalat" w:hAnsi="GHEA Grapalat" w:cs="Arial"/>
                <w:sz w:val="18"/>
                <w:szCs w:val="18"/>
              </w:rPr>
              <w:t>25%</w:t>
            </w:r>
          </w:p>
        </w:tc>
        <w:tc>
          <w:tcPr>
            <w:tcW w:w="634" w:type="dxa"/>
          </w:tcPr>
          <w:p w:rsidR="001E1478" w:rsidRPr="005474D1" w:rsidRDefault="001E1478" w:rsidP="005F11B9">
            <w:pPr>
              <w:jc w:val="center"/>
              <w:rPr>
                <w:rFonts w:ascii="GHEA Grapalat" w:hAnsi="GHEA Grapalat" w:cs="Arial"/>
                <w:sz w:val="18"/>
                <w:szCs w:val="18"/>
              </w:rPr>
            </w:pPr>
            <w:r w:rsidRPr="005474D1">
              <w:rPr>
                <w:rFonts w:ascii="GHEA Grapalat" w:hAnsi="GHEA Grapalat" w:cs="Arial"/>
                <w:sz w:val="18"/>
                <w:szCs w:val="18"/>
              </w:rPr>
              <w:t>37%</w:t>
            </w:r>
          </w:p>
        </w:tc>
        <w:tc>
          <w:tcPr>
            <w:tcW w:w="784" w:type="dxa"/>
          </w:tcPr>
          <w:p w:rsidR="001E1478" w:rsidRPr="005474D1" w:rsidRDefault="001E1478" w:rsidP="005F11B9">
            <w:pPr>
              <w:jc w:val="center"/>
              <w:rPr>
                <w:rFonts w:ascii="GHEA Grapalat" w:hAnsi="GHEA Grapalat" w:cs="Arial"/>
                <w:sz w:val="18"/>
                <w:szCs w:val="18"/>
              </w:rPr>
            </w:pPr>
            <w:r w:rsidRPr="005474D1">
              <w:rPr>
                <w:rFonts w:ascii="GHEA Grapalat" w:hAnsi="GHEA Grapalat" w:cs="Arial"/>
                <w:sz w:val="18"/>
                <w:szCs w:val="18"/>
              </w:rPr>
              <w:t>46%</w:t>
            </w:r>
          </w:p>
        </w:tc>
        <w:tc>
          <w:tcPr>
            <w:tcW w:w="615" w:type="dxa"/>
          </w:tcPr>
          <w:p w:rsidR="001E1478" w:rsidRPr="005474D1" w:rsidRDefault="001E1478" w:rsidP="005F11B9">
            <w:pPr>
              <w:jc w:val="center"/>
              <w:rPr>
                <w:rFonts w:ascii="GHEA Grapalat" w:hAnsi="GHEA Grapalat" w:cs="Arial"/>
                <w:sz w:val="18"/>
                <w:szCs w:val="18"/>
              </w:rPr>
            </w:pPr>
            <w:r w:rsidRPr="005474D1">
              <w:rPr>
                <w:rFonts w:ascii="GHEA Grapalat" w:hAnsi="GHEA Grapalat" w:cs="Arial"/>
                <w:sz w:val="18"/>
                <w:szCs w:val="18"/>
              </w:rPr>
              <w:t>55%</w:t>
            </w:r>
          </w:p>
        </w:tc>
        <w:tc>
          <w:tcPr>
            <w:tcW w:w="597" w:type="dxa"/>
            <w:gridSpan w:val="2"/>
          </w:tcPr>
          <w:p w:rsidR="001E1478" w:rsidRPr="005474D1" w:rsidRDefault="001E1478" w:rsidP="005F11B9">
            <w:pPr>
              <w:jc w:val="center"/>
              <w:rPr>
                <w:rFonts w:ascii="GHEA Grapalat" w:hAnsi="GHEA Grapalat" w:cs="Arial"/>
                <w:sz w:val="18"/>
                <w:szCs w:val="18"/>
              </w:rPr>
            </w:pPr>
            <w:r w:rsidRPr="005474D1">
              <w:rPr>
                <w:rFonts w:ascii="GHEA Grapalat" w:hAnsi="GHEA Grapalat" w:cs="Arial"/>
                <w:sz w:val="18"/>
                <w:szCs w:val="18"/>
              </w:rPr>
              <w:t>55%</w:t>
            </w:r>
          </w:p>
        </w:tc>
        <w:tc>
          <w:tcPr>
            <w:tcW w:w="653" w:type="dxa"/>
          </w:tcPr>
          <w:p w:rsidR="001E1478" w:rsidRPr="005474D1" w:rsidRDefault="001E1478" w:rsidP="005F11B9">
            <w:pPr>
              <w:jc w:val="center"/>
              <w:rPr>
                <w:rFonts w:ascii="GHEA Grapalat" w:hAnsi="GHEA Grapalat" w:cs="Arial"/>
                <w:sz w:val="18"/>
                <w:szCs w:val="18"/>
              </w:rPr>
            </w:pPr>
            <w:r w:rsidRPr="005474D1">
              <w:rPr>
                <w:rFonts w:ascii="GHEA Grapalat" w:hAnsi="GHEA Grapalat" w:cs="Arial"/>
                <w:sz w:val="18"/>
                <w:szCs w:val="18"/>
              </w:rPr>
              <w:t>55%</w:t>
            </w:r>
          </w:p>
        </w:tc>
        <w:tc>
          <w:tcPr>
            <w:tcW w:w="754" w:type="dxa"/>
          </w:tcPr>
          <w:p w:rsidR="001E1478" w:rsidRPr="005474D1" w:rsidRDefault="001E1478" w:rsidP="005F11B9">
            <w:pPr>
              <w:jc w:val="center"/>
              <w:rPr>
                <w:rFonts w:ascii="GHEA Grapalat" w:hAnsi="GHEA Grapalat" w:cs="Arial"/>
                <w:sz w:val="18"/>
                <w:szCs w:val="18"/>
              </w:rPr>
            </w:pPr>
            <w:r w:rsidRPr="005474D1">
              <w:rPr>
                <w:rFonts w:ascii="GHEA Grapalat" w:hAnsi="GHEA Grapalat" w:cs="Arial"/>
                <w:sz w:val="18"/>
                <w:szCs w:val="18"/>
              </w:rPr>
              <w:t>55%</w:t>
            </w:r>
          </w:p>
        </w:tc>
        <w:tc>
          <w:tcPr>
            <w:tcW w:w="863" w:type="dxa"/>
          </w:tcPr>
          <w:p w:rsidR="001E1478" w:rsidRPr="005474D1" w:rsidRDefault="001E1478" w:rsidP="005F11B9">
            <w:pPr>
              <w:jc w:val="center"/>
              <w:rPr>
                <w:rFonts w:ascii="GHEA Grapalat" w:hAnsi="GHEA Grapalat" w:cs="Arial"/>
                <w:sz w:val="18"/>
                <w:szCs w:val="18"/>
                <w:lang w:val="pt-BR"/>
              </w:rPr>
            </w:pPr>
            <w:r w:rsidRPr="005474D1">
              <w:rPr>
                <w:rFonts w:ascii="GHEA Grapalat" w:hAnsi="GHEA Grapalat" w:cs="Arial"/>
                <w:sz w:val="18"/>
                <w:szCs w:val="18"/>
              </w:rPr>
              <w:t>68</w:t>
            </w:r>
            <w:r w:rsidRPr="005474D1">
              <w:rPr>
                <w:rFonts w:ascii="GHEA Grapalat" w:hAnsi="GHEA Grapalat" w:cs="Arial"/>
                <w:sz w:val="18"/>
                <w:szCs w:val="18"/>
                <w:lang w:val="pt-BR"/>
              </w:rPr>
              <w:t>%</w:t>
            </w:r>
          </w:p>
        </w:tc>
        <w:tc>
          <w:tcPr>
            <w:tcW w:w="822" w:type="dxa"/>
          </w:tcPr>
          <w:p w:rsidR="001E1478" w:rsidRPr="005474D1" w:rsidRDefault="001E1478" w:rsidP="005F11B9">
            <w:pPr>
              <w:jc w:val="center"/>
              <w:rPr>
                <w:rFonts w:ascii="GHEA Grapalat" w:hAnsi="GHEA Grapalat" w:cs="Arial"/>
                <w:sz w:val="18"/>
                <w:szCs w:val="18"/>
                <w:lang w:val="pt-BR"/>
              </w:rPr>
            </w:pPr>
            <w:r w:rsidRPr="005474D1">
              <w:rPr>
                <w:rFonts w:ascii="GHEA Grapalat" w:hAnsi="GHEA Grapalat" w:cs="Arial"/>
                <w:sz w:val="18"/>
                <w:szCs w:val="18"/>
              </w:rPr>
              <w:t>82</w:t>
            </w:r>
            <w:r w:rsidRPr="005474D1">
              <w:rPr>
                <w:rFonts w:ascii="GHEA Grapalat" w:hAnsi="GHEA Grapalat" w:cs="Arial"/>
                <w:sz w:val="18"/>
                <w:szCs w:val="18"/>
                <w:lang w:val="pt-BR"/>
              </w:rPr>
              <w:t>%</w:t>
            </w:r>
          </w:p>
        </w:tc>
        <w:tc>
          <w:tcPr>
            <w:tcW w:w="865" w:type="dxa"/>
          </w:tcPr>
          <w:p w:rsidR="001E1478" w:rsidRPr="005474D1" w:rsidRDefault="001E1478" w:rsidP="005F11B9">
            <w:pPr>
              <w:jc w:val="center"/>
              <w:rPr>
                <w:rFonts w:ascii="GHEA Grapalat" w:hAnsi="GHEA Grapalat" w:cs="Arial"/>
                <w:sz w:val="18"/>
                <w:szCs w:val="18"/>
                <w:lang w:val="pt-BR"/>
              </w:rPr>
            </w:pPr>
            <w:r w:rsidRPr="005474D1">
              <w:rPr>
                <w:rFonts w:ascii="GHEA Grapalat" w:hAnsi="GHEA Grapalat" w:cs="Arial"/>
                <w:sz w:val="18"/>
                <w:szCs w:val="18"/>
              </w:rPr>
              <w:t>91</w:t>
            </w:r>
            <w:r w:rsidRPr="005474D1">
              <w:rPr>
                <w:rFonts w:ascii="GHEA Grapalat" w:hAnsi="GHEA Grapalat" w:cs="Arial"/>
                <w:sz w:val="18"/>
                <w:szCs w:val="18"/>
                <w:lang w:val="pt-BR"/>
              </w:rPr>
              <w:t>%</w:t>
            </w:r>
          </w:p>
        </w:tc>
        <w:tc>
          <w:tcPr>
            <w:tcW w:w="827" w:type="dxa"/>
          </w:tcPr>
          <w:p w:rsidR="001E1478" w:rsidRPr="005474D1" w:rsidRDefault="001E1478" w:rsidP="005F11B9">
            <w:pPr>
              <w:jc w:val="center"/>
              <w:rPr>
                <w:rFonts w:ascii="GHEA Grapalat" w:hAnsi="GHEA Grapalat" w:cs="Arial"/>
                <w:sz w:val="18"/>
                <w:szCs w:val="18"/>
                <w:lang w:val="pt-BR"/>
              </w:rPr>
            </w:pPr>
            <w:r w:rsidRPr="005474D1">
              <w:rPr>
                <w:rFonts w:ascii="GHEA Grapalat" w:hAnsi="GHEA Grapalat" w:cs="Arial"/>
                <w:sz w:val="18"/>
                <w:szCs w:val="18"/>
                <w:lang w:val="pt-BR"/>
              </w:rPr>
              <w:t>100%</w:t>
            </w:r>
          </w:p>
        </w:tc>
        <w:tc>
          <w:tcPr>
            <w:tcW w:w="746" w:type="dxa"/>
          </w:tcPr>
          <w:p w:rsidR="001E1478" w:rsidRPr="005474D1" w:rsidRDefault="001E1478" w:rsidP="005F11B9">
            <w:pPr>
              <w:jc w:val="center"/>
              <w:rPr>
                <w:rFonts w:ascii="GHEA Grapalat" w:hAnsi="GHEA Grapalat"/>
                <w:b/>
                <w:sz w:val="20"/>
                <w:szCs w:val="20"/>
                <w:lang w:val="pt-BR"/>
              </w:rPr>
            </w:pPr>
            <w:r w:rsidRPr="005474D1">
              <w:rPr>
                <w:rFonts w:ascii="GHEA Grapalat" w:hAnsi="GHEA Grapalat"/>
                <w:b/>
                <w:sz w:val="20"/>
                <w:szCs w:val="20"/>
                <w:lang w:val="pt-BR"/>
              </w:rPr>
              <w:t>100%</w:t>
            </w:r>
          </w:p>
        </w:tc>
      </w:tr>
      <w:tr w:rsidR="001E1478" w:rsidRPr="005474D1" w:rsidTr="00505017">
        <w:trPr>
          <w:gridBefore w:val="1"/>
          <w:wBefore w:w="428" w:type="dxa"/>
          <w:trHeight w:val="70"/>
          <w:jc w:val="center"/>
        </w:trPr>
        <w:tc>
          <w:tcPr>
            <w:tcW w:w="1548" w:type="dxa"/>
            <w:vAlign w:val="center"/>
          </w:tcPr>
          <w:p w:rsidR="001E1478" w:rsidRPr="005474D1" w:rsidRDefault="001E1478" w:rsidP="005F11B9">
            <w:pPr>
              <w:widowControl w:val="0"/>
              <w:jc w:val="center"/>
              <w:rPr>
                <w:rFonts w:ascii="GHEA Grapalat" w:hAnsi="GHEA Grapalat"/>
                <w:sz w:val="16"/>
                <w:szCs w:val="16"/>
                <w:lang w:val="en-US"/>
              </w:rPr>
            </w:pPr>
            <w:r w:rsidRPr="005474D1">
              <w:rPr>
                <w:rFonts w:ascii="GHEA Grapalat" w:hAnsi="GHEA Grapalat"/>
                <w:sz w:val="16"/>
                <w:szCs w:val="16"/>
                <w:lang w:val="en-US"/>
              </w:rPr>
              <w:t>12</w:t>
            </w:r>
          </w:p>
        </w:tc>
        <w:tc>
          <w:tcPr>
            <w:tcW w:w="1380" w:type="dxa"/>
          </w:tcPr>
          <w:p w:rsidR="001E1478" w:rsidRPr="005474D1" w:rsidRDefault="001E1478" w:rsidP="00E352B3">
            <w:pPr>
              <w:jc w:val="center"/>
              <w:rPr>
                <w:rFonts w:ascii="GHEA Grapalat" w:hAnsi="GHEA Grapalat"/>
                <w:i/>
                <w:sz w:val="18"/>
                <w:szCs w:val="18"/>
              </w:rPr>
            </w:pPr>
            <w:r w:rsidRPr="005474D1">
              <w:rPr>
                <w:rFonts w:ascii="GHEA Grapalat" w:hAnsi="GHEA Grapalat"/>
                <w:i/>
                <w:sz w:val="18"/>
                <w:szCs w:val="18"/>
              </w:rPr>
              <w:t>15421100</w:t>
            </w:r>
          </w:p>
        </w:tc>
        <w:tc>
          <w:tcPr>
            <w:tcW w:w="2350" w:type="dxa"/>
            <w:gridSpan w:val="3"/>
          </w:tcPr>
          <w:p w:rsidR="001E1478" w:rsidRPr="005474D1" w:rsidRDefault="001E1478" w:rsidP="00E352B3">
            <w:pPr>
              <w:pStyle w:val="HTMLPreformatted"/>
              <w:rPr>
                <w:rFonts w:ascii="GHEA Grapalat" w:hAnsi="GHEA Grapalat"/>
                <w:i/>
                <w:sz w:val="18"/>
                <w:szCs w:val="18"/>
              </w:rPr>
            </w:pPr>
            <w:r w:rsidRPr="005474D1">
              <w:rPr>
                <w:rFonts w:ascii="GHEA Grapalat" w:hAnsi="GHEA Grapalat"/>
                <w:i/>
                <w:sz w:val="18"/>
                <w:szCs w:val="18"/>
              </w:rPr>
              <w:t>Растительное масло</w:t>
            </w:r>
          </w:p>
        </w:tc>
        <w:tc>
          <w:tcPr>
            <w:tcW w:w="712" w:type="dxa"/>
          </w:tcPr>
          <w:p w:rsidR="001E1478" w:rsidRPr="005474D1" w:rsidRDefault="001E1478" w:rsidP="005F11B9">
            <w:pPr>
              <w:jc w:val="center"/>
              <w:rPr>
                <w:rFonts w:ascii="GHEA Grapalat" w:hAnsi="GHEA Grapalat" w:cs="Arial"/>
                <w:sz w:val="18"/>
                <w:szCs w:val="18"/>
              </w:rPr>
            </w:pPr>
            <w:r w:rsidRPr="005474D1">
              <w:rPr>
                <w:rFonts w:ascii="GHEA Grapalat" w:hAnsi="GHEA Grapalat" w:cs="Arial"/>
                <w:sz w:val="18"/>
                <w:szCs w:val="18"/>
              </w:rPr>
              <w:t>12%</w:t>
            </w:r>
          </w:p>
        </w:tc>
        <w:tc>
          <w:tcPr>
            <w:tcW w:w="918" w:type="dxa"/>
          </w:tcPr>
          <w:p w:rsidR="001E1478" w:rsidRPr="005474D1" w:rsidRDefault="001E1478" w:rsidP="005F11B9">
            <w:pPr>
              <w:jc w:val="center"/>
              <w:rPr>
                <w:rFonts w:ascii="GHEA Grapalat" w:hAnsi="GHEA Grapalat" w:cs="Arial"/>
                <w:sz w:val="18"/>
                <w:szCs w:val="18"/>
              </w:rPr>
            </w:pPr>
            <w:r w:rsidRPr="005474D1">
              <w:rPr>
                <w:rFonts w:ascii="GHEA Grapalat" w:hAnsi="GHEA Grapalat" w:cs="Arial"/>
                <w:sz w:val="18"/>
                <w:szCs w:val="18"/>
              </w:rPr>
              <w:t>25%</w:t>
            </w:r>
          </w:p>
        </w:tc>
        <w:tc>
          <w:tcPr>
            <w:tcW w:w="634" w:type="dxa"/>
          </w:tcPr>
          <w:p w:rsidR="001E1478" w:rsidRPr="005474D1" w:rsidRDefault="001E1478" w:rsidP="005F11B9">
            <w:pPr>
              <w:jc w:val="center"/>
              <w:rPr>
                <w:rFonts w:ascii="GHEA Grapalat" w:hAnsi="GHEA Grapalat" w:cs="Arial"/>
                <w:sz w:val="18"/>
                <w:szCs w:val="18"/>
              </w:rPr>
            </w:pPr>
            <w:r w:rsidRPr="005474D1">
              <w:rPr>
                <w:rFonts w:ascii="GHEA Grapalat" w:hAnsi="GHEA Grapalat" w:cs="Arial"/>
                <w:sz w:val="18"/>
                <w:szCs w:val="18"/>
              </w:rPr>
              <w:t>37%</w:t>
            </w:r>
          </w:p>
        </w:tc>
        <w:tc>
          <w:tcPr>
            <w:tcW w:w="784" w:type="dxa"/>
          </w:tcPr>
          <w:p w:rsidR="001E1478" w:rsidRPr="005474D1" w:rsidRDefault="001E1478" w:rsidP="005F11B9">
            <w:pPr>
              <w:jc w:val="center"/>
              <w:rPr>
                <w:rFonts w:ascii="GHEA Grapalat" w:hAnsi="GHEA Grapalat" w:cs="Arial"/>
                <w:sz w:val="18"/>
                <w:szCs w:val="18"/>
              </w:rPr>
            </w:pPr>
            <w:r w:rsidRPr="005474D1">
              <w:rPr>
                <w:rFonts w:ascii="GHEA Grapalat" w:hAnsi="GHEA Grapalat" w:cs="Arial"/>
                <w:sz w:val="18"/>
                <w:szCs w:val="18"/>
              </w:rPr>
              <w:t>46%</w:t>
            </w:r>
          </w:p>
        </w:tc>
        <w:tc>
          <w:tcPr>
            <w:tcW w:w="615" w:type="dxa"/>
          </w:tcPr>
          <w:p w:rsidR="001E1478" w:rsidRPr="005474D1" w:rsidRDefault="001E1478" w:rsidP="005F11B9">
            <w:pPr>
              <w:jc w:val="center"/>
              <w:rPr>
                <w:rFonts w:ascii="GHEA Grapalat" w:hAnsi="GHEA Grapalat" w:cs="Arial"/>
                <w:sz w:val="18"/>
                <w:szCs w:val="18"/>
              </w:rPr>
            </w:pPr>
            <w:r w:rsidRPr="005474D1">
              <w:rPr>
                <w:rFonts w:ascii="GHEA Grapalat" w:hAnsi="GHEA Grapalat" w:cs="Arial"/>
                <w:sz w:val="18"/>
                <w:szCs w:val="18"/>
              </w:rPr>
              <w:t>55%</w:t>
            </w:r>
          </w:p>
        </w:tc>
        <w:tc>
          <w:tcPr>
            <w:tcW w:w="597" w:type="dxa"/>
            <w:gridSpan w:val="2"/>
          </w:tcPr>
          <w:p w:rsidR="001E1478" w:rsidRPr="005474D1" w:rsidRDefault="001E1478" w:rsidP="005F11B9">
            <w:pPr>
              <w:jc w:val="center"/>
              <w:rPr>
                <w:rFonts w:ascii="GHEA Grapalat" w:hAnsi="GHEA Grapalat" w:cs="Arial"/>
                <w:sz w:val="18"/>
                <w:szCs w:val="18"/>
              </w:rPr>
            </w:pPr>
            <w:r w:rsidRPr="005474D1">
              <w:rPr>
                <w:rFonts w:ascii="GHEA Grapalat" w:hAnsi="GHEA Grapalat" w:cs="Arial"/>
                <w:sz w:val="18"/>
                <w:szCs w:val="18"/>
              </w:rPr>
              <w:t>55%</w:t>
            </w:r>
          </w:p>
        </w:tc>
        <w:tc>
          <w:tcPr>
            <w:tcW w:w="653" w:type="dxa"/>
          </w:tcPr>
          <w:p w:rsidR="001E1478" w:rsidRPr="005474D1" w:rsidRDefault="001E1478" w:rsidP="005F11B9">
            <w:pPr>
              <w:jc w:val="center"/>
              <w:rPr>
                <w:rFonts w:ascii="GHEA Grapalat" w:hAnsi="GHEA Grapalat" w:cs="Arial"/>
                <w:sz w:val="18"/>
                <w:szCs w:val="18"/>
              </w:rPr>
            </w:pPr>
            <w:r w:rsidRPr="005474D1">
              <w:rPr>
                <w:rFonts w:ascii="GHEA Grapalat" w:hAnsi="GHEA Grapalat" w:cs="Arial"/>
                <w:sz w:val="18"/>
                <w:szCs w:val="18"/>
              </w:rPr>
              <w:t>55%</w:t>
            </w:r>
          </w:p>
        </w:tc>
        <w:tc>
          <w:tcPr>
            <w:tcW w:w="754" w:type="dxa"/>
          </w:tcPr>
          <w:p w:rsidR="001E1478" w:rsidRPr="005474D1" w:rsidRDefault="001E1478" w:rsidP="005F11B9">
            <w:pPr>
              <w:jc w:val="center"/>
              <w:rPr>
                <w:rFonts w:ascii="GHEA Grapalat" w:hAnsi="GHEA Grapalat" w:cs="Arial"/>
                <w:sz w:val="18"/>
                <w:szCs w:val="18"/>
              </w:rPr>
            </w:pPr>
            <w:r w:rsidRPr="005474D1">
              <w:rPr>
                <w:rFonts w:ascii="GHEA Grapalat" w:hAnsi="GHEA Grapalat" w:cs="Arial"/>
                <w:sz w:val="18"/>
                <w:szCs w:val="18"/>
              </w:rPr>
              <w:t>55%</w:t>
            </w:r>
          </w:p>
        </w:tc>
        <w:tc>
          <w:tcPr>
            <w:tcW w:w="863" w:type="dxa"/>
          </w:tcPr>
          <w:p w:rsidR="001E1478" w:rsidRPr="005474D1" w:rsidRDefault="001E1478" w:rsidP="005F11B9">
            <w:pPr>
              <w:jc w:val="center"/>
              <w:rPr>
                <w:rFonts w:ascii="GHEA Grapalat" w:hAnsi="GHEA Grapalat" w:cs="Arial"/>
                <w:sz w:val="18"/>
                <w:szCs w:val="18"/>
                <w:lang w:val="pt-BR"/>
              </w:rPr>
            </w:pPr>
            <w:r w:rsidRPr="005474D1">
              <w:rPr>
                <w:rFonts w:ascii="GHEA Grapalat" w:hAnsi="GHEA Grapalat" w:cs="Arial"/>
                <w:sz w:val="18"/>
                <w:szCs w:val="18"/>
              </w:rPr>
              <w:t>68</w:t>
            </w:r>
            <w:r w:rsidRPr="005474D1">
              <w:rPr>
                <w:rFonts w:ascii="GHEA Grapalat" w:hAnsi="GHEA Grapalat" w:cs="Arial"/>
                <w:sz w:val="18"/>
                <w:szCs w:val="18"/>
                <w:lang w:val="pt-BR"/>
              </w:rPr>
              <w:t>%</w:t>
            </w:r>
          </w:p>
        </w:tc>
        <w:tc>
          <w:tcPr>
            <w:tcW w:w="822" w:type="dxa"/>
          </w:tcPr>
          <w:p w:rsidR="001E1478" w:rsidRPr="005474D1" w:rsidRDefault="001E1478" w:rsidP="005F11B9">
            <w:pPr>
              <w:jc w:val="center"/>
              <w:rPr>
                <w:rFonts w:ascii="GHEA Grapalat" w:hAnsi="GHEA Grapalat" w:cs="Arial"/>
                <w:sz w:val="18"/>
                <w:szCs w:val="18"/>
                <w:lang w:val="pt-BR"/>
              </w:rPr>
            </w:pPr>
            <w:r w:rsidRPr="005474D1">
              <w:rPr>
                <w:rFonts w:ascii="GHEA Grapalat" w:hAnsi="GHEA Grapalat" w:cs="Arial"/>
                <w:sz w:val="18"/>
                <w:szCs w:val="18"/>
              </w:rPr>
              <w:t>82</w:t>
            </w:r>
            <w:r w:rsidRPr="005474D1">
              <w:rPr>
                <w:rFonts w:ascii="GHEA Grapalat" w:hAnsi="GHEA Grapalat" w:cs="Arial"/>
                <w:sz w:val="18"/>
                <w:szCs w:val="18"/>
                <w:lang w:val="pt-BR"/>
              </w:rPr>
              <w:t>%</w:t>
            </w:r>
          </w:p>
        </w:tc>
        <w:tc>
          <w:tcPr>
            <w:tcW w:w="865" w:type="dxa"/>
          </w:tcPr>
          <w:p w:rsidR="001E1478" w:rsidRPr="005474D1" w:rsidRDefault="001E1478" w:rsidP="005F11B9">
            <w:pPr>
              <w:jc w:val="center"/>
              <w:rPr>
                <w:rFonts w:ascii="GHEA Grapalat" w:hAnsi="GHEA Grapalat" w:cs="Arial"/>
                <w:sz w:val="18"/>
                <w:szCs w:val="18"/>
                <w:lang w:val="pt-BR"/>
              </w:rPr>
            </w:pPr>
            <w:r w:rsidRPr="005474D1">
              <w:rPr>
                <w:rFonts w:ascii="GHEA Grapalat" w:hAnsi="GHEA Grapalat" w:cs="Arial"/>
                <w:sz w:val="18"/>
                <w:szCs w:val="18"/>
              </w:rPr>
              <w:t>91</w:t>
            </w:r>
            <w:r w:rsidRPr="005474D1">
              <w:rPr>
                <w:rFonts w:ascii="GHEA Grapalat" w:hAnsi="GHEA Grapalat" w:cs="Arial"/>
                <w:sz w:val="18"/>
                <w:szCs w:val="18"/>
                <w:lang w:val="pt-BR"/>
              </w:rPr>
              <w:t>%</w:t>
            </w:r>
          </w:p>
        </w:tc>
        <w:tc>
          <w:tcPr>
            <w:tcW w:w="827" w:type="dxa"/>
          </w:tcPr>
          <w:p w:rsidR="001E1478" w:rsidRPr="005474D1" w:rsidRDefault="001E1478" w:rsidP="005F11B9">
            <w:pPr>
              <w:jc w:val="center"/>
              <w:rPr>
                <w:rFonts w:ascii="GHEA Grapalat" w:hAnsi="GHEA Grapalat" w:cs="Arial"/>
                <w:sz w:val="18"/>
                <w:szCs w:val="18"/>
                <w:lang w:val="pt-BR"/>
              </w:rPr>
            </w:pPr>
            <w:r w:rsidRPr="005474D1">
              <w:rPr>
                <w:rFonts w:ascii="GHEA Grapalat" w:hAnsi="GHEA Grapalat" w:cs="Arial"/>
                <w:sz w:val="18"/>
                <w:szCs w:val="18"/>
                <w:lang w:val="pt-BR"/>
              </w:rPr>
              <w:t>100%</w:t>
            </w:r>
          </w:p>
        </w:tc>
        <w:tc>
          <w:tcPr>
            <w:tcW w:w="746" w:type="dxa"/>
          </w:tcPr>
          <w:p w:rsidR="001E1478" w:rsidRPr="005474D1" w:rsidRDefault="001E1478" w:rsidP="005F11B9">
            <w:pPr>
              <w:jc w:val="center"/>
              <w:rPr>
                <w:rFonts w:ascii="GHEA Grapalat" w:hAnsi="GHEA Grapalat"/>
                <w:b/>
                <w:sz w:val="20"/>
                <w:szCs w:val="20"/>
                <w:lang w:val="pt-BR"/>
              </w:rPr>
            </w:pPr>
            <w:r w:rsidRPr="005474D1">
              <w:rPr>
                <w:rFonts w:ascii="GHEA Grapalat" w:hAnsi="GHEA Grapalat"/>
                <w:b/>
                <w:sz w:val="20"/>
                <w:szCs w:val="20"/>
                <w:lang w:val="pt-BR"/>
              </w:rPr>
              <w:t>100%</w:t>
            </w:r>
          </w:p>
        </w:tc>
      </w:tr>
      <w:tr w:rsidR="001E1478" w:rsidRPr="005474D1" w:rsidTr="00505017">
        <w:trPr>
          <w:gridBefore w:val="1"/>
          <w:wBefore w:w="428" w:type="dxa"/>
          <w:trHeight w:val="70"/>
          <w:jc w:val="center"/>
        </w:trPr>
        <w:tc>
          <w:tcPr>
            <w:tcW w:w="1548" w:type="dxa"/>
            <w:vAlign w:val="center"/>
          </w:tcPr>
          <w:p w:rsidR="001E1478" w:rsidRPr="005474D1" w:rsidRDefault="001E1478" w:rsidP="005F11B9">
            <w:pPr>
              <w:widowControl w:val="0"/>
              <w:jc w:val="center"/>
              <w:rPr>
                <w:rFonts w:ascii="GHEA Grapalat" w:hAnsi="GHEA Grapalat"/>
                <w:sz w:val="16"/>
                <w:szCs w:val="16"/>
                <w:lang w:val="en-US"/>
              </w:rPr>
            </w:pPr>
            <w:r w:rsidRPr="005474D1">
              <w:rPr>
                <w:rFonts w:ascii="GHEA Grapalat" w:hAnsi="GHEA Grapalat"/>
                <w:sz w:val="16"/>
                <w:szCs w:val="16"/>
                <w:lang w:val="en-US"/>
              </w:rPr>
              <w:t>13</w:t>
            </w:r>
          </w:p>
        </w:tc>
        <w:tc>
          <w:tcPr>
            <w:tcW w:w="1380" w:type="dxa"/>
          </w:tcPr>
          <w:p w:rsidR="001E1478" w:rsidRPr="005474D1" w:rsidRDefault="001E1478" w:rsidP="00E352B3">
            <w:pPr>
              <w:jc w:val="center"/>
              <w:rPr>
                <w:rFonts w:ascii="GHEA Grapalat" w:hAnsi="GHEA Grapalat"/>
                <w:i/>
                <w:sz w:val="18"/>
                <w:szCs w:val="18"/>
              </w:rPr>
            </w:pPr>
            <w:r w:rsidRPr="005474D1">
              <w:rPr>
                <w:rFonts w:ascii="GHEA Grapalat" w:hAnsi="GHEA Grapalat"/>
                <w:i/>
                <w:sz w:val="18"/>
                <w:szCs w:val="18"/>
              </w:rPr>
              <w:t>15530000</w:t>
            </w:r>
          </w:p>
        </w:tc>
        <w:tc>
          <w:tcPr>
            <w:tcW w:w="2350" w:type="dxa"/>
            <w:gridSpan w:val="3"/>
          </w:tcPr>
          <w:p w:rsidR="001E1478" w:rsidRPr="005474D1" w:rsidRDefault="001E1478" w:rsidP="00E352B3">
            <w:pPr>
              <w:pStyle w:val="HTMLPreformatted"/>
              <w:rPr>
                <w:rFonts w:ascii="GHEA Grapalat" w:hAnsi="GHEA Grapalat"/>
                <w:i/>
                <w:sz w:val="18"/>
                <w:szCs w:val="18"/>
              </w:rPr>
            </w:pPr>
            <w:r w:rsidRPr="005474D1">
              <w:rPr>
                <w:rFonts w:ascii="GHEA Grapalat" w:hAnsi="GHEA Grapalat"/>
                <w:i/>
                <w:sz w:val="18"/>
                <w:szCs w:val="18"/>
              </w:rPr>
              <w:t>Масло / Новая Зеландия /</w:t>
            </w:r>
          </w:p>
        </w:tc>
        <w:tc>
          <w:tcPr>
            <w:tcW w:w="712" w:type="dxa"/>
          </w:tcPr>
          <w:p w:rsidR="001E1478" w:rsidRPr="005474D1" w:rsidRDefault="001E1478" w:rsidP="005F11B9">
            <w:pPr>
              <w:jc w:val="center"/>
              <w:rPr>
                <w:rFonts w:ascii="GHEA Grapalat" w:hAnsi="GHEA Grapalat" w:cs="Arial"/>
                <w:sz w:val="18"/>
                <w:szCs w:val="18"/>
              </w:rPr>
            </w:pPr>
            <w:r w:rsidRPr="005474D1">
              <w:rPr>
                <w:rFonts w:ascii="GHEA Grapalat" w:hAnsi="GHEA Grapalat" w:cs="Arial"/>
                <w:sz w:val="18"/>
                <w:szCs w:val="18"/>
              </w:rPr>
              <w:t>12%</w:t>
            </w:r>
          </w:p>
        </w:tc>
        <w:tc>
          <w:tcPr>
            <w:tcW w:w="918" w:type="dxa"/>
          </w:tcPr>
          <w:p w:rsidR="001E1478" w:rsidRPr="005474D1" w:rsidRDefault="001E1478" w:rsidP="005F11B9">
            <w:pPr>
              <w:jc w:val="center"/>
              <w:rPr>
                <w:rFonts w:ascii="GHEA Grapalat" w:hAnsi="GHEA Grapalat" w:cs="Arial"/>
                <w:sz w:val="18"/>
                <w:szCs w:val="18"/>
              </w:rPr>
            </w:pPr>
            <w:r w:rsidRPr="005474D1">
              <w:rPr>
                <w:rFonts w:ascii="GHEA Grapalat" w:hAnsi="GHEA Grapalat" w:cs="Arial"/>
                <w:sz w:val="18"/>
                <w:szCs w:val="18"/>
              </w:rPr>
              <w:t>25%</w:t>
            </w:r>
          </w:p>
        </w:tc>
        <w:tc>
          <w:tcPr>
            <w:tcW w:w="634" w:type="dxa"/>
          </w:tcPr>
          <w:p w:rsidR="001E1478" w:rsidRPr="005474D1" w:rsidRDefault="001E1478" w:rsidP="005F11B9">
            <w:pPr>
              <w:jc w:val="center"/>
              <w:rPr>
                <w:rFonts w:ascii="GHEA Grapalat" w:hAnsi="GHEA Grapalat" w:cs="Arial"/>
                <w:sz w:val="18"/>
                <w:szCs w:val="18"/>
              </w:rPr>
            </w:pPr>
            <w:r w:rsidRPr="005474D1">
              <w:rPr>
                <w:rFonts w:ascii="GHEA Grapalat" w:hAnsi="GHEA Grapalat" w:cs="Arial"/>
                <w:sz w:val="18"/>
                <w:szCs w:val="18"/>
              </w:rPr>
              <w:t>37%</w:t>
            </w:r>
          </w:p>
        </w:tc>
        <w:tc>
          <w:tcPr>
            <w:tcW w:w="784" w:type="dxa"/>
          </w:tcPr>
          <w:p w:rsidR="001E1478" w:rsidRPr="005474D1" w:rsidRDefault="001E1478" w:rsidP="005F11B9">
            <w:pPr>
              <w:jc w:val="center"/>
              <w:rPr>
                <w:rFonts w:ascii="GHEA Grapalat" w:hAnsi="GHEA Grapalat" w:cs="Arial"/>
                <w:sz w:val="18"/>
                <w:szCs w:val="18"/>
              </w:rPr>
            </w:pPr>
            <w:r w:rsidRPr="005474D1">
              <w:rPr>
                <w:rFonts w:ascii="GHEA Grapalat" w:hAnsi="GHEA Grapalat" w:cs="Arial"/>
                <w:sz w:val="18"/>
                <w:szCs w:val="18"/>
              </w:rPr>
              <w:t>46%</w:t>
            </w:r>
          </w:p>
        </w:tc>
        <w:tc>
          <w:tcPr>
            <w:tcW w:w="615" w:type="dxa"/>
          </w:tcPr>
          <w:p w:rsidR="001E1478" w:rsidRPr="005474D1" w:rsidRDefault="001E1478" w:rsidP="005F11B9">
            <w:pPr>
              <w:jc w:val="center"/>
              <w:rPr>
                <w:rFonts w:ascii="GHEA Grapalat" w:hAnsi="GHEA Grapalat" w:cs="Arial"/>
                <w:sz w:val="18"/>
                <w:szCs w:val="18"/>
              </w:rPr>
            </w:pPr>
            <w:r w:rsidRPr="005474D1">
              <w:rPr>
                <w:rFonts w:ascii="GHEA Grapalat" w:hAnsi="GHEA Grapalat" w:cs="Arial"/>
                <w:sz w:val="18"/>
                <w:szCs w:val="18"/>
              </w:rPr>
              <w:t>55%</w:t>
            </w:r>
          </w:p>
        </w:tc>
        <w:tc>
          <w:tcPr>
            <w:tcW w:w="597" w:type="dxa"/>
            <w:gridSpan w:val="2"/>
          </w:tcPr>
          <w:p w:rsidR="001E1478" w:rsidRPr="005474D1" w:rsidRDefault="001E1478" w:rsidP="005F11B9">
            <w:pPr>
              <w:jc w:val="center"/>
              <w:rPr>
                <w:rFonts w:ascii="GHEA Grapalat" w:hAnsi="GHEA Grapalat" w:cs="Arial"/>
                <w:sz w:val="18"/>
                <w:szCs w:val="18"/>
              </w:rPr>
            </w:pPr>
            <w:r w:rsidRPr="005474D1">
              <w:rPr>
                <w:rFonts w:ascii="GHEA Grapalat" w:hAnsi="GHEA Grapalat" w:cs="Arial"/>
                <w:sz w:val="18"/>
                <w:szCs w:val="18"/>
              </w:rPr>
              <w:t>55%</w:t>
            </w:r>
          </w:p>
        </w:tc>
        <w:tc>
          <w:tcPr>
            <w:tcW w:w="653" w:type="dxa"/>
          </w:tcPr>
          <w:p w:rsidR="001E1478" w:rsidRPr="005474D1" w:rsidRDefault="001E1478" w:rsidP="005F11B9">
            <w:pPr>
              <w:jc w:val="center"/>
              <w:rPr>
                <w:rFonts w:ascii="GHEA Grapalat" w:hAnsi="GHEA Grapalat" w:cs="Arial"/>
                <w:sz w:val="18"/>
                <w:szCs w:val="18"/>
              </w:rPr>
            </w:pPr>
            <w:r w:rsidRPr="005474D1">
              <w:rPr>
                <w:rFonts w:ascii="GHEA Grapalat" w:hAnsi="GHEA Grapalat" w:cs="Arial"/>
                <w:sz w:val="18"/>
                <w:szCs w:val="18"/>
              </w:rPr>
              <w:t>55%</w:t>
            </w:r>
          </w:p>
        </w:tc>
        <w:tc>
          <w:tcPr>
            <w:tcW w:w="754" w:type="dxa"/>
          </w:tcPr>
          <w:p w:rsidR="001E1478" w:rsidRPr="005474D1" w:rsidRDefault="001E1478" w:rsidP="005F11B9">
            <w:pPr>
              <w:jc w:val="center"/>
              <w:rPr>
                <w:rFonts w:ascii="GHEA Grapalat" w:hAnsi="GHEA Grapalat" w:cs="Arial"/>
                <w:sz w:val="18"/>
                <w:szCs w:val="18"/>
              </w:rPr>
            </w:pPr>
            <w:r w:rsidRPr="005474D1">
              <w:rPr>
                <w:rFonts w:ascii="GHEA Grapalat" w:hAnsi="GHEA Grapalat" w:cs="Arial"/>
                <w:sz w:val="18"/>
                <w:szCs w:val="18"/>
              </w:rPr>
              <w:t>55%</w:t>
            </w:r>
          </w:p>
        </w:tc>
        <w:tc>
          <w:tcPr>
            <w:tcW w:w="863" w:type="dxa"/>
          </w:tcPr>
          <w:p w:rsidR="001E1478" w:rsidRPr="005474D1" w:rsidRDefault="001E1478" w:rsidP="005F11B9">
            <w:pPr>
              <w:jc w:val="center"/>
              <w:rPr>
                <w:rFonts w:ascii="GHEA Grapalat" w:hAnsi="GHEA Grapalat" w:cs="Arial"/>
                <w:sz w:val="18"/>
                <w:szCs w:val="18"/>
                <w:lang w:val="pt-BR"/>
              </w:rPr>
            </w:pPr>
            <w:r w:rsidRPr="005474D1">
              <w:rPr>
                <w:rFonts w:ascii="GHEA Grapalat" w:hAnsi="GHEA Grapalat" w:cs="Arial"/>
                <w:sz w:val="18"/>
                <w:szCs w:val="18"/>
              </w:rPr>
              <w:t>68</w:t>
            </w:r>
            <w:r w:rsidRPr="005474D1">
              <w:rPr>
                <w:rFonts w:ascii="GHEA Grapalat" w:hAnsi="GHEA Grapalat" w:cs="Arial"/>
                <w:sz w:val="18"/>
                <w:szCs w:val="18"/>
                <w:lang w:val="pt-BR"/>
              </w:rPr>
              <w:t>%</w:t>
            </w:r>
          </w:p>
        </w:tc>
        <w:tc>
          <w:tcPr>
            <w:tcW w:w="822" w:type="dxa"/>
          </w:tcPr>
          <w:p w:rsidR="001E1478" w:rsidRPr="005474D1" w:rsidRDefault="001E1478" w:rsidP="005F11B9">
            <w:pPr>
              <w:jc w:val="center"/>
              <w:rPr>
                <w:rFonts w:ascii="GHEA Grapalat" w:hAnsi="GHEA Grapalat" w:cs="Arial"/>
                <w:sz w:val="18"/>
                <w:szCs w:val="18"/>
                <w:lang w:val="pt-BR"/>
              </w:rPr>
            </w:pPr>
            <w:r w:rsidRPr="005474D1">
              <w:rPr>
                <w:rFonts w:ascii="GHEA Grapalat" w:hAnsi="GHEA Grapalat" w:cs="Arial"/>
                <w:sz w:val="18"/>
                <w:szCs w:val="18"/>
              </w:rPr>
              <w:t>82</w:t>
            </w:r>
            <w:r w:rsidRPr="005474D1">
              <w:rPr>
                <w:rFonts w:ascii="GHEA Grapalat" w:hAnsi="GHEA Grapalat" w:cs="Arial"/>
                <w:sz w:val="18"/>
                <w:szCs w:val="18"/>
                <w:lang w:val="pt-BR"/>
              </w:rPr>
              <w:t>%</w:t>
            </w:r>
          </w:p>
        </w:tc>
        <w:tc>
          <w:tcPr>
            <w:tcW w:w="865" w:type="dxa"/>
          </w:tcPr>
          <w:p w:rsidR="001E1478" w:rsidRPr="005474D1" w:rsidRDefault="001E1478" w:rsidP="005F11B9">
            <w:pPr>
              <w:jc w:val="center"/>
              <w:rPr>
                <w:rFonts w:ascii="GHEA Grapalat" w:hAnsi="GHEA Grapalat" w:cs="Arial"/>
                <w:sz w:val="18"/>
                <w:szCs w:val="18"/>
                <w:lang w:val="pt-BR"/>
              </w:rPr>
            </w:pPr>
            <w:r w:rsidRPr="005474D1">
              <w:rPr>
                <w:rFonts w:ascii="GHEA Grapalat" w:hAnsi="GHEA Grapalat" w:cs="Arial"/>
                <w:sz w:val="18"/>
                <w:szCs w:val="18"/>
              </w:rPr>
              <w:t>91</w:t>
            </w:r>
            <w:r w:rsidRPr="005474D1">
              <w:rPr>
                <w:rFonts w:ascii="GHEA Grapalat" w:hAnsi="GHEA Grapalat" w:cs="Arial"/>
                <w:sz w:val="18"/>
                <w:szCs w:val="18"/>
                <w:lang w:val="pt-BR"/>
              </w:rPr>
              <w:t>%</w:t>
            </w:r>
          </w:p>
        </w:tc>
        <w:tc>
          <w:tcPr>
            <w:tcW w:w="827" w:type="dxa"/>
          </w:tcPr>
          <w:p w:rsidR="001E1478" w:rsidRPr="005474D1" w:rsidRDefault="001E1478" w:rsidP="005F11B9">
            <w:pPr>
              <w:jc w:val="center"/>
              <w:rPr>
                <w:rFonts w:ascii="GHEA Grapalat" w:hAnsi="GHEA Grapalat" w:cs="Arial"/>
                <w:sz w:val="18"/>
                <w:szCs w:val="18"/>
                <w:lang w:val="pt-BR"/>
              </w:rPr>
            </w:pPr>
            <w:r w:rsidRPr="005474D1">
              <w:rPr>
                <w:rFonts w:ascii="GHEA Grapalat" w:hAnsi="GHEA Grapalat" w:cs="Arial"/>
                <w:sz w:val="18"/>
                <w:szCs w:val="18"/>
                <w:lang w:val="pt-BR"/>
              </w:rPr>
              <w:t>100%</w:t>
            </w:r>
          </w:p>
        </w:tc>
        <w:tc>
          <w:tcPr>
            <w:tcW w:w="746" w:type="dxa"/>
          </w:tcPr>
          <w:p w:rsidR="001E1478" w:rsidRPr="005474D1" w:rsidRDefault="001E1478" w:rsidP="005F11B9">
            <w:pPr>
              <w:jc w:val="center"/>
              <w:rPr>
                <w:rFonts w:ascii="GHEA Grapalat" w:hAnsi="GHEA Grapalat"/>
                <w:b/>
                <w:sz w:val="20"/>
                <w:szCs w:val="20"/>
                <w:lang w:val="pt-BR"/>
              </w:rPr>
            </w:pPr>
            <w:r w:rsidRPr="005474D1">
              <w:rPr>
                <w:rFonts w:ascii="GHEA Grapalat" w:hAnsi="GHEA Grapalat"/>
                <w:b/>
                <w:sz w:val="20"/>
                <w:szCs w:val="20"/>
                <w:lang w:val="pt-BR"/>
              </w:rPr>
              <w:t>100%</w:t>
            </w:r>
          </w:p>
        </w:tc>
      </w:tr>
      <w:tr w:rsidR="001E1478" w:rsidRPr="005474D1" w:rsidTr="00505017">
        <w:trPr>
          <w:gridBefore w:val="1"/>
          <w:wBefore w:w="428" w:type="dxa"/>
          <w:trHeight w:val="70"/>
          <w:jc w:val="center"/>
        </w:trPr>
        <w:tc>
          <w:tcPr>
            <w:tcW w:w="1548" w:type="dxa"/>
          </w:tcPr>
          <w:p w:rsidR="001E1478" w:rsidRPr="005474D1" w:rsidRDefault="001E1478" w:rsidP="0071286E">
            <w:pPr>
              <w:widowControl w:val="0"/>
              <w:jc w:val="center"/>
              <w:rPr>
                <w:rFonts w:ascii="GHEA Grapalat" w:hAnsi="GHEA Grapalat"/>
                <w:sz w:val="16"/>
                <w:szCs w:val="16"/>
                <w:lang w:val="en-US"/>
              </w:rPr>
            </w:pPr>
            <w:r w:rsidRPr="005474D1">
              <w:rPr>
                <w:rFonts w:ascii="GHEA Grapalat" w:hAnsi="GHEA Grapalat"/>
                <w:sz w:val="16"/>
                <w:szCs w:val="16"/>
                <w:lang w:val="en-US"/>
              </w:rPr>
              <w:t>14</w:t>
            </w:r>
          </w:p>
        </w:tc>
        <w:tc>
          <w:tcPr>
            <w:tcW w:w="1380" w:type="dxa"/>
          </w:tcPr>
          <w:p w:rsidR="001E1478" w:rsidRPr="005474D1" w:rsidRDefault="001E1478" w:rsidP="00E352B3">
            <w:pPr>
              <w:jc w:val="center"/>
              <w:rPr>
                <w:rFonts w:ascii="GHEA Grapalat" w:hAnsi="GHEA Grapalat"/>
                <w:i/>
                <w:sz w:val="18"/>
                <w:szCs w:val="18"/>
              </w:rPr>
            </w:pPr>
            <w:r w:rsidRPr="005474D1">
              <w:rPr>
                <w:rFonts w:ascii="GHEA Grapalat" w:hAnsi="GHEA Grapalat"/>
                <w:i/>
                <w:sz w:val="18"/>
                <w:szCs w:val="18"/>
              </w:rPr>
              <w:t>15831000</w:t>
            </w:r>
          </w:p>
        </w:tc>
        <w:tc>
          <w:tcPr>
            <w:tcW w:w="2350" w:type="dxa"/>
            <w:gridSpan w:val="3"/>
          </w:tcPr>
          <w:p w:rsidR="001E1478" w:rsidRPr="005474D1" w:rsidRDefault="001E1478" w:rsidP="00E352B3">
            <w:pPr>
              <w:pStyle w:val="HTMLPreformatted"/>
              <w:rPr>
                <w:rFonts w:ascii="GHEA Grapalat" w:hAnsi="GHEA Grapalat"/>
                <w:i/>
                <w:sz w:val="18"/>
                <w:szCs w:val="18"/>
              </w:rPr>
            </w:pPr>
            <w:r w:rsidRPr="005474D1">
              <w:rPr>
                <w:rFonts w:ascii="GHEA Grapalat" w:hAnsi="GHEA Grapalat"/>
                <w:i/>
                <w:sz w:val="18"/>
                <w:szCs w:val="18"/>
              </w:rPr>
              <w:t>сахар</w:t>
            </w:r>
          </w:p>
        </w:tc>
        <w:tc>
          <w:tcPr>
            <w:tcW w:w="712" w:type="dxa"/>
          </w:tcPr>
          <w:p w:rsidR="001E1478" w:rsidRPr="005474D1" w:rsidRDefault="001E1478" w:rsidP="0084319F">
            <w:pPr>
              <w:jc w:val="center"/>
              <w:rPr>
                <w:rFonts w:ascii="GHEA Grapalat" w:hAnsi="GHEA Grapalat" w:cs="Arial"/>
                <w:sz w:val="18"/>
                <w:szCs w:val="18"/>
              </w:rPr>
            </w:pPr>
            <w:r w:rsidRPr="005474D1">
              <w:rPr>
                <w:rFonts w:ascii="GHEA Grapalat" w:hAnsi="GHEA Grapalat" w:cs="Arial"/>
                <w:sz w:val="18"/>
                <w:szCs w:val="18"/>
              </w:rPr>
              <w:t>12%</w:t>
            </w:r>
          </w:p>
        </w:tc>
        <w:tc>
          <w:tcPr>
            <w:tcW w:w="918" w:type="dxa"/>
          </w:tcPr>
          <w:p w:rsidR="001E1478" w:rsidRPr="005474D1" w:rsidRDefault="001E1478" w:rsidP="0084319F">
            <w:pPr>
              <w:jc w:val="center"/>
              <w:rPr>
                <w:rFonts w:ascii="GHEA Grapalat" w:hAnsi="GHEA Grapalat" w:cs="Arial"/>
                <w:sz w:val="18"/>
                <w:szCs w:val="18"/>
              </w:rPr>
            </w:pPr>
            <w:r w:rsidRPr="005474D1">
              <w:rPr>
                <w:rFonts w:ascii="GHEA Grapalat" w:hAnsi="GHEA Grapalat" w:cs="Arial"/>
                <w:sz w:val="18"/>
                <w:szCs w:val="18"/>
              </w:rPr>
              <w:t>25%</w:t>
            </w:r>
          </w:p>
        </w:tc>
        <w:tc>
          <w:tcPr>
            <w:tcW w:w="634" w:type="dxa"/>
          </w:tcPr>
          <w:p w:rsidR="001E1478" w:rsidRPr="005474D1" w:rsidRDefault="001E1478" w:rsidP="0084319F">
            <w:pPr>
              <w:jc w:val="center"/>
              <w:rPr>
                <w:rFonts w:ascii="GHEA Grapalat" w:hAnsi="GHEA Grapalat" w:cs="Arial"/>
                <w:sz w:val="18"/>
                <w:szCs w:val="18"/>
              </w:rPr>
            </w:pPr>
            <w:r w:rsidRPr="005474D1">
              <w:rPr>
                <w:rFonts w:ascii="GHEA Grapalat" w:hAnsi="GHEA Grapalat" w:cs="Arial"/>
                <w:sz w:val="18"/>
                <w:szCs w:val="18"/>
              </w:rPr>
              <w:t>37%</w:t>
            </w:r>
          </w:p>
        </w:tc>
        <w:tc>
          <w:tcPr>
            <w:tcW w:w="784" w:type="dxa"/>
          </w:tcPr>
          <w:p w:rsidR="001E1478" w:rsidRPr="005474D1" w:rsidRDefault="001E1478" w:rsidP="0084319F">
            <w:pPr>
              <w:jc w:val="center"/>
              <w:rPr>
                <w:rFonts w:ascii="GHEA Grapalat" w:hAnsi="GHEA Grapalat" w:cs="Arial"/>
                <w:sz w:val="18"/>
                <w:szCs w:val="18"/>
              </w:rPr>
            </w:pPr>
            <w:r w:rsidRPr="005474D1">
              <w:rPr>
                <w:rFonts w:ascii="GHEA Grapalat" w:hAnsi="GHEA Grapalat" w:cs="Arial"/>
                <w:sz w:val="18"/>
                <w:szCs w:val="18"/>
              </w:rPr>
              <w:t>46%</w:t>
            </w:r>
          </w:p>
        </w:tc>
        <w:tc>
          <w:tcPr>
            <w:tcW w:w="615" w:type="dxa"/>
          </w:tcPr>
          <w:p w:rsidR="001E1478" w:rsidRPr="005474D1" w:rsidRDefault="001E1478" w:rsidP="0084319F">
            <w:pPr>
              <w:jc w:val="center"/>
              <w:rPr>
                <w:rFonts w:ascii="GHEA Grapalat" w:hAnsi="GHEA Grapalat" w:cs="Arial"/>
                <w:sz w:val="18"/>
                <w:szCs w:val="18"/>
              </w:rPr>
            </w:pPr>
            <w:r w:rsidRPr="005474D1">
              <w:rPr>
                <w:rFonts w:ascii="GHEA Grapalat" w:hAnsi="GHEA Grapalat" w:cs="Arial"/>
                <w:sz w:val="18"/>
                <w:szCs w:val="18"/>
              </w:rPr>
              <w:t>55%</w:t>
            </w:r>
          </w:p>
        </w:tc>
        <w:tc>
          <w:tcPr>
            <w:tcW w:w="597" w:type="dxa"/>
            <w:gridSpan w:val="2"/>
          </w:tcPr>
          <w:p w:rsidR="001E1478" w:rsidRPr="005474D1" w:rsidRDefault="001E1478" w:rsidP="0084319F">
            <w:pPr>
              <w:jc w:val="center"/>
              <w:rPr>
                <w:rFonts w:ascii="GHEA Grapalat" w:hAnsi="GHEA Grapalat" w:cs="Arial"/>
                <w:sz w:val="18"/>
                <w:szCs w:val="18"/>
              </w:rPr>
            </w:pPr>
            <w:r w:rsidRPr="005474D1">
              <w:rPr>
                <w:rFonts w:ascii="GHEA Grapalat" w:hAnsi="GHEA Grapalat" w:cs="Arial"/>
                <w:sz w:val="18"/>
                <w:szCs w:val="18"/>
              </w:rPr>
              <w:t>55%</w:t>
            </w:r>
          </w:p>
        </w:tc>
        <w:tc>
          <w:tcPr>
            <w:tcW w:w="653" w:type="dxa"/>
          </w:tcPr>
          <w:p w:rsidR="001E1478" w:rsidRPr="005474D1" w:rsidRDefault="001E1478" w:rsidP="0084319F">
            <w:pPr>
              <w:jc w:val="center"/>
              <w:rPr>
                <w:rFonts w:ascii="GHEA Grapalat" w:hAnsi="GHEA Grapalat" w:cs="Arial"/>
                <w:sz w:val="18"/>
                <w:szCs w:val="18"/>
              </w:rPr>
            </w:pPr>
            <w:r w:rsidRPr="005474D1">
              <w:rPr>
                <w:rFonts w:ascii="GHEA Grapalat" w:hAnsi="GHEA Grapalat" w:cs="Arial"/>
                <w:sz w:val="18"/>
                <w:szCs w:val="18"/>
              </w:rPr>
              <w:t>55%</w:t>
            </w:r>
          </w:p>
        </w:tc>
        <w:tc>
          <w:tcPr>
            <w:tcW w:w="754" w:type="dxa"/>
          </w:tcPr>
          <w:p w:rsidR="001E1478" w:rsidRPr="005474D1" w:rsidRDefault="001E1478" w:rsidP="0084319F">
            <w:pPr>
              <w:jc w:val="center"/>
              <w:rPr>
                <w:rFonts w:ascii="GHEA Grapalat" w:hAnsi="GHEA Grapalat" w:cs="Arial"/>
                <w:sz w:val="18"/>
                <w:szCs w:val="18"/>
              </w:rPr>
            </w:pPr>
            <w:r w:rsidRPr="005474D1">
              <w:rPr>
                <w:rFonts w:ascii="GHEA Grapalat" w:hAnsi="GHEA Grapalat" w:cs="Arial"/>
                <w:sz w:val="18"/>
                <w:szCs w:val="18"/>
              </w:rPr>
              <w:t>55%</w:t>
            </w:r>
          </w:p>
        </w:tc>
        <w:tc>
          <w:tcPr>
            <w:tcW w:w="863" w:type="dxa"/>
          </w:tcPr>
          <w:p w:rsidR="001E1478" w:rsidRPr="005474D1" w:rsidRDefault="001E1478" w:rsidP="0084319F">
            <w:pPr>
              <w:jc w:val="center"/>
              <w:rPr>
                <w:rFonts w:ascii="GHEA Grapalat" w:hAnsi="GHEA Grapalat" w:cs="Arial"/>
                <w:sz w:val="18"/>
                <w:szCs w:val="18"/>
                <w:lang w:val="pt-BR"/>
              </w:rPr>
            </w:pPr>
            <w:r w:rsidRPr="005474D1">
              <w:rPr>
                <w:rFonts w:ascii="GHEA Grapalat" w:hAnsi="GHEA Grapalat" w:cs="Arial"/>
                <w:sz w:val="18"/>
                <w:szCs w:val="18"/>
              </w:rPr>
              <w:t>68</w:t>
            </w:r>
            <w:r w:rsidRPr="005474D1">
              <w:rPr>
                <w:rFonts w:ascii="GHEA Grapalat" w:hAnsi="GHEA Grapalat" w:cs="Arial"/>
                <w:sz w:val="18"/>
                <w:szCs w:val="18"/>
                <w:lang w:val="pt-BR"/>
              </w:rPr>
              <w:t>%</w:t>
            </w:r>
          </w:p>
        </w:tc>
        <w:tc>
          <w:tcPr>
            <w:tcW w:w="822" w:type="dxa"/>
          </w:tcPr>
          <w:p w:rsidR="001E1478" w:rsidRPr="005474D1" w:rsidRDefault="001E1478" w:rsidP="0084319F">
            <w:pPr>
              <w:jc w:val="center"/>
              <w:rPr>
                <w:rFonts w:ascii="GHEA Grapalat" w:hAnsi="GHEA Grapalat" w:cs="Arial"/>
                <w:sz w:val="18"/>
                <w:szCs w:val="18"/>
                <w:lang w:val="pt-BR"/>
              </w:rPr>
            </w:pPr>
            <w:r w:rsidRPr="005474D1">
              <w:rPr>
                <w:rFonts w:ascii="GHEA Grapalat" w:hAnsi="GHEA Grapalat" w:cs="Arial"/>
                <w:sz w:val="18"/>
                <w:szCs w:val="18"/>
              </w:rPr>
              <w:t>82</w:t>
            </w:r>
            <w:r w:rsidRPr="005474D1">
              <w:rPr>
                <w:rFonts w:ascii="GHEA Grapalat" w:hAnsi="GHEA Grapalat" w:cs="Arial"/>
                <w:sz w:val="18"/>
                <w:szCs w:val="18"/>
                <w:lang w:val="pt-BR"/>
              </w:rPr>
              <w:t>%</w:t>
            </w:r>
          </w:p>
        </w:tc>
        <w:tc>
          <w:tcPr>
            <w:tcW w:w="865" w:type="dxa"/>
          </w:tcPr>
          <w:p w:rsidR="001E1478" w:rsidRPr="005474D1" w:rsidRDefault="001E1478" w:rsidP="0084319F">
            <w:pPr>
              <w:jc w:val="center"/>
              <w:rPr>
                <w:rFonts w:ascii="GHEA Grapalat" w:hAnsi="GHEA Grapalat" w:cs="Arial"/>
                <w:sz w:val="18"/>
                <w:szCs w:val="18"/>
                <w:lang w:val="pt-BR"/>
              </w:rPr>
            </w:pPr>
            <w:r w:rsidRPr="005474D1">
              <w:rPr>
                <w:rFonts w:ascii="GHEA Grapalat" w:hAnsi="GHEA Grapalat" w:cs="Arial"/>
                <w:sz w:val="18"/>
                <w:szCs w:val="18"/>
              </w:rPr>
              <w:t>91</w:t>
            </w:r>
            <w:r w:rsidRPr="005474D1">
              <w:rPr>
                <w:rFonts w:ascii="GHEA Grapalat" w:hAnsi="GHEA Grapalat" w:cs="Arial"/>
                <w:sz w:val="18"/>
                <w:szCs w:val="18"/>
                <w:lang w:val="pt-BR"/>
              </w:rPr>
              <w:t>%</w:t>
            </w:r>
          </w:p>
        </w:tc>
        <w:tc>
          <w:tcPr>
            <w:tcW w:w="827" w:type="dxa"/>
          </w:tcPr>
          <w:p w:rsidR="001E1478" w:rsidRPr="005474D1" w:rsidRDefault="001E1478" w:rsidP="0084319F">
            <w:pPr>
              <w:jc w:val="center"/>
              <w:rPr>
                <w:rFonts w:ascii="GHEA Grapalat" w:hAnsi="GHEA Grapalat" w:cs="Arial"/>
                <w:sz w:val="18"/>
                <w:szCs w:val="18"/>
                <w:lang w:val="pt-BR"/>
              </w:rPr>
            </w:pPr>
            <w:r w:rsidRPr="005474D1">
              <w:rPr>
                <w:rFonts w:ascii="GHEA Grapalat" w:hAnsi="GHEA Grapalat" w:cs="Arial"/>
                <w:sz w:val="18"/>
                <w:szCs w:val="18"/>
                <w:lang w:val="pt-BR"/>
              </w:rPr>
              <w:t>100%</w:t>
            </w:r>
          </w:p>
        </w:tc>
        <w:tc>
          <w:tcPr>
            <w:tcW w:w="746" w:type="dxa"/>
          </w:tcPr>
          <w:p w:rsidR="001E1478" w:rsidRPr="005474D1" w:rsidRDefault="001E1478" w:rsidP="0084319F">
            <w:pPr>
              <w:jc w:val="center"/>
              <w:rPr>
                <w:rFonts w:ascii="GHEA Grapalat" w:hAnsi="GHEA Grapalat"/>
                <w:b/>
                <w:sz w:val="20"/>
                <w:szCs w:val="20"/>
                <w:lang w:val="pt-BR"/>
              </w:rPr>
            </w:pPr>
            <w:r w:rsidRPr="005474D1">
              <w:rPr>
                <w:rFonts w:ascii="GHEA Grapalat" w:hAnsi="GHEA Grapalat"/>
                <w:b/>
                <w:sz w:val="20"/>
                <w:szCs w:val="20"/>
                <w:lang w:val="pt-BR"/>
              </w:rPr>
              <w:t>100%</w:t>
            </w:r>
          </w:p>
        </w:tc>
      </w:tr>
      <w:tr w:rsidR="001E1478" w:rsidRPr="005474D1" w:rsidTr="001F371D">
        <w:trPr>
          <w:gridBefore w:val="1"/>
          <w:wBefore w:w="428" w:type="dxa"/>
          <w:trHeight w:val="311"/>
          <w:jc w:val="center"/>
        </w:trPr>
        <w:tc>
          <w:tcPr>
            <w:tcW w:w="1548" w:type="dxa"/>
          </w:tcPr>
          <w:p w:rsidR="001E1478" w:rsidRPr="005474D1" w:rsidRDefault="001E1478" w:rsidP="0071286E">
            <w:pPr>
              <w:widowControl w:val="0"/>
              <w:jc w:val="center"/>
              <w:rPr>
                <w:rFonts w:ascii="GHEA Grapalat" w:hAnsi="GHEA Grapalat"/>
                <w:sz w:val="16"/>
                <w:szCs w:val="16"/>
                <w:lang w:val="en-US"/>
              </w:rPr>
            </w:pPr>
            <w:r w:rsidRPr="005474D1">
              <w:rPr>
                <w:rFonts w:ascii="GHEA Grapalat" w:hAnsi="GHEA Grapalat"/>
                <w:sz w:val="16"/>
                <w:szCs w:val="16"/>
                <w:lang w:val="en-US"/>
              </w:rPr>
              <w:t>15</w:t>
            </w:r>
          </w:p>
        </w:tc>
        <w:tc>
          <w:tcPr>
            <w:tcW w:w="1380" w:type="dxa"/>
          </w:tcPr>
          <w:p w:rsidR="001E1478" w:rsidRPr="005474D1" w:rsidRDefault="001E1478" w:rsidP="00E352B3">
            <w:pPr>
              <w:jc w:val="center"/>
              <w:rPr>
                <w:rFonts w:ascii="GHEA Grapalat" w:hAnsi="GHEA Grapalat"/>
                <w:i/>
                <w:sz w:val="18"/>
                <w:szCs w:val="18"/>
              </w:rPr>
            </w:pPr>
            <w:r w:rsidRPr="005474D1">
              <w:rPr>
                <w:rFonts w:ascii="GHEA Grapalat" w:hAnsi="GHEA Grapalat"/>
                <w:i/>
                <w:sz w:val="18"/>
                <w:szCs w:val="18"/>
              </w:rPr>
              <w:t>15821500</w:t>
            </w:r>
          </w:p>
        </w:tc>
        <w:tc>
          <w:tcPr>
            <w:tcW w:w="2350" w:type="dxa"/>
            <w:gridSpan w:val="3"/>
          </w:tcPr>
          <w:p w:rsidR="001E1478" w:rsidRPr="005474D1" w:rsidRDefault="001E1478" w:rsidP="00E352B3">
            <w:pPr>
              <w:pStyle w:val="HTMLPreformatted"/>
              <w:rPr>
                <w:rFonts w:ascii="GHEA Grapalat" w:hAnsi="GHEA Grapalat"/>
                <w:i/>
                <w:sz w:val="18"/>
                <w:szCs w:val="18"/>
              </w:rPr>
            </w:pPr>
            <w:r w:rsidRPr="005474D1">
              <w:rPr>
                <w:rFonts w:ascii="GHEA Grapalat" w:hAnsi="GHEA Grapalat"/>
                <w:i/>
                <w:sz w:val="18"/>
                <w:szCs w:val="18"/>
              </w:rPr>
              <w:t>Печенье / Гранд Кэнди /</w:t>
            </w:r>
          </w:p>
        </w:tc>
        <w:tc>
          <w:tcPr>
            <w:tcW w:w="712" w:type="dxa"/>
          </w:tcPr>
          <w:p w:rsidR="001E1478" w:rsidRPr="005474D1" w:rsidRDefault="001E1478" w:rsidP="00ED6254">
            <w:pPr>
              <w:jc w:val="center"/>
              <w:rPr>
                <w:rFonts w:ascii="GHEA Grapalat" w:hAnsi="GHEA Grapalat" w:cs="Arial"/>
                <w:sz w:val="18"/>
                <w:szCs w:val="18"/>
              </w:rPr>
            </w:pPr>
            <w:r w:rsidRPr="005474D1">
              <w:rPr>
                <w:rFonts w:ascii="GHEA Grapalat" w:hAnsi="GHEA Grapalat" w:cs="Arial"/>
                <w:sz w:val="18"/>
                <w:szCs w:val="18"/>
              </w:rPr>
              <w:t>12%</w:t>
            </w:r>
          </w:p>
        </w:tc>
        <w:tc>
          <w:tcPr>
            <w:tcW w:w="918" w:type="dxa"/>
          </w:tcPr>
          <w:p w:rsidR="001E1478" w:rsidRPr="005474D1" w:rsidRDefault="001E1478" w:rsidP="00ED6254">
            <w:pPr>
              <w:jc w:val="center"/>
              <w:rPr>
                <w:rFonts w:ascii="GHEA Grapalat" w:hAnsi="GHEA Grapalat" w:cs="Arial"/>
                <w:sz w:val="18"/>
                <w:szCs w:val="18"/>
              </w:rPr>
            </w:pPr>
            <w:r w:rsidRPr="005474D1">
              <w:rPr>
                <w:rFonts w:ascii="GHEA Grapalat" w:hAnsi="GHEA Grapalat" w:cs="Arial"/>
                <w:sz w:val="18"/>
                <w:szCs w:val="18"/>
              </w:rPr>
              <w:t>25%</w:t>
            </w:r>
          </w:p>
        </w:tc>
        <w:tc>
          <w:tcPr>
            <w:tcW w:w="634" w:type="dxa"/>
          </w:tcPr>
          <w:p w:rsidR="001E1478" w:rsidRPr="005474D1" w:rsidRDefault="001E1478" w:rsidP="00ED6254">
            <w:pPr>
              <w:jc w:val="center"/>
              <w:rPr>
                <w:rFonts w:ascii="GHEA Grapalat" w:hAnsi="GHEA Grapalat" w:cs="Arial"/>
                <w:sz w:val="18"/>
                <w:szCs w:val="18"/>
              </w:rPr>
            </w:pPr>
            <w:r w:rsidRPr="005474D1">
              <w:rPr>
                <w:rFonts w:ascii="GHEA Grapalat" w:hAnsi="GHEA Grapalat" w:cs="Arial"/>
                <w:sz w:val="18"/>
                <w:szCs w:val="18"/>
              </w:rPr>
              <w:t>37%</w:t>
            </w:r>
          </w:p>
        </w:tc>
        <w:tc>
          <w:tcPr>
            <w:tcW w:w="784" w:type="dxa"/>
          </w:tcPr>
          <w:p w:rsidR="001E1478" w:rsidRPr="005474D1" w:rsidRDefault="001E1478" w:rsidP="00ED6254">
            <w:pPr>
              <w:jc w:val="center"/>
              <w:rPr>
                <w:rFonts w:ascii="GHEA Grapalat" w:hAnsi="GHEA Grapalat" w:cs="Arial"/>
                <w:sz w:val="18"/>
                <w:szCs w:val="18"/>
              </w:rPr>
            </w:pPr>
            <w:r w:rsidRPr="005474D1">
              <w:rPr>
                <w:rFonts w:ascii="GHEA Grapalat" w:hAnsi="GHEA Grapalat" w:cs="Arial"/>
                <w:sz w:val="18"/>
                <w:szCs w:val="18"/>
              </w:rPr>
              <w:t>46%</w:t>
            </w:r>
          </w:p>
        </w:tc>
        <w:tc>
          <w:tcPr>
            <w:tcW w:w="615" w:type="dxa"/>
          </w:tcPr>
          <w:p w:rsidR="001E1478" w:rsidRPr="005474D1" w:rsidRDefault="001E1478" w:rsidP="00ED6254">
            <w:pPr>
              <w:jc w:val="center"/>
              <w:rPr>
                <w:rFonts w:ascii="GHEA Grapalat" w:hAnsi="GHEA Grapalat" w:cs="Arial"/>
                <w:sz w:val="18"/>
                <w:szCs w:val="18"/>
              </w:rPr>
            </w:pPr>
            <w:r w:rsidRPr="005474D1">
              <w:rPr>
                <w:rFonts w:ascii="GHEA Grapalat" w:hAnsi="GHEA Grapalat" w:cs="Arial"/>
                <w:sz w:val="18"/>
                <w:szCs w:val="18"/>
              </w:rPr>
              <w:t>55%</w:t>
            </w:r>
          </w:p>
        </w:tc>
        <w:tc>
          <w:tcPr>
            <w:tcW w:w="597" w:type="dxa"/>
            <w:gridSpan w:val="2"/>
          </w:tcPr>
          <w:p w:rsidR="001E1478" w:rsidRPr="005474D1" w:rsidRDefault="001E1478" w:rsidP="00ED6254">
            <w:pPr>
              <w:jc w:val="center"/>
              <w:rPr>
                <w:rFonts w:ascii="GHEA Grapalat" w:hAnsi="GHEA Grapalat" w:cs="Arial"/>
                <w:sz w:val="18"/>
                <w:szCs w:val="18"/>
              </w:rPr>
            </w:pPr>
            <w:r w:rsidRPr="005474D1">
              <w:rPr>
                <w:rFonts w:ascii="GHEA Grapalat" w:hAnsi="GHEA Grapalat" w:cs="Arial"/>
                <w:sz w:val="18"/>
                <w:szCs w:val="18"/>
              </w:rPr>
              <w:t>55%</w:t>
            </w:r>
          </w:p>
        </w:tc>
        <w:tc>
          <w:tcPr>
            <w:tcW w:w="653" w:type="dxa"/>
          </w:tcPr>
          <w:p w:rsidR="001E1478" w:rsidRPr="005474D1" w:rsidRDefault="001E1478" w:rsidP="00ED6254">
            <w:pPr>
              <w:jc w:val="center"/>
              <w:rPr>
                <w:rFonts w:ascii="GHEA Grapalat" w:hAnsi="GHEA Grapalat" w:cs="Arial"/>
                <w:sz w:val="18"/>
                <w:szCs w:val="18"/>
              </w:rPr>
            </w:pPr>
            <w:r w:rsidRPr="005474D1">
              <w:rPr>
                <w:rFonts w:ascii="GHEA Grapalat" w:hAnsi="GHEA Grapalat" w:cs="Arial"/>
                <w:sz w:val="18"/>
                <w:szCs w:val="18"/>
              </w:rPr>
              <w:t>55%</w:t>
            </w:r>
          </w:p>
        </w:tc>
        <w:tc>
          <w:tcPr>
            <w:tcW w:w="754" w:type="dxa"/>
          </w:tcPr>
          <w:p w:rsidR="001E1478" w:rsidRPr="005474D1" w:rsidRDefault="001E1478" w:rsidP="00ED6254">
            <w:pPr>
              <w:jc w:val="center"/>
              <w:rPr>
                <w:rFonts w:ascii="GHEA Grapalat" w:hAnsi="GHEA Grapalat" w:cs="Arial"/>
                <w:sz w:val="18"/>
                <w:szCs w:val="18"/>
              </w:rPr>
            </w:pPr>
            <w:r w:rsidRPr="005474D1">
              <w:rPr>
                <w:rFonts w:ascii="GHEA Grapalat" w:hAnsi="GHEA Grapalat" w:cs="Arial"/>
                <w:sz w:val="18"/>
                <w:szCs w:val="18"/>
              </w:rPr>
              <w:t>55%</w:t>
            </w:r>
          </w:p>
        </w:tc>
        <w:tc>
          <w:tcPr>
            <w:tcW w:w="863" w:type="dxa"/>
          </w:tcPr>
          <w:p w:rsidR="001E1478" w:rsidRPr="005474D1" w:rsidRDefault="001E1478" w:rsidP="00ED6254">
            <w:pPr>
              <w:jc w:val="center"/>
              <w:rPr>
                <w:rFonts w:ascii="GHEA Grapalat" w:hAnsi="GHEA Grapalat" w:cs="Arial"/>
                <w:sz w:val="18"/>
                <w:szCs w:val="18"/>
                <w:lang w:val="pt-BR"/>
              </w:rPr>
            </w:pPr>
            <w:r w:rsidRPr="005474D1">
              <w:rPr>
                <w:rFonts w:ascii="GHEA Grapalat" w:hAnsi="GHEA Grapalat" w:cs="Arial"/>
                <w:sz w:val="18"/>
                <w:szCs w:val="18"/>
              </w:rPr>
              <w:t>68</w:t>
            </w:r>
            <w:r w:rsidRPr="005474D1">
              <w:rPr>
                <w:rFonts w:ascii="GHEA Grapalat" w:hAnsi="GHEA Grapalat" w:cs="Arial"/>
                <w:sz w:val="18"/>
                <w:szCs w:val="18"/>
                <w:lang w:val="pt-BR"/>
              </w:rPr>
              <w:t>%</w:t>
            </w:r>
          </w:p>
        </w:tc>
        <w:tc>
          <w:tcPr>
            <w:tcW w:w="822" w:type="dxa"/>
          </w:tcPr>
          <w:p w:rsidR="001E1478" w:rsidRPr="005474D1" w:rsidRDefault="001E1478" w:rsidP="00ED6254">
            <w:pPr>
              <w:jc w:val="center"/>
              <w:rPr>
                <w:rFonts w:ascii="GHEA Grapalat" w:hAnsi="GHEA Grapalat" w:cs="Arial"/>
                <w:sz w:val="18"/>
                <w:szCs w:val="18"/>
                <w:lang w:val="pt-BR"/>
              </w:rPr>
            </w:pPr>
            <w:r w:rsidRPr="005474D1">
              <w:rPr>
                <w:rFonts w:ascii="GHEA Grapalat" w:hAnsi="GHEA Grapalat" w:cs="Arial"/>
                <w:sz w:val="18"/>
                <w:szCs w:val="18"/>
              </w:rPr>
              <w:t>82</w:t>
            </w:r>
            <w:r w:rsidRPr="005474D1">
              <w:rPr>
                <w:rFonts w:ascii="GHEA Grapalat" w:hAnsi="GHEA Grapalat" w:cs="Arial"/>
                <w:sz w:val="18"/>
                <w:szCs w:val="18"/>
                <w:lang w:val="pt-BR"/>
              </w:rPr>
              <w:t>%</w:t>
            </w:r>
          </w:p>
        </w:tc>
        <w:tc>
          <w:tcPr>
            <w:tcW w:w="865" w:type="dxa"/>
          </w:tcPr>
          <w:p w:rsidR="001E1478" w:rsidRPr="005474D1" w:rsidRDefault="001E1478" w:rsidP="00ED6254">
            <w:pPr>
              <w:jc w:val="center"/>
              <w:rPr>
                <w:rFonts w:ascii="GHEA Grapalat" w:hAnsi="GHEA Grapalat" w:cs="Arial"/>
                <w:sz w:val="18"/>
                <w:szCs w:val="18"/>
                <w:lang w:val="pt-BR"/>
              </w:rPr>
            </w:pPr>
            <w:r w:rsidRPr="005474D1">
              <w:rPr>
                <w:rFonts w:ascii="GHEA Grapalat" w:hAnsi="GHEA Grapalat" w:cs="Arial"/>
                <w:sz w:val="18"/>
                <w:szCs w:val="18"/>
              </w:rPr>
              <w:t>91</w:t>
            </w:r>
            <w:r w:rsidRPr="005474D1">
              <w:rPr>
                <w:rFonts w:ascii="GHEA Grapalat" w:hAnsi="GHEA Grapalat" w:cs="Arial"/>
                <w:sz w:val="18"/>
                <w:szCs w:val="18"/>
                <w:lang w:val="pt-BR"/>
              </w:rPr>
              <w:t>%</w:t>
            </w:r>
          </w:p>
        </w:tc>
        <w:tc>
          <w:tcPr>
            <w:tcW w:w="827" w:type="dxa"/>
          </w:tcPr>
          <w:p w:rsidR="001E1478" w:rsidRPr="005474D1" w:rsidRDefault="001E1478" w:rsidP="00ED6254">
            <w:pPr>
              <w:jc w:val="center"/>
              <w:rPr>
                <w:rFonts w:ascii="GHEA Grapalat" w:hAnsi="GHEA Grapalat" w:cs="Arial"/>
                <w:sz w:val="18"/>
                <w:szCs w:val="18"/>
                <w:lang w:val="pt-BR"/>
              </w:rPr>
            </w:pPr>
            <w:r w:rsidRPr="005474D1">
              <w:rPr>
                <w:rFonts w:ascii="GHEA Grapalat" w:hAnsi="GHEA Grapalat" w:cs="Arial"/>
                <w:sz w:val="18"/>
                <w:szCs w:val="18"/>
                <w:lang w:val="pt-BR"/>
              </w:rPr>
              <w:t>100%</w:t>
            </w:r>
          </w:p>
        </w:tc>
        <w:tc>
          <w:tcPr>
            <w:tcW w:w="746" w:type="dxa"/>
          </w:tcPr>
          <w:p w:rsidR="001E1478" w:rsidRPr="005474D1" w:rsidRDefault="001E1478" w:rsidP="00ED6254">
            <w:pPr>
              <w:jc w:val="center"/>
              <w:rPr>
                <w:rFonts w:ascii="GHEA Grapalat" w:hAnsi="GHEA Grapalat"/>
                <w:b/>
                <w:sz w:val="20"/>
                <w:szCs w:val="20"/>
                <w:lang w:val="pt-BR"/>
              </w:rPr>
            </w:pPr>
            <w:r w:rsidRPr="005474D1">
              <w:rPr>
                <w:rFonts w:ascii="GHEA Grapalat" w:hAnsi="GHEA Grapalat"/>
                <w:b/>
                <w:sz w:val="20"/>
                <w:szCs w:val="20"/>
                <w:lang w:val="pt-BR"/>
              </w:rPr>
              <w:t>100%</w:t>
            </w:r>
          </w:p>
        </w:tc>
      </w:tr>
      <w:tr w:rsidR="001E1478" w:rsidRPr="005474D1" w:rsidTr="00505017">
        <w:trPr>
          <w:gridBefore w:val="1"/>
          <w:wBefore w:w="428" w:type="dxa"/>
          <w:trHeight w:val="70"/>
          <w:jc w:val="center"/>
        </w:trPr>
        <w:tc>
          <w:tcPr>
            <w:tcW w:w="1548" w:type="dxa"/>
          </w:tcPr>
          <w:p w:rsidR="001E1478" w:rsidRPr="005474D1" w:rsidRDefault="001E1478" w:rsidP="0071286E">
            <w:pPr>
              <w:widowControl w:val="0"/>
              <w:jc w:val="center"/>
              <w:rPr>
                <w:rFonts w:ascii="GHEA Grapalat" w:hAnsi="GHEA Grapalat"/>
                <w:sz w:val="16"/>
                <w:szCs w:val="16"/>
                <w:lang w:val="en-US"/>
              </w:rPr>
            </w:pPr>
            <w:r w:rsidRPr="005474D1">
              <w:rPr>
                <w:rFonts w:ascii="GHEA Grapalat" w:hAnsi="GHEA Grapalat"/>
                <w:sz w:val="16"/>
                <w:szCs w:val="16"/>
                <w:lang w:val="en-US"/>
              </w:rPr>
              <w:t>16</w:t>
            </w:r>
          </w:p>
        </w:tc>
        <w:tc>
          <w:tcPr>
            <w:tcW w:w="1380" w:type="dxa"/>
          </w:tcPr>
          <w:p w:rsidR="001E1478" w:rsidRPr="005474D1" w:rsidRDefault="001E1478" w:rsidP="00E352B3">
            <w:pPr>
              <w:jc w:val="center"/>
              <w:rPr>
                <w:rFonts w:ascii="GHEA Grapalat" w:hAnsi="GHEA Grapalat" w:cs="Calibri"/>
                <w:i/>
                <w:sz w:val="18"/>
                <w:szCs w:val="18"/>
              </w:rPr>
            </w:pPr>
            <w:r w:rsidRPr="005474D1">
              <w:rPr>
                <w:rFonts w:ascii="GHEA Grapalat" w:hAnsi="GHEA Grapalat" w:cs="Calibri"/>
                <w:i/>
                <w:sz w:val="18"/>
                <w:szCs w:val="18"/>
              </w:rPr>
              <w:t>15331490</w:t>
            </w:r>
          </w:p>
          <w:p w:rsidR="001E1478" w:rsidRPr="005474D1" w:rsidRDefault="001E1478" w:rsidP="00E352B3">
            <w:pPr>
              <w:jc w:val="center"/>
              <w:rPr>
                <w:rFonts w:ascii="GHEA Grapalat" w:hAnsi="GHEA Grapalat"/>
                <w:i/>
                <w:sz w:val="18"/>
                <w:szCs w:val="18"/>
              </w:rPr>
            </w:pPr>
          </w:p>
        </w:tc>
        <w:tc>
          <w:tcPr>
            <w:tcW w:w="2350" w:type="dxa"/>
            <w:gridSpan w:val="3"/>
          </w:tcPr>
          <w:p w:rsidR="001E1478" w:rsidRPr="005474D1" w:rsidRDefault="001E1478" w:rsidP="00E352B3">
            <w:pPr>
              <w:pStyle w:val="HTMLPreformatted"/>
              <w:rPr>
                <w:rFonts w:ascii="GHEA Grapalat" w:hAnsi="GHEA Grapalat"/>
                <w:i/>
                <w:sz w:val="18"/>
                <w:szCs w:val="18"/>
              </w:rPr>
            </w:pPr>
            <w:r w:rsidRPr="005474D1">
              <w:rPr>
                <w:rFonts w:ascii="GHEA Grapalat" w:hAnsi="GHEA Grapalat"/>
                <w:i/>
                <w:sz w:val="18"/>
                <w:szCs w:val="18"/>
              </w:rPr>
              <w:t>Огурцы / маринованные /</w:t>
            </w:r>
          </w:p>
        </w:tc>
        <w:tc>
          <w:tcPr>
            <w:tcW w:w="712" w:type="dxa"/>
          </w:tcPr>
          <w:p w:rsidR="001E1478" w:rsidRPr="005474D1" w:rsidRDefault="001E1478" w:rsidP="00E352B3">
            <w:pPr>
              <w:jc w:val="center"/>
              <w:rPr>
                <w:rFonts w:ascii="GHEA Grapalat" w:hAnsi="GHEA Grapalat" w:cs="Arial"/>
                <w:sz w:val="18"/>
                <w:szCs w:val="18"/>
              </w:rPr>
            </w:pPr>
            <w:r w:rsidRPr="005474D1">
              <w:rPr>
                <w:rFonts w:ascii="GHEA Grapalat" w:hAnsi="GHEA Grapalat" w:cs="Arial"/>
                <w:sz w:val="18"/>
                <w:szCs w:val="18"/>
              </w:rPr>
              <w:t>12%</w:t>
            </w:r>
          </w:p>
        </w:tc>
        <w:tc>
          <w:tcPr>
            <w:tcW w:w="918" w:type="dxa"/>
          </w:tcPr>
          <w:p w:rsidR="001E1478" w:rsidRPr="005474D1" w:rsidRDefault="001E1478" w:rsidP="00E352B3">
            <w:pPr>
              <w:jc w:val="center"/>
              <w:rPr>
                <w:rFonts w:ascii="GHEA Grapalat" w:hAnsi="GHEA Grapalat" w:cs="Arial"/>
                <w:sz w:val="18"/>
                <w:szCs w:val="18"/>
              </w:rPr>
            </w:pPr>
            <w:r w:rsidRPr="005474D1">
              <w:rPr>
                <w:rFonts w:ascii="GHEA Grapalat" w:hAnsi="GHEA Grapalat" w:cs="Arial"/>
                <w:sz w:val="18"/>
                <w:szCs w:val="18"/>
              </w:rPr>
              <w:t>25%</w:t>
            </w:r>
          </w:p>
        </w:tc>
        <w:tc>
          <w:tcPr>
            <w:tcW w:w="634" w:type="dxa"/>
          </w:tcPr>
          <w:p w:rsidR="001E1478" w:rsidRPr="005474D1" w:rsidRDefault="001E1478" w:rsidP="00E352B3">
            <w:pPr>
              <w:jc w:val="center"/>
              <w:rPr>
                <w:rFonts w:ascii="GHEA Grapalat" w:hAnsi="GHEA Grapalat" w:cs="Arial"/>
                <w:sz w:val="18"/>
                <w:szCs w:val="18"/>
              </w:rPr>
            </w:pPr>
            <w:r w:rsidRPr="005474D1">
              <w:rPr>
                <w:rFonts w:ascii="GHEA Grapalat" w:hAnsi="GHEA Grapalat" w:cs="Arial"/>
                <w:sz w:val="18"/>
                <w:szCs w:val="18"/>
              </w:rPr>
              <w:t>37%</w:t>
            </w:r>
          </w:p>
        </w:tc>
        <w:tc>
          <w:tcPr>
            <w:tcW w:w="784" w:type="dxa"/>
          </w:tcPr>
          <w:p w:rsidR="001E1478" w:rsidRPr="005474D1" w:rsidRDefault="001E1478" w:rsidP="00E352B3">
            <w:pPr>
              <w:jc w:val="center"/>
              <w:rPr>
                <w:rFonts w:ascii="GHEA Grapalat" w:hAnsi="GHEA Grapalat" w:cs="Arial"/>
                <w:sz w:val="18"/>
                <w:szCs w:val="18"/>
              </w:rPr>
            </w:pPr>
            <w:r w:rsidRPr="005474D1">
              <w:rPr>
                <w:rFonts w:ascii="GHEA Grapalat" w:hAnsi="GHEA Grapalat" w:cs="Arial"/>
                <w:sz w:val="18"/>
                <w:szCs w:val="18"/>
              </w:rPr>
              <w:t>46%</w:t>
            </w:r>
          </w:p>
        </w:tc>
        <w:tc>
          <w:tcPr>
            <w:tcW w:w="615" w:type="dxa"/>
          </w:tcPr>
          <w:p w:rsidR="001E1478" w:rsidRPr="005474D1" w:rsidRDefault="001E1478" w:rsidP="00E352B3">
            <w:pPr>
              <w:jc w:val="center"/>
              <w:rPr>
                <w:rFonts w:ascii="GHEA Grapalat" w:hAnsi="GHEA Grapalat" w:cs="Arial"/>
                <w:sz w:val="18"/>
                <w:szCs w:val="18"/>
              </w:rPr>
            </w:pPr>
            <w:r w:rsidRPr="005474D1">
              <w:rPr>
                <w:rFonts w:ascii="GHEA Grapalat" w:hAnsi="GHEA Grapalat" w:cs="Arial"/>
                <w:sz w:val="18"/>
                <w:szCs w:val="18"/>
              </w:rPr>
              <w:t>55%</w:t>
            </w:r>
          </w:p>
        </w:tc>
        <w:tc>
          <w:tcPr>
            <w:tcW w:w="597" w:type="dxa"/>
            <w:gridSpan w:val="2"/>
          </w:tcPr>
          <w:p w:rsidR="001E1478" w:rsidRPr="005474D1" w:rsidRDefault="001E1478" w:rsidP="00E352B3">
            <w:pPr>
              <w:jc w:val="center"/>
              <w:rPr>
                <w:rFonts w:ascii="GHEA Grapalat" w:hAnsi="GHEA Grapalat" w:cs="Arial"/>
                <w:sz w:val="18"/>
                <w:szCs w:val="18"/>
              </w:rPr>
            </w:pPr>
            <w:r w:rsidRPr="005474D1">
              <w:rPr>
                <w:rFonts w:ascii="GHEA Grapalat" w:hAnsi="GHEA Grapalat" w:cs="Arial"/>
                <w:sz w:val="18"/>
                <w:szCs w:val="18"/>
              </w:rPr>
              <w:t>55%</w:t>
            </w:r>
          </w:p>
        </w:tc>
        <w:tc>
          <w:tcPr>
            <w:tcW w:w="653" w:type="dxa"/>
          </w:tcPr>
          <w:p w:rsidR="001E1478" w:rsidRPr="005474D1" w:rsidRDefault="001E1478" w:rsidP="00E352B3">
            <w:pPr>
              <w:jc w:val="center"/>
              <w:rPr>
                <w:rFonts w:ascii="GHEA Grapalat" w:hAnsi="GHEA Grapalat" w:cs="Arial"/>
                <w:sz w:val="18"/>
                <w:szCs w:val="18"/>
              </w:rPr>
            </w:pPr>
            <w:r w:rsidRPr="005474D1">
              <w:rPr>
                <w:rFonts w:ascii="GHEA Grapalat" w:hAnsi="GHEA Grapalat" w:cs="Arial"/>
                <w:sz w:val="18"/>
                <w:szCs w:val="18"/>
              </w:rPr>
              <w:t>55%</w:t>
            </w:r>
          </w:p>
        </w:tc>
        <w:tc>
          <w:tcPr>
            <w:tcW w:w="754" w:type="dxa"/>
          </w:tcPr>
          <w:p w:rsidR="001E1478" w:rsidRPr="005474D1" w:rsidRDefault="001E1478" w:rsidP="00E352B3">
            <w:pPr>
              <w:jc w:val="center"/>
              <w:rPr>
                <w:rFonts w:ascii="GHEA Grapalat" w:hAnsi="GHEA Grapalat" w:cs="Arial"/>
                <w:sz w:val="18"/>
                <w:szCs w:val="18"/>
              </w:rPr>
            </w:pPr>
            <w:r w:rsidRPr="005474D1">
              <w:rPr>
                <w:rFonts w:ascii="GHEA Grapalat" w:hAnsi="GHEA Grapalat" w:cs="Arial"/>
                <w:sz w:val="18"/>
                <w:szCs w:val="18"/>
              </w:rPr>
              <w:t>55%</w:t>
            </w:r>
          </w:p>
        </w:tc>
        <w:tc>
          <w:tcPr>
            <w:tcW w:w="863" w:type="dxa"/>
          </w:tcPr>
          <w:p w:rsidR="001E1478" w:rsidRPr="005474D1" w:rsidRDefault="001E1478" w:rsidP="00E352B3">
            <w:pPr>
              <w:jc w:val="center"/>
              <w:rPr>
                <w:rFonts w:ascii="GHEA Grapalat" w:hAnsi="GHEA Grapalat" w:cs="Arial"/>
                <w:sz w:val="18"/>
                <w:szCs w:val="18"/>
                <w:lang w:val="pt-BR"/>
              </w:rPr>
            </w:pPr>
            <w:r w:rsidRPr="005474D1">
              <w:rPr>
                <w:rFonts w:ascii="GHEA Grapalat" w:hAnsi="GHEA Grapalat" w:cs="Arial"/>
                <w:sz w:val="18"/>
                <w:szCs w:val="18"/>
              </w:rPr>
              <w:t>68</w:t>
            </w:r>
            <w:r w:rsidRPr="005474D1">
              <w:rPr>
                <w:rFonts w:ascii="GHEA Grapalat" w:hAnsi="GHEA Grapalat" w:cs="Arial"/>
                <w:sz w:val="18"/>
                <w:szCs w:val="18"/>
                <w:lang w:val="pt-BR"/>
              </w:rPr>
              <w:t>%</w:t>
            </w:r>
          </w:p>
        </w:tc>
        <w:tc>
          <w:tcPr>
            <w:tcW w:w="822" w:type="dxa"/>
          </w:tcPr>
          <w:p w:rsidR="001E1478" w:rsidRPr="005474D1" w:rsidRDefault="001E1478" w:rsidP="00E352B3">
            <w:pPr>
              <w:jc w:val="center"/>
              <w:rPr>
                <w:rFonts w:ascii="GHEA Grapalat" w:hAnsi="GHEA Grapalat" w:cs="Arial"/>
                <w:sz w:val="18"/>
                <w:szCs w:val="18"/>
                <w:lang w:val="pt-BR"/>
              </w:rPr>
            </w:pPr>
            <w:r w:rsidRPr="005474D1">
              <w:rPr>
                <w:rFonts w:ascii="GHEA Grapalat" w:hAnsi="GHEA Grapalat" w:cs="Arial"/>
                <w:sz w:val="18"/>
                <w:szCs w:val="18"/>
              </w:rPr>
              <w:t>82</w:t>
            </w:r>
            <w:r w:rsidRPr="005474D1">
              <w:rPr>
                <w:rFonts w:ascii="GHEA Grapalat" w:hAnsi="GHEA Grapalat" w:cs="Arial"/>
                <w:sz w:val="18"/>
                <w:szCs w:val="18"/>
                <w:lang w:val="pt-BR"/>
              </w:rPr>
              <w:t>%</w:t>
            </w:r>
          </w:p>
        </w:tc>
        <w:tc>
          <w:tcPr>
            <w:tcW w:w="865" w:type="dxa"/>
          </w:tcPr>
          <w:p w:rsidR="001E1478" w:rsidRPr="005474D1" w:rsidRDefault="001E1478" w:rsidP="00E352B3">
            <w:pPr>
              <w:jc w:val="center"/>
              <w:rPr>
                <w:rFonts w:ascii="GHEA Grapalat" w:hAnsi="GHEA Grapalat" w:cs="Arial"/>
                <w:sz w:val="18"/>
                <w:szCs w:val="18"/>
                <w:lang w:val="pt-BR"/>
              </w:rPr>
            </w:pPr>
            <w:r w:rsidRPr="005474D1">
              <w:rPr>
                <w:rFonts w:ascii="GHEA Grapalat" w:hAnsi="GHEA Grapalat" w:cs="Arial"/>
                <w:sz w:val="18"/>
                <w:szCs w:val="18"/>
              </w:rPr>
              <w:t>91</w:t>
            </w:r>
            <w:r w:rsidRPr="005474D1">
              <w:rPr>
                <w:rFonts w:ascii="GHEA Grapalat" w:hAnsi="GHEA Grapalat" w:cs="Arial"/>
                <w:sz w:val="18"/>
                <w:szCs w:val="18"/>
                <w:lang w:val="pt-BR"/>
              </w:rPr>
              <w:t>%</w:t>
            </w:r>
          </w:p>
        </w:tc>
        <w:tc>
          <w:tcPr>
            <w:tcW w:w="827" w:type="dxa"/>
          </w:tcPr>
          <w:p w:rsidR="001E1478" w:rsidRPr="005474D1" w:rsidRDefault="001E1478" w:rsidP="00E352B3">
            <w:pPr>
              <w:jc w:val="center"/>
              <w:rPr>
                <w:rFonts w:ascii="GHEA Grapalat" w:hAnsi="GHEA Grapalat" w:cs="Arial"/>
                <w:sz w:val="18"/>
                <w:szCs w:val="18"/>
                <w:lang w:val="pt-BR"/>
              </w:rPr>
            </w:pPr>
            <w:r w:rsidRPr="005474D1">
              <w:rPr>
                <w:rFonts w:ascii="GHEA Grapalat" w:hAnsi="GHEA Grapalat" w:cs="Arial"/>
                <w:sz w:val="18"/>
                <w:szCs w:val="18"/>
                <w:lang w:val="pt-BR"/>
              </w:rPr>
              <w:t>100%</w:t>
            </w:r>
          </w:p>
        </w:tc>
        <w:tc>
          <w:tcPr>
            <w:tcW w:w="746" w:type="dxa"/>
          </w:tcPr>
          <w:p w:rsidR="001E1478" w:rsidRPr="005474D1" w:rsidRDefault="001E1478" w:rsidP="00E352B3">
            <w:pPr>
              <w:jc w:val="center"/>
              <w:rPr>
                <w:rFonts w:ascii="GHEA Grapalat" w:hAnsi="GHEA Grapalat"/>
                <w:b/>
                <w:sz w:val="20"/>
                <w:szCs w:val="20"/>
                <w:lang w:val="pt-BR"/>
              </w:rPr>
            </w:pPr>
            <w:r w:rsidRPr="005474D1">
              <w:rPr>
                <w:rFonts w:ascii="GHEA Grapalat" w:hAnsi="GHEA Grapalat"/>
                <w:b/>
                <w:sz w:val="20"/>
                <w:szCs w:val="20"/>
                <w:lang w:val="pt-BR"/>
              </w:rPr>
              <w:t>100%</w:t>
            </w:r>
          </w:p>
        </w:tc>
      </w:tr>
      <w:tr w:rsidR="001E1478" w:rsidRPr="005474D1" w:rsidTr="00505017">
        <w:trPr>
          <w:gridBefore w:val="1"/>
          <w:wBefore w:w="428" w:type="dxa"/>
          <w:trHeight w:val="70"/>
          <w:jc w:val="center"/>
        </w:trPr>
        <w:tc>
          <w:tcPr>
            <w:tcW w:w="1548" w:type="dxa"/>
          </w:tcPr>
          <w:p w:rsidR="001E1478" w:rsidRPr="005474D1" w:rsidRDefault="001E1478" w:rsidP="0071286E">
            <w:pPr>
              <w:widowControl w:val="0"/>
              <w:jc w:val="center"/>
              <w:rPr>
                <w:rFonts w:ascii="GHEA Grapalat" w:hAnsi="GHEA Grapalat"/>
                <w:sz w:val="16"/>
                <w:szCs w:val="16"/>
                <w:lang w:val="en-US"/>
              </w:rPr>
            </w:pPr>
            <w:r w:rsidRPr="005474D1">
              <w:rPr>
                <w:rFonts w:ascii="GHEA Grapalat" w:hAnsi="GHEA Grapalat"/>
                <w:sz w:val="16"/>
                <w:szCs w:val="16"/>
                <w:lang w:val="en-US"/>
              </w:rPr>
              <w:t>17</w:t>
            </w:r>
          </w:p>
        </w:tc>
        <w:tc>
          <w:tcPr>
            <w:tcW w:w="1380" w:type="dxa"/>
          </w:tcPr>
          <w:p w:rsidR="001E1478" w:rsidRPr="005474D1" w:rsidRDefault="001E1478" w:rsidP="00E352B3">
            <w:pPr>
              <w:jc w:val="center"/>
              <w:rPr>
                <w:rFonts w:ascii="GHEA Grapalat" w:hAnsi="GHEA Grapalat"/>
                <w:i/>
                <w:sz w:val="18"/>
                <w:szCs w:val="18"/>
              </w:rPr>
            </w:pPr>
            <w:r w:rsidRPr="005474D1">
              <w:rPr>
                <w:rFonts w:ascii="GHEA Grapalat" w:hAnsi="GHEA Grapalat"/>
                <w:i/>
                <w:sz w:val="18"/>
                <w:szCs w:val="18"/>
              </w:rPr>
              <w:t>15872400</w:t>
            </w:r>
          </w:p>
        </w:tc>
        <w:tc>
          <w:tcPr>
            <w:tcW w:w="2350" w:type="dxa"/>
            <w:gridSpan w:val="3"/>
          </w:tcPr>
          <w:p w:rsidR="001E1478" w:rsidRPr="005474D1" w:rsidRDefault="001E1478" w:rsidP="00E352B3">
            <w:pPr>
              <w:pStyle w:val="HTMLPreformatted"/>
              <w:rPr>
                <w:rFonts w:ascii="GHEA Grapalat" w:hAnsi="GHEA Grapalat"/>
                <w:i/>
                <w:sz w:val="18"/>
                <w:szCs w:val="18"/>
              </w:rPr>
            </w:pPr>
            <w:r w:rsidRPr="005474D1">
              <w:rPr>
                <w:rFonts w:ascii="GHEA Grapalat" w:hAnsi="GHEA Grapalat"/>
                <w:i/>
                <w:sz w:val="18"/>
                <w:szCs w:val="18"/>
              </w:rPr>
              <w:t xml:space="preserve"> Соль еды ,мелкие    </w:t>
            </w:r>
          </w:p>
        </w:tc>
        <w:tc>
          <w:tcPr>
            <w:tcW w:w="712" w:type="dxa"/>
          </w:tcPr>
          <w:p w:rsidR="001E1478" w:rsidRPr="005474D1" w:rsidRDefault="001E1478" w:rsidP="00E352B3">
            <w:pPr>
              <w:jc w:val="center"/>
              <w:rPr>
                <w:rFonts w:ascii="GHEA Grapalat" w:hAnsi="GHEA Grapalat" w:cs="Arial"/>
                <w:sz w:val="18"/>
                <w:szCs w:val="18"/>
              </w:rPr>
            </w:pPr>
            <w:r w:rsidRPr="005474D1">
              <w:rPr>
                <w:rFonts w:ascii="GHEA Grapalat" w:hAnsi="GHEA Grapalat" w:cs="Arial"/>
                <w:sz w:val="18"/>
                <w:szCs w:val="18"/>
              </w:rPr>
              <w:t>12%</w:t>
            </w:r>
          </w:p>
        </w:tc>
        <w:tc>
          <w:tcPr>
            <w:tcW w:w="918" w:type="dxa"/>
          </w:tcPr>
          <w:p w:rsidR="001E1478" w:rsidRPr="005474D1" w:rsidRDefault="001E1478" w:rsidP="00E352B3">
            <w:pPr>
              <w:jc w:val="center"/>
              <w:rPr>
                <w:rFonts w:ascii="GHEA Grapalat" w:hAnsi="GHEA Grapalat" w:cs="Arial"/>
                <w:sz w:val="18"/>
                <w:szCs w:val="18"/>
              </w:rPr>
            </w:pPr>
            <w:r w:rsidRPr="005474D1">
              <w:rPr>
                <w:rFonts w:ascii="GHEA Grapalat" w:hAnsi="GHEA Grapalat" w:cs="Arial"/>
                <w:sz w:val="18"/>
                <w:szCs w:val="18"/>
              </w:rPr>
              <w:t>25%</w:t>
            </w:r>
          </w:p>
        </w:tc>
        <w:tc>
          <w:tcPr>
            <w:tcW w:w="634" w:type="dxa"/>
          </w:tcPr>
          <w:p w:rsidR="001E1478" w:rsidRPr="005474D1" w:rsidRDefault="001E1478" w:rsidP="00E352B3">
            <w:pPr>
              <w:jc w:val="center"/>
              <w:rPr>
                <w:rFonts w:ascii="GHEA Grapalat" w:hAnsi="GHEA Grapalat" w:cs="Arial"/>
                <w:sz w:val="18"/>
                <w:szCs w:val="18"/>
              </w:rPr>
            </w:pPr>
            <w:r w:rsidRPr="005474D1">
              <w:rPr>
                <w:rFonts w:ascii="GHEA Grapalat" w:hAnsi="GHEA Grapalat" w:cs="Arial"/>
                <w:sz w:val="18"/>
                <w:szCs w:val="18"/>
              </w:rPr>
              <w:t>37%</w:t>
            </w:r>
          </w:p>
        </w:tc>
        <w:tc>
          <w:tcPr>
            <w:tcW w:w="784" w:type="dxa"/>
          </w:tcPr>
          <w:p w:rsidR="001E1478" w:rsidRPr="005474D1" w:rsidRDefault="001E1478" w:rsidP="00E352B3">
            <w:pPr>
              <w:jc w:val="center"/>
              <w:rPr>
                <w:rFonts w:ascii="GHEA Grapalat" w:hAnsi="GHEA Grapalat" w:cs="Arial"/>
                <w:sz w:val="18"/>
                <w:szCs w:val="18"/>
              </w:rPr>
            </w:pPr>
            <w:r w:rsidRPr="005474D1">
              <w:rPr>
                <w:rFonts w:ascii="GHEA Grapalat" w:hAnsi="GHEA Grapalat" w:cs="Arial"/>
                <w:sz w:val="18"/>
                <w:szCs w:val="18"/>
              </w:rPr>
              <w:t>46%</w:t>
            </w:r>
          </w:p>
        </w:tc>
        <w:tc>
          <w:tcPr>
            <w:tcW w:w="615" w:type="dxa"/>
          </w:tcPr>
          <w:p w:rsidR="001E1478" w:rsidRPr="005474D1" w:rsidRDefault="001E1478" w:rsidP="00E352B3">
            <w:pPr>
              <w:jc w:val="center"/>
              <w:rPr>
                <w:rFonts w:ascii="GHEA Grapalat" w:hAnsi="GHEA Grapalat" w:cs="Arial"/>
                <w:sz w:val="18"/>
                <w:szCs w:val="18"/>
              </w:rPr>
            </w:pPr>
            <w:r w:rsidRPr="005474D1">
              <w:rPr>
                <w:rFonts w:ascii="GHEA Grapalat" w:hAnsi="GHEA Grapalat" w:cs="Arial"/>
                <w:sz w:val="18"/>
                <w:szCs w:val="18"/>
              </w:rPr>
              <w:t>55%</w:t>
            </w:r>
          </w:p>
        </w:tc>
        <w:tc>
          <w:tcPr>
            <w:tcW w:w="597" w:type="dxa"/>
            <w:gridSpan w:val="2"/>
          </w:tcPr>
          <w:p w:rsidR="001E1478" w:rsidRPr="005474D1" w:rsidRDefault="001E1478" w:rsidP="00E352B3">
            <w:pPr>
              <w:jc w:val="center"/>
              <w:rPr>
                <w:rFonts w:ascii="GHEA Grapalat" w:hAnsi="GHEA Grapalat" w:cs="Arial"/>
                <w:sz w:val="18"/>
                <w:szCs w:val="18"/>
              </w:rPr>
            </w:pPr>
            <w:r w:rsidRPr="005474D1">
              <w:rPr>
                <w:rFonts w:ascii="GHEA Grapalat" w:hAnsi="GHEA Grapalat" w:cs="Arial"/>
                <w:sz w:val="18"/>
                <w:szCs w:val="18"/>
              </w:rPr>
              <w:t>55%</w:t>
            </w:r>
          </w:p>
        </w:tc>
        <w:tc>
          <w:tcPr>
            <w:tcW w:w="653" w:type="dxa"/>
          </w:tcPr>
          <w:p w:rsidR="001E1478" w:rsidRPr="005474D1" w:rsidRDefault="001E1478" w:rsidP="00E352B3">
            <w:pPr>
              <w:jc w:val="center"/>
              <w:rPr>
                <w:rFonts w:ascii="GHEA Grapalat" w:hAnsi="GHEA Grapalat" w:cs="Arial"/>
                <w:sz w:val="18"/>
                <w:szCs w:val="18"/>
              </w:rPr>
            </w:pPr>
            <w:r w:rsidRPr="005474D1">
              <w:rPr>
                <w:rFonts w:ascii="GHEA Grapalat" w:hAnsi="GHEA Grapalat" w:cs="Arial"/>
                <w:sz w:val="18"/>
                <w:szCs w:val="18"/>
              </w:rPr>
              <w:t>55%</w:t>
            </w:r>
          </w:p>
        </w:tc>
        <w:tc>
          <w:tcPr>
            <w:tcW w:w="754" w:type="dxa"/>
          </w:tcPr>
          <w:p w:rsidR="001E1478" w:rsidRPr="005474D1" w:rsidRDefault="001E1478" w:rsidP="00E352B3">
            <w:pPr>
              <w:jc w:val="center"/>
              <w:rPr>
                <w:rFonts w:ascii="GHEA Grapalat" w:hAnsi="GHEA Grapalat" w:cs="Arial"/>
                <w:sz w:val="18"/>
                <w:szCs w:val="18"/>
              </w:rPr>
            </w:pPr>
            <w:r w:rsidRPr="005474D1">
              <w:rPr>
                <w:rFonts w:ascii="GHEA Grapalat" w:hAnsi="GHEA Grapalat" w:cs="Arial"/>
                <w:sz w:val="18"/>
                <w:szCs w:val="18"/>
              </w:rPr>
              <w:t>55%</w:t>
            </w:r>
          </w:p>
        </w:tc>
        <w:tc>
          <w:tcPr>
            <w:tcW w:w="863" w:type="dxa"/>
          </w:tcPr>
          <w:p w:rsidR="001E1478" w:rsidRPr="005474D1" w:rsidRDefault="001E1478" w:rsidP="00E352B3">
            <w:pPr>
              <w:jc w:val="center"/>
              <w:rPr>
                <w:rFonts w:ascii="GHEA Grapalat" w:hAnsi="GHEA Grapalat" w:cs="Arial"/>
                <w:sz w:val="18"/>
                <w:szCs w:val="18"/>
                <w:lang w:val="pt-BR"/>
              </w:rPr>
            </w:pPr>
            <w:r w:rsidRPr="005474D1">
              <w:rPr>
                <w:rFonts w:ascii="GHEA Grapalat" w:hAnsi="GHEA Grapalat" w:cs="Arial"/>
                <w:sz w:val="18"/>
                <w:szCs w:val="18"/>
              </w:rPr>
              <w:t>68</w:t>
            </w:r>
            <w:r w:rsidRPr="005474D1">
              <w:rPr>
                <w:rFonts w:ascii="GHEA Grapalat" w:hAnsi="GHEA Grapalat" w:cs="Arial"/>
                <w:sz w:val="18"/>
                <w:szCs w:val="18"/>
                <w:lang w:val="pt-BR"/>
              </w:rPr>
              <w:t>%</w:t>
            </w:r>
          </w:p>
        </w:tc>
        <w:tc>
          <w:tcPr>
            <w:tcW w:w="822" w:type="dxa"/>
          </w:tcPr>
          <w:p w:rsidR="001E1478" w:rsidRPr="005474D1" w:rsidRDefault="001E1478" w:rsidP="00E352B3">
            <w:pPr>
              <w:jc w:val="center"/>
              <w:rPr>
                <w:rFonts w:ascii="GHEA Grapalat" w:hAnsi="GHEA Grapalat" w:cs="Arial"/>
                <w:sz w:val="18"/>
                <w:szCs w:val="18"/>
                <w:lang w:val="pt-BR"/>
              </w:rPr>
            </w:pPr>
            <w:r w:rsidRPr="005474D1">
              <w:rPr>
                <w:rFonts w:ascii="GHEA Grapalat" w:hAnsi="GHEA Grapalat" w:cs="Arial"/>
                <w:sz w:val="18"/>
                <w:szCs w:val="18"/>
              </w:rPr>
              <w:t>82</w:t>
            </w:r>
            <w:r w:rsidRPr="005474D1">
              <w:rPr>
                <w:rFonts w:ascii="GHEA Grapalat" w:hAnsi="GHEA Grapalat" w:cs="Arial"/>
                <w:sz w:val="18"/>
                <w:szCs w:val="18"/>
                <w:lang w:val="pt-BR"/>
              </w:rPr>
              <w:t>%</w:t>
            </w:r>
          </w:p>
        </w:tc>
        <w:tc>
          <w:tcPr>
            <w:tcW w:w="865" w:type="dxa"/>
          </w:tcPr>
          <w:p w:rsidR="001E1478" w:rsidRPr="005474D1" w:rsidRDefault="001E1478" w:rsidP="00E352B3">
            <w:pPr>
              <w:jc w:val="center"/>
              <w:rPr>
                <w:rFonts w:ascii="GHEA Grapalat" w:hAnsi="GHEA Grapalat" w:cs="Arial"/>
                <w:sz w:val="18"/>
                <w:szCs w:val="18"/>
                <w:lang w:val="pt-BR"/>
              </w:rPr>
            </w:pPr>
            <w:r w:rsidRPr="005474D1">
              <w:rPr>
                <w:rFonts w:ascii="GHEA Grapalat" w:hAnsi="GHEA Grapalat" w:cs="Arial"/>
                <w:sz w:val="18"/>
                <w:szCs w:val="18"/>
              </w:rPr>
              <w:t>91</w:t>
            </w:r>
            <w:r w:rsidRPr="005474D1">
              <w:rPr>
                <w:rFonts w:ascii="GHEA Grapalat" w:hAnsi="GHEA Grapalat" w:cs="Arial"/>
                <w:sz w:val="18"/>
                <w:szCs w:val="18"/>
                <w:lang w:val="pt-BR"/>
              </w:rPr>
              <w:t>%</w:t>
            </w:r>
          </w:p>
        </w:tc>
        <w:tc>
          <w:tcPr>
            <w:tcW w:w="827" w:type="dxa"/>
          </w:tcPr>
          <w:p w:rsidR="001E1478" w:rsidRPr="005474D1" w:rsidRDefault="001E1478" w:rsidP="00E352B3">
            <w:pPr>
              <w:jc w:val="center"/>
              <w:rPr>
                <w:rFonts w:ascii="GHEA Grapalat" w:hAnsi="GHEA Grapalat" w:cs="Arial"/>
                <w:sz w:val="18"/>
                <w:szCs w:val="18"/>
                <w:lang w:val="pt-BR"/>
              </w:rPr>
            </w:pPr>
            <w:r w:rsidRPr="005474D1">
              <w:rPr>
                <w:rFonts w:ascii="GHEA Grapalat" w:hAnsi="GHEA Grapalat" w:cs="Arial"/>
                <w:sz w:val="18"/>
                <w:szCs w:val="18"/>
                <w:lang w:val="pt-BR"/>
              </w:rPr>
              <w:t>100%</w:t>
            </w:r>
          </w:p>
        </w:tc>
        <w:tc>
          <w:tcPr>
            <w:tcW w:w="746" w:type="dxa"/>
          </w:tcPr>
          <w:p w:rsidR="001E1478" w:rsidRPr="005474D1" w:rsidRDefault="001E1478" w:rsidP="00E352B3">
            <w:pPr>
              <w:jc w:val="center"/>
              <w:rPr>
                <w:rFonts w:ascii="GHEA Grapalat" w:hAnsi="GHEA Grapalat"/>
                <w:b/>
                <w:sz w:val="20"/>
                <w:szCs w:val="20"/>
                <w:lang w:val="pt-BR"/>
              </w:rPr>
            </w:pPr>
            <w:r w:rsidRPr="005474D1">
              <w:rPr>
                <w:rFonts w:ascii="GHEA Grapalat" w:hAnsi="GHEA Grapalat"/>
                <w:b/>
                <w:sz w:val="20"/>
                <w:szCs w:val="20"/>
                <w:lang w:val="pt-BR"/>
              </w:rPr>
              <w:t>100%</w:t>
            </w:r>
          </w:p>
        </w:tc>
      </w:tr>
      <w:tr w:rsidR="00424BB0" w:rsidRPr="005474D1" w:rsidTr="00424BB0">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8"/>
          <w:wAfter w:w="5857" w:type="dxa"/>
        </w:trPr>
        <w:tc>
          <w:tcPr>
            <w:tcW w:w="4536" w:type="dxa"/>
            <w:gridSpan w:val="4"/>
          </w:tcPr>
          <w:p w:rsidR="00424BB0" w:rsidRPr="005474D1" w:rsidRDefault="00424BB0" w:rsidP="00E352B3">
            <w:pPr>
              <w:widowControl w:val="0"/>
              <w:spacing w:after="160"/>
              <w:jc w:val="center"/>
              <w:rPr>
                <w:rFonts w:ascii="GHEA Grapalat" w:hAnsi="GHEA Grapalat"/>
                <w:b/>
              </w:rPr>
            </w:pPr>
          </w:p>
          <w:p w:rsidR="00424BB0" w:rsidRPr="005474D1" w:rsidRDefault="00424BB0" w:rsidP="00E352B3">
            <w:pPr>
              <w:widowControl w:val="0"/>
              <w:spacing w:after="160"/>
              <w:jc w:val="center"/>
              <w:rPr>
                <w:rFonts w:ascii="GHEA Grapalat" w:hAnsi="GHEA Grapalat"/>
                <w:b/>
              </w:rPr>
            </w:pPr>
            <w:r w:rsidRPr="005474D1">
              <w:rPr>
                <w:rFonts w:ascii="GHEA Grapalat" w:hAnsi="GHEA Grapalat"/>
                <w:b/>
              </w:rPr>
              <w:t>ПОКУПАТЕЛЬ</w:t>
            </w:r>
          </w:p>
          <w:p w:rsidR="00424BB0" w:rsidRPr="005474D1" w:rsidRDefault="00424BB0" w:rsidP="00E352B3">
            <w:pPr>
              <w:widowControl w:val="0"/>
              <w:jc w:val="center"/>
              <w:rPr>
                <w:rFonts w:ascii="GHEA Grapalat" w:hAnsi="GHEA Grapalat" w:cs="Sylfaen"/>
                <w:b/>
                <w:bCs/>
                <w:i/>
                <w:sz w:val="20"/>
                <w:szCs w:val="20"/>
              </w:rPr>
            </w:pPr>
            <w:r w:rsidRPr="005474D1">
              <w:rPr>
                <w:rFonts w:ascii="GHEA Grapalat" w:hAnsi="GHEA Grapalat"/>
                <w:i/>
                <w:sz w:val="20"/>
                <w:szCs w:val="20"/>
                <w:lang w:eastAsia="en-US" w:bidi="ar-SA"/>
              </w:rPr>
              <w:t>Средняя школа  Мргавана» ГНКО</w:t>
            </w:r>
          </w:p>
          <w:p w:rsidR="00424BB0" w:rsidRPr="005474D1" w:rsidRDefault="00424BB0" w:rsidP="00E352B3">
            <w:pPr>
              <w:widowControl w:val="0"/>
              <w:jc w:val="center"/>
              <w:rPr>
                <w:rFonts w:ascii="GHEA Grapalat" w:hAnsi="GHEA Grapalat"/>
                <w:i/>
                <w:sz w:val="20"/>
                <w:szCs w:val="20"/>
              </w:rPr>
            </w:pPr>
            <w:r w:rsidRPr="005474D1">
              <w:rPr>
                <w:rFonts w:ascii="GHEA Grapalat" w:hAnsi="GHEA Grapalat"/>
                <w:i/>
                <w:sz w:val="20"/>
                <w:szCs w:val="20"/>
              </w:rPr>
              <w:t>О Мргаван  улица Исаакяна 45/1</w:t>
            </w:r>
          </w:p>
          <w:p w:rsidR="00424BB0" w:rsidRPr="005474D1" w:rsidRDefault="00424BB0" w:rsidP="00E352B3">
            <w:pPr>
              <w:widowControl w:val="0"/>
              <w:jc w:val="center"/>
              <w:rPr>
                <w:rFonts w:ascii="GHEA Grapalat" w:hAnsi="GHEA Grapalat"/>
                <w:sz w:val="20"/>
                <w:szCs w:val="20"/>
                <w:lang w:eastAsia="en-US" w:bidi="ar-SA"/>
              </w:rPr>
            </w:pPr>
            <w:r w:rsidRPr="005474D1">
              <w:rPr>
                <w:rFonts w:ascii="GHEA Grapalat" w:hAnsi="GHEA Grapalat"/>
                <w:sz w:val="20"/>
                <w:szCs w:val="20"/>
                <w:lang w:eastAsia="en-US" w:bidi="ar-SA"/>
              </w:rPr>
              <w:t>Н/С 900418000353</w:t>
            </w:r>
          </w:p>
          <w:p w:rsidR="00424BB0" w:rsidRPr="005474D1" w:rsidRDefault="00424BB0" w:rsidP="00E352B3">
            <w:pPr>
              <w:widowControl w:val="0"/>
              <w:jc w:val="center"/>
              <w:rPr>
                <w:rFonts w:ascii="GHEA Grapalat" w:hAnsi="GHEA Grapalat"/>
                <w:i/>
                <w:sz w:val="20"/>
                <w:szCs w:val="20"/>
                <w:lang w:eastAsia="en-US" w:bidi="ar-SA"/>
              </w:rPr>
            </w:pPr>
            <w:r w:rsidRPr="005474D1">
              <w:rPr>
                <w:rFonts w:ascii="GHEA Grapalat" w:hAnsi="GHEA Grapalat"/>
                <w:i/>
                <w:sz w:val="20"/>
                <w:szCs w:val="20"/>
                <w:lang w:eastAsia="en-US" w:bidi="ar-SA"/>
              </w:rPr>
              <w:t>Операционний отдел МФ РА</w:t>
            </w:r>
          </w:p>
          <w:p w:rsidR="00424BB0" w:rsidRPr="005474D1" w:rsidRDefault="00424BB0" w:rsidP="00E352B3">
            <w:pPr>
              <w:widowControl w:val="0"/>
              <w:jc w:val="center"/>
              <w:rPr>
                <w:rFonts w:ascii="GHEA Grapalat" w:hAnsi="GHEA Grapalat"/>
                <w:sz w:val="20"/>
                <w:szCs w:val="20"/>
                <w:lang w:val="en-US" w:eastAsia="en-US" w:bidi="ar-SA"/>
              </w:rPr>
            </w:pPr>
            <w:r w:rsidRPr="005474D1">
              <w:rPr>
                <w:rFonts w:ascii="GHEA Grapalat" w:hAnsi="GHEA Grapalat"/>
                <w:sz w:val="20"/>
                <w:szCs w:val="20"/>
                <w:lang w:eastAsia="en-US" w:bidi="ar-SA"/>
              </w:rPr>
              <w:t xml:space="preserve">УНН </w:t>
            </w:r>
            <w:r w:rsidRPr="005474D1">
              <w:rPr>
                <w:rFonts w:ascii="GHEA Grapalat" w:hAnsi="GHEA Grapalat"/>
                <w:sz w:val="20"/>
                <w:szCs w:val="20"/>
                <w:lang w:val="hy-AM" w:eastAsia="en-US" w:bidi="ar-SA"/>
              </w:rPr>
              <w:t>042</w:t>
            </w:r>
            <w:r w:rsidRPr="005474D1">
              <w:rPr>
                <w:rFonts w:ascii="GHEA Grapalat" w:hAnsi="GHEA Grapalat"/>
                <w:sz w:val="20"/>
                <w:szCs w:val="20"/>
                <w:lang w:eastAsia="en-US" w:bidi="ar-SA"/>
              </w:rPr>
              <w:t>06</w:t>
            </w:r>
            <w:r w:rsidRPr="005474D1">
              <w:rPr>
                <w:rFonts w:ascii="GHEA Grapalat" w:hAnsi="GHEA Grapalat"/>
                <w:sz w:val="20"/>
                <w:szCs w:val="20"/>
                <w:lang w:val="en-US" w:eastAsia="en-US" w:bidi="ar-SA"/>
              </w:rPr>
              <w:t>828</w:t>
            </w:r>
          </w:p>
          <w:p w:rsidR="00424BB0" w:rsidRPr="005474D1" w:rsidRDefault="00424BB0" w:rsidP="00E352B3">
            <w:pPr>
              <w:widowControl w:val="0"/>
              <w:jc w:val="center"/>
              <w:rPr>
                <w:rFonts w:ascii="GHEA Grapalat" w:hAnsi="GHEA Grapalat"/>
              </w:rPr>
            </w:pPr>
            <w:r w:rsidRPr="005474D1">
              <w:rPr>
                <w:rFonts w:ascii="GHEA Grapalat" w:hAnsi="GHEA Grapalat"/>
              </w:rPr>
              <w:t>______________</w:t>
            </w:r>
          </w:p>
          <w:p w:rsidR="00424BB0" w:rsidRPr="005474D1" w:rsidRDefault="00424BB0" w:rsidP="00E352B3">
            <w:pPr>
              <w:widowControl w:val="0"/>
              <w:spacing w:after="160"/>
              <w:jc w:val="center"/>
              <w:rPr>
                <w:rFonts w:ascii="GHEA Grapalat" w:hAnsi="GHEA Grapalat"/>
                <w:sz w:val="16"/>
                <w:szCs w:val="16"/>
              </w:rPr>
            </w:pPr>
            <w:r w:rsidRPr="005474D1">
              <w:rPr>
                <w:rFonts w:ascii="GHEA Grapalat" w:hAnsi="GHEA Grapalat"/>
                <w:sz w:val="16"/>
                <w:szCs w:val="16"/>
              </w:rPr>
              <w:t>/подпись/</w:t>
            </w:r>
          </w:p>
          <w:p w:rsidR="00424BB0" w:rsidRPr="005474D1" w:rsidRDefault="00424BB0" w:rsidP="00E352B3">
            <w:pPr>
              <w:widowControl w:val="0"/>
              <w:spacing w:after="160"/>
              <w:jc w:val="center"/>
              <w:rPr>
                <w:rFonts w:ascii="GHEA Grapalat" w:hAnsi="GHEA Grapalat"/>
                <w:sz w:val="20"/>
                <w:szCs w:val="20"/>
              </w:rPr>
            </w:pPr>
            <w:r w:rsidRPr="005474D1">
              <w:rPr>
                <w:rFonts w:ascii="GHEA Grapalat" w:hAnsi="GHEA Grapalat"/>
                <w:sz w:val="20"/>
                <w:szCs w:val="20"/>
              </w:rPr>
              <w:t>М. П.</w:t>
            </w:r>
          </w:p>
        </w:tc>
        <w:tc>
          <w:tcPr>
            <w:tcW w:w="760" w:type="dxa"/>
          </w:tcPr>
          <w:p w:rsidR="00424BB0" w:rsidRPr="005474D1" w:rsidRDefault="00424BB0" w:rsidP="00E352B3">
            <w:pPr>
              <w:widowControl w:val="0"/>
              <w:spacing w:after="160"/>
              <w:jc w:val="center"/>
              <w:rPr>
                <w:rFonts w:ascii="GHEA Grapalat" w:hAnsi="GHEA Grapalat"/>
              </w:rPr>
            </w:pPr>
          </w:p>
        </w:tc>
        <w:tc>
          <w:tcPr>
            <w:tcW w:w="4343" w:type="dxa"/>
            <w:gridSpan w:val="7"/>
          </w:tcPr>
          <w:p w:rsidR="00424BB0" w:rsidRPr="005474D1" w:rsidRDefault="00424BB0" w:rsidP="00E352B3">
            <w:pPr>
              <w:widowControl w:val="0"/>
              <w:spacing w:after="160"/>
              <w:jc w:val="center"/>
              <w:rPr>
                <w:rFonts w:ascii="GHEA Grapalat" w:hAnsi="GHEA Grapalat"/>
                <w:b/>
              </w:rPr>
            </w:pPr>
          </w:p>
          <w:p w:rsidR="00424BB0" w:rsidRPr="005474D1" w:rsidRDefault="00424BB0" w:rsidP="00E352B3">
            <w:pPr>
              <w:widowControl w:val="0"/>
              <w:spacing w:after="160"/>
              <w:jc w:val="center"/>
              <w:rPr>
                <w:rFonts w:ascii="GHEA Grapalat" w:hAnsi="GHEA Grapalat" w:cs="Sylfaen"/>
                <w:b/>
                <w:bCs/>
              </w:rPr>
            </w:pPr>
            <w:r w:rsidRPr="005474D1">
              <w:rPr>
                <w:rFonts w:ascii="GHEA Grapalat" w:hAnsi="GHEA Grapalat"/>
                <w:b/>
              </w:rPr>
              <w:t>ПРОДАВЕЦ</w:t>
            </w:r>
          </w:p>
          <w:p w:rsidR="00424BB0" w:rsidRPr="005474D1" w:rsidRDefault="00424BB0" w:rsidP="00E352B3">
            <w:pPr>
              <w:widowControl w:val="0"/>
              <w:jc w:val="center"/>
              <w:rPr>
                <w:rFonts w:ascii="GHEA Grapalat" w:hAnsi="GHEA Grapalat"/>
                <w:lang w:val="en-US"/>
              </w:rPr>
            </w:pPr>
          </w:p>
          <w:p w:rsidR="00424BB0" w:rsidRPr="005474D1" w:rsidRDefault="00424BB0" w:rsidP="00E352B3">
            <w:pPr>
              <w:widowControl w:val="0"/>
              <w:jc w:val="center"/>
              <w:rPr>
                <w:rFonts w:ascii="GHEA Grapalat" w:hAnsi="GHEA Grapalat"/>
                <w:lang w:val="en-US"/>
              </w:rPr>
            </w:pPr>
          </w:p>
          <w:p w:rsidR="00424BB0" w:rsidRPr="005474D1" w:rsidRDefault="00424BB0" w:rsidP="00E352B3">
            <w:pPr>
              <w:widowControl w:val="0"/>
              <w:rPr>
                <w:rFonts w:ascii="GHEA Grapalat" w:hAnsi="GHEA Grapalat"/>
                <w:lang w:val="en-US"/>
              </w:rPr>
            </w:pPr>
          </w:p>
          <w:p w:rsidR="00424BB0" w:rsidRPr="005474D1" w:rsidRDefault="00424BB0" w:rsidP="00E352B3">
            <w:pPr>
              <w:widowControl w:val="0"/>
              <w:jc w:val="center"/>
              <w:rPr>
                <w:rFonts w:ascii="GHEA Grapalat" w:hAnsi="GHEA Grapalat"/>
                <w:lang w:val="en-US"/>
              </w:rPr>
            </w:pPr>
          </w:p>
          <w:p w:rsidR="00424BB0" w:rsidRPr="005474D1" w:rsidRDefault="00424BB0" w:rsidP="00E352B3">
            <w:pPr>
              <w:widowControl w:val="0"/>
              <w:jc w:val="center"/>
              <w:rPr>
                <w:rFonts w:ascii="GHEA Grapalat" w:hAnsi="GHEA Grapalat"/>
                <w:lang w:val="en-US"/>
              </w:rPr>
            </w:pPr>
            <w:r w:rsidRPr="005474D1">
              <w:rPr>
                <w:rFonts w:ascii="GHEA Grapalat" w:hAnsi="GHEA Grapalat"/>
                <w:lang w:val="en-US"/>
              </w:rPr>
              <w:t>______________________</w:t>
            </w:r>
          </w:p>
          <w:p w:rsidR="00424BB0" w:rsidRPr="005474D1" w:rsidRDefault="00424BB0" w:rsidP="00E352B3">
            <w:pPr>
              <w:widowControl w:val="0"/>
              <w:spacing w:after="160"/>
              <w:jc w:val="center"/>
              <w:rPr>
                <w:rFonts w:ascii="GHEA Grapalat" w:hAnsi="GHEA Grapalat"/>
                <w:sz w:val="16"/>
                <w:szCs w:val="16"/>
              </w:rPr>
            </w:pPr>
            <w:r w:rsidRPr="005474D1">
              <w:rPr>
                <w:rFonts w:ascii="GHEA Grapalat" w:hAnsi="GHEA Grapalat"/>
                <w:sz w:val="16"/>
                <w:szCs w:val="16"/>
              </w:rPr>
              <w:t>/подпись/</w:t>
            </w:r>
          </w:p>
          <w:p w:rsidR="00424BB0" w:rsidRPr="005474D1" w:rsidRDefault="00424BB0" w:rsidP="00E352B3">
            <w:pPr>
              <w:widowControl w:val="0"/>
              <w:spacing w:after="160"/>
              <w:jc w:val="center"/>
              <w:rPr>
                <w:rFonts w:ascii="GHEA Grapalat" w:hAnsi="GHEA Grapalat"/>
                <w:sz w:val="20"/>
                <w:szCs w:val="20"/>
              </w:rPr>
            </w:pPr>
            <w:r w:rsidRPr="005474D1">
              <w:rPr>
                <w:rFonts w:ascii="GHEA Grapalat" w:hAnsi="GHEA Grapalat"/>
                <w:sz w:val="20"/>
                <w:szCs w:val="20"/>
              </w:rPr>
              <w:t>М. П.</w:t>
            </w:r>
          </w:p>
        </w:tc>
      </w:tr>
    </w:tbl>
    <w:p w:rsidR="00071D1C" w:rsidRPr="005474D1" w:rsidRDefault="00071D1C" w:rsidP="00B46D58">
      <w:pPr>
        <w:widowControl w:val="0"/>
        <w:spacing w:after="120"/>
        <w:rPr>
          <w:rFonts w:ascii="GHEA Grapalat" w:hAnsi="GHEA Grapalat"/>
          <w:i/>
        </w:rPr>
      </w:pPr>
    </w:p>
    <w:p w:rsidR="00414EBE" w:rsidRPr="005474D1" w:rsidRDefault="00414EBE" w:rsidP="00414EBE">
      <w:pPr>
        <w:widowControl w:val="0"/>
        <w:jc w:val="both"/>
        <w:rPr>
          <w:rFonts w:ascii="GHEA Grapalat" w:hAnsi="GHEA Grapalat"/>
        </w:rPr>
      </w:pPr>
    </w:p>
    <w:p w:rsidR="00071D1C" w:rsidRPr="005474D1" w:rsidRDefault="00071D1C" w:rsidP="00B46D58">
      <w:pPr>
        <w:widowControl w:val="0"/>
        <w:spacing w:after="160"/>
        <w:rPr>
          <w:rFonts w:ascii="GHEA Grapalat" w:hAnsi="GHEA Grapalat"/>
        </w:rPr>
        <w:sectPr w:rsidR="00071D1C" w:rsidRPr="005474D1" w:rsidSect="00EA4934">
          <w:footnotePr>
            <w:pos w:val="beneathText"/>
          </w:footnotePr>
          <w:pgSz w:w="16838" w:h="11906" w:orient="landscape" w:code="9"/>
          <w:pgMar w:top="568" w:right="1954" w:bottom="1418" w:left="1418" w:header="561" w:footer="561" w:gutter="0"/>
          <w:cols w:space="720"/>
        </w:sectPr>
      </w:pPr>
    </w:p>
    <w:p w:rsidR="00071D1C" w:rsidRPr="005474D1" w:rsidRDefault="00071D1C" w:rsidP="0071286E">
      <w:pPr>
        <w:widowControl w:val="0"/>
        <w:jc w:val="right"/>
        <w:rPr>
          <w:rFonts w:ascii="GHEA Grapalat" w:hAnsi="GHEA Grapalat"/>
          <w:i/>
          <w:sz w:val="20"/>
          <w:szCs w:val="20"/>
        </w:rPr>
      </w:pPr>
      <w:r w:rsidRPr="005474D1">
        <w:rPr>
          <w:rFonts w:ascii="GHEA Grapalat" w:hAnsi="GHEA Grapalat"/>
          <w:i/>
          <w:sz w:val="20"/>
          <w:szCs w:val="20"/>
        </w:rPr>
        <w:lastRenderedPageBreak/>
        <w:t>Приложение № 3</w:t>
      </w:r>
    </w:p>
    <w:p w:rsidR="00071D1C" w:rsidRPr="005474D1" w:rsidRDefault="00071D1C" w:rsidP="0071286E">
      <w:pPr>
        <w:widowControl w:val="0"/>
        <w:jc w:val="right"/>
        <w:rPr>
          <w:rFonts w:ascii="GHEA Grapalat" w:hAnsi="GHEA Grapalat"/>
          <w:i/>
          <w:sz w:val="20"/>
          <w:szCs w:val="20"/>
        </w:rPr>
      </w:pPr>
      <w:r w:rsidRPr="005474D1">
        <w:rPr>
          <w:rFonts w:ascii="GHEA Grapalat" w:hAnsi="GHEA Grapalat"/>
          <w:i/>
          <w:sz w:val="20"/>
          <w:szCs w:val="20"/>
        </w:rPr>
        <w:t xml:space="preserve">к Договору под кодом </w:t>
      </w:r>
      <w:r w:rsidR="00E67FD5" w:rsidRPr="005474D1">
        <w:rPr>
          <w:rFonts w:ascii="GHEA Grapalat" w:hAnsi="GHEA Grapalat"/>
          <w:i/>
          <w:sz w:val="20"/>
          <w:szCs w:val="20"/>
        </w:rPr>
        <w:br/>
      </w:r>
      <w:r w:rsidRPr="005474D1">
        <w:rPr>
          <w:rFonts w:ascii="GHEA Grapalat" w:hAnsi="GHEA Grapalat"/>
          <w:i/>
          <w:sz w:val="20"/>
          <w:szCs w:val="20"/>
        </w:rPr>
        <w:t xml:space="preserve">заключенному </w:t>
      </w:r>
      <w:r w:rsidR="006132ED" w:rsidRPr="005474D1">
        <w:rPr>
          <w:rFonts w:ascii="GHEA Grapalat" w:hAnsi="GHEA Grapalat"/>
          <w:i/>
          <w:sz w:val="20"/>
          <w:szCs w:val="20"/>
        </w:rPr>
        <w:t>"</w:t>
      </w:r>
      <w:r w:rsidR="00D52566" w:rsidRPr="005474D1">
        <w:rPr>
          <w:rFonts w:ascii="GHEA Grapalat" w:hAnsi="GHEA Grapalat"/>
          <w:i/>
          <w:sz w:val="20"/>
          <w:szCs w:val="20"/>
        </w:rPr>
        <w:tab/>
      </w:r>
      <w:r w:rsidR="006132ED" w:rsidRPr="005474D1">
        <w:rPr>
          <w:rFonts w:ascii="GHEA Grapalat" w:hAnsi="GHEA Grapalat"/>
          <w:i/>
          <w:sz w:val="20"/>
          <w:szCs w:val="20"/>
        </w:rPr>
        <w:t>"</w:t>
      </w:r>
      <w:r w:rsidR="00D52566" w:rsidRPr="005474D1">
        <w:rPr>
          <w:rFonts w:ascii="GHEA Grapalat" w:hAnsi="GHEA Grapalat"/>
          <w:i/>
          <w:sz w:val="20"/>
          <w:szCs w:val="20"/>
        </w:rPr>
        <w:tab/>
      </w:r>
      <w:r w:rsidRPr="005474D1">
        <w:rPr>
          <w:rFonts w:ascii="GHEA Grapalat" w:hAnsi="GHEA Grapalat"/>
          <w:i/>
          <w:sz w:val="20"/>
          <w:szCs w:val="20"/>
        </w:rPr>
        <w:t>20</w:t>
      </w:r>
      <w:r w:rsidR="00D52566" w:rsidRPr="005474D1">
        <w:rPr>
          <w:rFonts w:ascii="GHEA Grapalat" w:hAnsi="GHEA Grapalat"/>
          <w:i/>
          <w:sz w:val="20"/>
          <w:szCs w:val="20"/>
        </w:rPr>
        <w:tab/>
      </w:r>
      <w:r w:rsidRPr="005474D1">
        <w:rPr>
          <w:rFonts w:ascii="GHEA Grapalat" w:hAnsi="GHEA Grapalat"/>
          <w:i/>
          <w:sz w:val="20"/>
          <w:szCs w:val="20"/>
        </w:rPr>
        <w:t>г.</w:t>
      </w:r>
    </w:p>
    <w:p w:rsidR="00071D1C" w:rsidRPr="005474D1" w:rsidRDefault="00071D1C" w:rsidP="0071286E">
      <w:pPr>
        <w:widowControl w:val="0"/>
        <w:ind w:left="-142" w:firstLine="142"/>
        <w:jc w:val="center"/>
        <w:rPr>
          <w:rFonts w:ascii="GHEA Grapalat" w:hAnsi="GHEA Grapalat" w:cs="Sylfaen"/>
          <w:b/>
          <w:sz w:val="22"/>
          <w:szCs w:val="22"/>
        </w:rPr>
      </w:pPr>
    </w:p>
    <w:tbl>
      <w:tblPr>
        <w:tblW w:w="9750" w:type="dxa"/>
        <w:jc w:val="center"/>
        <w:tblCellSpacing w:w="7" w:type="dxa"/>
        <w:tblCellMar>
          <w:left w:w="0" w:type="dxa"/>
          <w:right w:w="0" w:type="dxa"/>
        </w:tblCellMar>
        <w:tblLook w:val="0000" w:firstRow="0" w:lastRow="0" w:firstColumn="0" w:lastColumn="0" w:noHBand="0" w:noVBand="0"/>
      </w:tblPr>
      <w:tblGrid>
        <w:gridCol w:w="4690"/>
        <w:gridCol w:w="5060"/>
      </w:tblGrid>
      <w:tr w:rsidR="00B138F3" w:rsidRPr="005474D1" w:rsidTr="007A2020">
        <w:trPr>
          <w:tblCellSpacing w:w="7" w:type="dxa"/>
          <w:jc w:val="center"/>
        </w:trPr>
        <w:tc>
          <w:tcPr>
            <w:tcW w:w="0" w:type="auto"/>
            <w:vAlign w:val="center"/>
          </w:tcPr>
          <w:p w:rsidR="0038400D" w:rsidRPr="005474D1" w:rsidRDefault="00EB713D" w:rsidP="0071286E">
            <w:pPr>
              <w:widowControl w:val="0"/>
              <w:jc w:val="center"/>
              <w:rPr>
                <w:rFonts w:ascii="GHEA Grapalat" w:hAnsi="GHEA Grapalat"/>
                <w:iCs/>
                <w:sz w:val="20"/>
                <w:szCs w:val="20"/>
              </w:rPr>
            </w:pPr>
            <w:r w:rsidRPr="005474D1">
              <w:rPr>
                <w:rFonts w:ascii="GHEA Grapalat" w:hAnsi="GHEA Grapalat"/>
                <w:sz w:val="20"/>
                <w:szCs w:val="20"/>
              </w:rPr>
              <w:t xml:space="preserve">Сторона договора </w:t>
            </w:r>
          </w:p>
          <w:p w:rsidR="0038400D" w:rsidRPr="005474D1" w:rsidRDefault="0038400D" w:rsidP="0071286E">
            <w:pPr>
              <w:widowControl w:val="0"/>
              <w:jc w:val="center"/>
              <w:rPr>
                <w:rFonts w:ascii="GHEA Grapalat" w:hAnsi="GHEA Grapalat"/>
                <w:iCs/>
                <w:sz w:val="20"/>
                <w:szCs w:val="20"/>
              </w:rPr>
            </w:pPr>
            <w:r w:rsidRPr="005474D1">
              <w:rPr>
                <w:rFonts w:ascii="GHEA Grapalat" w:hAnsi="GHEA Grapalat"/>
                <w:sz w:val="20"/>
                <w:szCs w:val="20"/>
              </w:rPr>
              <w:t>______________________</w:t>
            </w:r>
            <w:r w:rsidR="00E67FD5" w:rsidRPr="005474D1">
              <w:rPr>
                <w:rFonts w:ascii="GHEA Grapalat" w:hAnsi="GHEA Grapalat"/>
                <w:sz w:val="20"/>
                <w:szCs w:val="20"/>
              </w:rPr>
              <w:t>___</w:t>
            </w:r>
            <w:r w:rsidRPr="005474D1">
              <w:rPr>
                <w:rFonts w:ascii="GHEA Grapalat" w:hAnsi="GHEA Grapalat"/>
                <w:sz w:val="20"/>
                <w:szCs w:val="20"/>
              </w:rPr>
              <w:t>_</w:t>
            </w:r>
            <w:r w:rsidR="00E67FD5" w:rsidRPr="005474D1">
              <w:rPr>
                <w:rFonts w:ascii="GHEA Grapalat" w:hAnsi="GHEA Grapalat"/>
                <w:sz w:val="20"/>
                <w:szCs w:val="20"/>
              </w:rPr>
              <w:t>_</w:t>
            </w:r>
            <w:r w:rsidRPr="005474D1">
              <w:rPr>
                <w:rFonts w:ascii="GHEA Grapalat" w:hAnsi="GHEA Grapalat"/>
                <w:sz w:val="20"/>
                <w:szCs w:val="20"/>
              </w:rPr>
              <w:t>____</w:t>
            </w:r>
          </w:p>
          <w:p w:rsidR="0038400D" w:rsidRPr="005474D1" w:rsidRDefault="0038400D" w:rsidP="0071286E">
            <w:pPr>
              <w:widowControl w:val="0"/>
              <w:jc w:val="center"/>
              <w:rPr>
                <w:rFonts w:ascii="GHEA Grapalat" w:hAnsi="GHEA Grapalat"/>
                <w:iCs/>
                <w:sz w:val="20"/>
                <w:szCs w:val="20"/>
              </w:rPr>
            </w:pPr>
            <w:r w:rsidRPr="005474D1">
              <w:rPr>
                <w:rFonts w:ascii="GHEA Grapalat" w:hAnsi="GHEA Grapalat"/>
                <w:sz w:val="20"/>
                <w:szCs w:val="20"/>
              </w:rPr>
              <w:t>_______________</w:t>
            </w:r>
            <w:r w:rsidR="00E67FD5" w:rsidRPr="005474D1">
              <w:rPr>
                <w:rFonts w:ascii="GHEA Grapalat" w:hAnsi="GHEA Grapalat"/>
                <w:sz w:val="20"/>
                <w:szCs w:val="20"/>
              </w:rPr>
              <w:t>__</w:t>
            </w:r>
            <w:r w:rsidRPr="005474D1">
              <w:rPr>
                <w:rFonts w:ascii="GHEA Grapalat" w:hAnsi="GHEA Grapalat"/>
                <w:sz w:val="20"/>
                <w:szCs w:val="20"/>
              </w:rPr>
              <w:t>_______</w:t>
            </w:r>
            <w:r w:rsidR="00E67FD5" w:rsidRPr="005474D1">
              <w:rPr>
                <w:rFonts w:ascii="GHEA Grapalat" w:hAnsi="GHEA Grapalat"/>
                <w:sz w:val="20"/>
                <w:szCs w:val="20"/>
              </w:rPr>
              <w:t>_</w:t>
            </w:r>
            <w:r w:rsidRPr="005474D1">
              <w:rPr>
                <w:rFonts w:ascii="GHEA Grapalat" w:hAnsi="GHEA Grapalat"/>
                <w:sz w:val="20"/>
                <w:szCs w:val="20"/>
              </w:rPr>
              <w:t>___</w:t>
            </w:r>
            <w:r w:rsidR="00E67FD5" w:rsidRPr="005474D1">
              <w:rPr>
                <w:rFonts w:ascii="GHEA Grapalat" w:hAnsi="GHEA Grapalat"/>
                <w:sz w:val="20"/>
                <w:szCs w:val="20"/>
              </w:rPr>
              <w:t>_</w:t>
            </w:r>
            <w:r w:rsidRPr="005474D1">
              <w:rPr>
                <w:rFonts w:ascii="GHEA Grapalat" w:hAnsi="GHEA Grapalat"/>
                <w:sz w:val="20"/>
                <w:szCs w:val="20"/>
              </w:rPr>
              <w:t>__</w:t>
            </w:r>
          </w:p>
          <w:p w:rsidR="0038400D" w:rsidRPr="005474D1" w:rsidRDefault="0038400D" w:rsidP="0071286E">
            <w:pPr>
              <w:widowControl w:val="0"/>
              <w:jc w:val="center"/>
              <w:rPr>
                <w:rFonts w:ascii="GHEA Grapalat" w:hAnsi="GHEA Grapalat"/>
                <w:iCs/>
                <w:sz w:val="20"/>
                <w:szCs w:val="20"/>
              </w:rPr>
            </w:pPr>
            <w:r w:rsidRPr="005474D1">
              <w:rPr>
                <w:rFonts w:ascii="GHEA Grapalat" w:hAnsi="GHEA Grapalat"/>
                <w:sz w:val="20"/>
                <w:szCs w:val="20"/>
              </w:rPr>
              <w:t>место нахождения ____________</w:t>
            </w:r>
            <w:r w:rsidR="00E67FD5" w:rsidRPr="005474D1">
              <w:rPr>
                <w:rFonts w:ascii="GHEA Grapalat" w:hAnsi="GHEA Grapalat"/>
                <w:sz w:val="20"/>
                <w:szCs w:val="20"/>
              </w:rPr>
              <w:t>_</w:t>
            </w:r>
            <w:r w:rsidRPr="005474D1">
              <w:rPr>
                <w:rFonts w:ascii="GHEA Grapalat" w:hAnsi="GHEA Grapalat"/>
                <w:sz w:val="20"/>
                <w:szCs w:val="20"/>
              </w:rPr>
              <w:t>__</w:t>
            </w:r>
          </w:p>
          <w:p w:rsidR="0038400D" w:rsidRPr="005474D1" w:rsidRDefault="00E67FD5" w:rsidP="0071286E">
            <w:pPr>
              <w:widowControl w:val="0"/>
              <w:jc w:val="center"/>
              <w:rPr>
                <w:rFonts w:ascii="GHEA Grapalat" w:hAnsi="GHEA Grapalat"/>
                <w:iCs/>
                <w:sz w:val="20"/>
                <w:szCs w:val="20"/>
              </w:rPr>
            </w:pPr>
            <w:r w:rsidRPr="005474D1">
              <w:rPr>
                <w:rFonts w:ascii="GHEA Grapalat" w:hAnsi="GHEA Grapalat"/>
                <w:sz w:val="20"/>
                <w:szCs w:val="20"/>
              </w:rPr>
              <w:t>Р/С____________________________</w:t>
            </w:r>
          </w:p>
          <w:p w:rsidR="0038400D" w:rsidRPr="005474D1" w:rsidRDefault="0038400D" w:rsidP="0071286E">
            <w:pPr>
              <w:widowControl w:val="0"/>
              <w:jc w:val="center"/>
              <w:rPr>
                <w:rFonts w:ascii="GHEA Grapalat" w:hAnsi="GHEA Grapalat"/>
                <w:iCs/>
                <w:sz w:val="20"/>
                <w:szCs w:val="20"/>
              </w:rPr>
            </w:pPr>
            <w:r w:rsidRPr="005474D1">
              <w:rPr>
                <w:rFonts w:ascii="GHEA Grapalat" w:hAnsi="GHEA Grapalat"/>
                <w:sz w:val="20"/>
                <w:szCs w:val="20"/>
              </w:rPr>
              <w:t>УНН______________________</w:t>
            </w:r>
            <w:r w:rsidR="00E67FD5" w:rsidRPr="005474D1">
              <w:rPr>
                <w:rFonts w:ascii="GHEA Grapalat" w:hAnsi="GHEA Grapalat"/>
                <w:sz w:val="20"/>
                <w:szCs w:val="20"/>
              </w:rPr>
              <w:t>____</w:t>
            </w:r>
            <w:r w:rsidRPr="005474D1">
              <w:rPr>
                <w:rFonts w:ascii="GHEA Grapalat" w:hAnsi="GHEA Grapalat"/>
                <w:sz w:val="20"/>
                <w:szCs w:val="20"/>
              </w:rPr>
              <w:t>_</w:t>
            </w:r>
          </w:p>
        </w:tc>
        <w:tc>
          <w:tcPr>
            <w:tcW w:w="0" w:type="auto"/>
            <w:vAlign w:val="center"/>
          </w:tcPr>
          <w:p w:rsidR="0038400D" w:rsidRPr="005474D1" w:rsidRDefault="00E67FD5" w:rsidP="0071286E">
            <w:pPr>
              <w:widowControl w:val="0"/>
              <w:jc w:val="center"/>
              <w:rPr>
                <w:rFonts w:ascii="GHEA Grapalat" w:hAnsi="GHEA Grapalat"/>
                <w:iCs/>
                <w:sz w:val="20"/>
                <w:szCs w:val="20"/>
              </w:rPr>
            </w:pPr>
            <w:r w:rsidRPr="005474D1">
              <w:rPr>
                <w:rFonts w:ascii="GHEA Grapalat" w:hAnsi="GHEA Grapalat"/>
                <w:sz w:val="20"/>
                <w:szCs w:val="20"/>
              </w:rPr>
              <w:t xml:space="preserve">Заказчик </w:t>
            </w:r>
          </w:p>
          <w:p w:rsidR="0038400D" w:rsidRPr="005474D1" w:rsidRDefault="0038400D" w:rsidP="0071286E">
            <w:pPr>
              <w:widowControl w:val="0"/>
              <w:jc w:val="center"/>
              <w:rPr>
                <w:rFonts w:ascii="GHEA Grapalat" w:hAnsi="GHEA Grapalat"/>
                <w:iCs/>
                <w:sz w:val="20"/>
                <w:szCs w:val="20"/>
              </w:rPr>
            </w:pPr>
            <w:r w:rsidRPr="005474D1">
              <w:rPr>
                <w:rFonts w:ascii="GHEA Grapalat" w:hAnsi="GHEA Grapalat"/>
                <w:sz w:val="20"/>
                <w:szCs w:val="20"/>
              </w:rPr>
              <w:t>_____________________</w:t>
            </w:r>
            <w:r w:rsidR="00E67FD5" w:rsidRPr="005474D1">
              <w:rPr>
                <w:rFonts w:ascii="GHEA Grapalat" w:hAnsi="GHEA Grapalat"/>
                <w:sz w:val="20"/>
                <w:szCs w:val="20"/>
              </w:rPr>
              <w:t>_____</w:t>
            </w:r>
            <w:r w:rsidRPr="005474D1">
              <w:rPr>
                <w:rFonts w:ascii="GHEA Grapalat" w:hAnsi="GHEA Grapalat"/>
                <w:sz w:val="20"/>
                <w:szCs w:val="20"/>
              </w:rPr>
              <w:t>________</w:t>
            </w:r>
          </w:p>
          <w:p w:rsidR="0038400D" w:rsidRPr="005474D1" w:rsidRDefault="0038400D" w:rsidP="0071286E">
            <w:pPr>
              <w:widowControl w:val="0"/>
              <w:jc w:val="center"/>
              <w:rPr>
                <w:rFonts w:ascii="GHEA Grapalat" w:hAnsi="GHEA Grapalat"/>
                <w:iCs/>
                <w:sz w:val="20"/>
                <w:szCs w:val="20"/>
              </w:rPr>
            </w:pPr>
            <w:r w:rsidRPr="005474D1">
              <w:rPr>
                <w:rFonts w:ascii="GHEA Grapalat" w:hAnsi="GHEA Grapalat"/>
                <w:sz w:val="20"/>
                <w:szCs w:val="20"/>
              </w:rPr>
              <w:t>_____________________</w:t>
            </w:r>
            <w:r w:rsidR="00E67FD5" w:rsidRPr="005474D1">
              <w:rPr>
                <w:rFonts w:ascii="GHEA Grapalat" w:hAnsi="GHEA Grapalat"/>
                <w:sz w:val="20"/>
                <w:szCs w:val="20"/>
              </w:rPr>
              <w:t>_____</w:t>
            </w:r>
            <w:r w:rsidRPr="005474D1">
              <w:rPr>
                <w:rFonts w:ascii="GHEA Grapalat" w:hAnsi="GHEA Grapalat"/>
                <w:sz w:val="20"/>
                <w:szCs w:val="20"/>
              </w:rPr>
              <w:t>________</w:t>
            </w:r>
          </w:p>
          <w:p w:rsidR="0038400D" w:rsidRPr="005474D1" w:rsidRDefault="00E67FD5" w:rsidP="0071286E">
            <w:pPr>
              <w:widowControl w:val="0"/>
              <w:jc w:val="center"/>
              <w:rPr>
                <w:rFonts w:ascii="GHEA Grapalat" w:hAnsi="GHEA Grapalat"/>
                <w:iCs/>
                <w:sz w:val="20"/>
                <w:szCs w:val="20"/>
              </w:rPr>
            </w:pPr>
            <w:r w:rsidRPr="005474D1">
              <w:rPr>
                <w:rFonts w:ascii="GHEA Grapalat" w:hAnsi="GHEA Grapalat"/>
                <w:sz w:val="20"/>
                <w:szCs w:val="20"/>
              </w:rPr>
              <w:t xml:space="preserve">место нахождения </w:t>
            </w:r>
            <w:r w:rsidR="0038400D" w:rsidRPr="005474D1">
              <w:rPr>
                <w:rFonts w:ascii="GHEA Grapalat" w:hAnsi="GHEA Grapalat"/>
                <w:sz w:val="20"/>
                <w:szCs w:val="20"/>
              </w:rPr>
              <w:t>_________________</w:t>
            </w:r>
          </w:p>
          <w:p w:rsidR="0038400D" w:rsidRPr="005474D1" w:rsidRDefault="0038400D" w:rsidP="0071286E">
            <w:pPr>
              <w:widowControl w:val="0"/>
              <w:jc w:val="center"/>
              <w:rPr>
                <w:rFonts w:ascii="GHEA Grapalat" w:hAnsi="GHEA Grapalat"/>
                <w:iCs/>
                <w:sz w:val="20"/>
                <w:szCs w:val="20"/>
              </w:rPr>
            </w:pPr>
            <w:r w:rsidRPr="005474D1">
              <w:rPr>
                <w:rFonts w:ascii="GHEA Grapalat" w:hAnsi="GHEA Grapalat"/>
                <w:sz w:val="20"/>
                <w:szCs w:val="20"/>
              </w:rPr>
              <w:t>Р/С________________________</w:t>
            </w:r>
            <w:r w:rsidR="00E67FD5" w:rsidRPr="005474D1">
              <w:rPr>
                <w:rFonts w:ascii="GHEA Grapalat" w:hAnsi="GHEA Grapalat"/>
                <w:sz w:val="20"/>
                <w:szCs w:val="20"/>
              </w:rPr>
              <w:t>___</w:t>
            </w:r>
            <w:r w:rsidRPr="005474D1">
              <w:rPr>
                <w:rFonts w:ascii="GHEA Grapalat" w:hAnsi="GHEA Grapalat"/>
                <w:sz w:val="20"/>
                <w:szCs w:val="20"/>
              </w:rPr>
              <w:t>____</w:t>
            </w:r>
          </w:p>
          <w:p w:rsidR="0038400D" w:rsidRPr="005474D1" w:rsidRDefault="0038400D" w:rsidP="0071286E">
            <w:pPr>
              <w:widowControl w:val="0"/>
              <w:jc w:val="center"/>
              <w:rPr>
                <w:rFonts w:ascii="GHEA Grapalat" w:hAnsi="GHEA Grapalat"/>
                <w:iCs/>
                <w:sz w:val="20"/>
                <w:szCs w:val="20"/>
              </w:rPr>
            </w:pPr>
            <w:r w:rsidRPr="005474D1">
              <w:rPr>
                <w:rFonts w:ascii="GHEA Grapalat" w:hAnsi="GHEA Grapalat"/>
                <w:sz w:val="20"/>
                <w:szCs w:val="20"/>
              </w:rPr>
              <w:t>УНН______________________</w:t>
            </w:r>
            <w:r w:rsidR="00E67FD5" w:rsidRPr="005474D1">
              <w:rPr>
                <w:rFonts w:ascii="GHEA Grapalat" w:hAnsi="GHEA Grapalat"/>
                <w:sz w:val="20"/>
                <w:szCs w:val="20"/>
              </w:rPr>
              <w:t>___</w:t>
            </w:r>
            <w:r w:rsidRPr="005474D1">
              <w:rPr>
                <w:rFonts w:ascii="GHEA Grapalat" w:hAnsi="GHEA Grapalat"/>
                <w:sz w:val="20"/>
                <w:szCs w:val="20"/>
              </w:rPr>
              <w:t>_____</w:t>
            </w:r>
          </w:p>
        </w:tc>
      </w:tr>
    </w:tbl>
    <w:p w:rsidR="0038400D" w:rsidRPr="005474D1" w:rsidRDefault="0038400D" w:rsidP="00B46D58">
      <w:pPr>
        <w:widowControl w:val="0"/>
        <w:spacing w:after="160"/>
        <w:ind w:firstLine="375"/>
        <w:rPr>
          <w:rFonts w:ascii="GHEA Grapalat" w:hAnsi="GHEA Grapalat"/>
          <w:iCs/>
        </w:rPr>
      </w:pPr>
    </w:p>
    <w:p w:rsidR="0038400D" w:rsidRPr="005474D1" w:rsidRDefault="0038400D" w:rsidP="00B46D58">
      <w:pPr>
        <w:widowControl w:val="0"/>
        <w:spacing w:after="160"/>
        <w:ind w:left="567" w:right="467"/>
        <w:jc w:val="center"/>
        <w:rPr>
          <w:rFonts w:ascii="GHEA Grapalat" w:hAnsi="GHEA Grapalat"/>
          <w:iCs/>
          <w:sz w:val="20"/>
          <w:szCs w:val="20"/>
        </w:rPr>
      </w:pPr>
      <w:r w:rsidRPr="005474D1">
        <w:rPr>
          <w:rFonts w:ascii="GHEA Grapalat" w:hAnsi="GHEA Grapalat"/>
          <w:b/>
          <w:sz w:val="20"/>
          <w:szCs w:val="20"/>
        </w:rPr>
        <w:t>АКТ №</w:t>
      </w:r>
    </w:p>
    <w:p w:rsidR="0038400D" w:rsidRPr="005474D1" w:rsidRDefault="0038400D" w:rsidP="00B46D58">
      <w:pPr>
        <w:widowControl w:val="0"/>
        <w:spacing w:after="160"/>
        <w:ind w:left="567" w:right="467"/>
        <w:jc w:val="center"/>
        <w:rPr>
          <w:rFonts w:ascii="GHEA Grapalat" w:hAnsi="GHEA Grapalat"/>
          <w:b/>
          <w:bCs/>
          <w:iCs/>
          <w:sz w:val="20"/>
          <w:szCs w:val="20"/>
        </w:rPr>
      </w:pPr>
      <w:r w:rsidRPr="005474D1">
        <w:rPr>
          <w:rFonts w:ascii="GHEA Grapalat" w:hAnsi="GHEA Grapalat"/>
          <w:b/>
          <w:sz w:val="20"/>
          <w:szCs w:val="20"/>
        </w:rPr>
        <w:t xml:space="preserve">ПРИЕМА-ПЕРЕДАЧИ РЕЗУЛЬТАТОВ </w:t>
      </w:r>
      <w:r w:rsidR="00AB4EAB" w:rsidRPr="005474D1">
        <w:rPr>
          <w:rFonts w:ascii="GHEA Grapalat" w:hAnsi="GHEA Grapalat"/>
          <w:b/>
          <w:sz w:val="20"/>
          <w:szCs w:val="20"/>
        </w:rPr>
        <w:br/>
      </w:r>
      <w:r w:rsidRPr="005474D1">
        <w:rPr>
          <w:rFonts w:ascii="GHEA Grapalat" w:hAnsi="GHEA Grapalat"/>
          <w:b/>
          <w:sz w:val="20"/>
          <w:szCs w:val="20"/>
        </w:rPr>
        <w:t>ИСПОЛНЕНИЯ ДОГОВОРАИЛИ ЕГО ЧАСТИ</w:t>
      </w:r>
    </w:p>
    <w:p w:rsidR="0038400D" w:rsidRPr="005474D1" w:rsidRDefault="0038400D" w:rsidP="00B46D58">
      <w:pPr>
        <w:pStyle w:val="BodyTextIndent"/>
        <w:widowControl w:val="0"/>
        <w:spacing w:after="160" w:line="240" w:lineRule="auto"/>
        <w:ind w:firstLine="0"/>
        <w:jc w:val="center"/>
        <w:rPr>
          <w:rFonts w:ascii="GHEA Grapalat" w:hAnsi="GHEA Grapalat"/>
          <w:b/>
          <w:bCs/>
          <w:iCs/>
        </w:rPr>
      </w:pPr>
    </w:p>
    <w:p w:rsidR="0038400D" w:rsidRPr="005474D1" w:rsidRDefault="0038400D" w:rsidP="0071286E">
      <w:pPr>
        <w:pStyle w:val="BodyTextIndent"/>
        <w:widowControl w:val="0"/>
        <w:tabs>
          <w:tab w:val="left" w:pos="1134"/>
          <w:tab w:val="left" w:pos="1843"/>
        </w:tabs>
        <w:spacing w:line="240" w:lineRule="auto"/>
        <w:ind w:firstLine="540"/>
        <w:rPr>
          <w:rFonts w:ascii="GHEA Grapalat" w:hAnsi="GHEA Grapalat"/>
          <w:iCs/>
        </w:rPr>
      </w:pPr>
      <w:r w:rsidRPr="005474D1">
        <w:rPr>
          <w:rFonts w:ascii="GHEA Grapalat" w:hAnsi="GHEA Grapalat"/>
        </w:rPr>
        <w:t>"</w:t>
      </w:r>
      <w:r w:rsidR="00D52566" w:rsidRPr="005474D1">
        <w:rPr>
          <w:rFonts w:ascii="GHEA Grapalat" w:hAnsi="GHEA Grapalat"/>
        </w:rPr>
        <w:tab/>
      </w:r>
      <w:r w:rsidRPr="005474D1">
        <w:rPr>
          <w:rFonts w:ascii="GHEA Grapalat" w:hAnsi="GHEA Grapalat"/>
        </w:rPr>
        <w:t>" "</w:t>
      </w:r>
      <w:r w:rsidR="00D52566" w:rsidRPr="005474D1">
        <w:rPr>
          <w:rFonts w:ascii="GHEA Grapalat" w:hAnsi="GHEA Grapalat"/>
        </w:rPr>
        <w:tab/>
      </w:r>
      <w:r w:rsidRPr="005474D1">
        <w:rPr>
          <w:rFonts w:ascii="GHEA Grapalat" w:hAnsi="GHEA Grapalat"/>
        </w:rPr>
        <w:t>"</w:t>
      </w:r>
      <w:r w:rsidR="00AA7117" w:rsidRPr="005474D1">
        <w:rPr>
          <w:rFonts w:ascii="GHEA Grapalat" w:hAnsi="GHEA Grapalat"/>
        </w:rPr>
        <w:t xml:space="preserve"> </w:t>
      </w:r>
      <w:r w:rsidRPr="005474D1">
        <w:rPr>
          <w:rFonts w:ascii="GHEA Grapalat" w:hAnsi="GHEA Grapalat"/>
        </w:rPr>
        <w:t>20</w:t>
      </w:r>
      <w:r w:rsidR="00D52566" w:rsidRPr="005474D1">
        <w:rPr>
          <w:rFonts w:ascii="GHEA Grapalat" w:hAnsi="GHEA Grapalat"/>
        </w:rPr>
        <w:tab/>
      </w:r>
      <w:r w:rsidRPr="005474D1">
        <w:rPr>
          <w:rFonts w:ascii="GHEA Grapalat" w:hAnsi="GHEA Grapalat"/>
        </w:rPr>
        <w:t>г.</w:t>
      </w:r>
    </w:p>
    <w:p w:rsidR="0038400D" w:rsidRPr="005474D1" w:rsidRDefault="0038400D" w:rsidP="0071286E">
      <w:pPr>
        <w:pStyle w:val="NormalWeb"/>
        <w:widowControl w:val="0"/>
        <w:spacing w:before="0" w:beforeAutospacing="0" w:after="0" w:afterAutospacing="0"/>
        <w:rPr>
          <w:rFonts w:ascii="GHEA Grapalat" w:hAnsi="GHEA Grapalat"/>
          <w:sz w:val="20"/>
          <w:szCs w:val="20"/>
        </w:rPr>
      </w:pPr>
      <w:r w:rsidRPr="005474D1">
        <w:rPr>
          <w:rFonts w:ascii="GHEA Grapalat" w:hAnsi="GHEA Grapalat"/>
          <w:sz w:val="20"/>
          <w:szCs w:val="20"/>
        </w:rPr>
        <w:t>Наименование договора (далее — Договор)</w:t>
      </w:r>
      <w:r w:rsidR="00F71F29" w:rsidRPr="005474D1">
        <w:rPr>
          <w:rFonts w:ascii="GHEA Grapalat" w:hAnsi="GHEA Grapalat"/>
          <w:sz w:val="20"/>
          <w:szCs w:val="20"/>
        </w:rPr>
        <w:t xml:space="preserve"> </w:t>
      </w:r>
      <w:r w:rsidR="00196F14" w:rsidRPr="005474D1">
        <w:rPr>
          <w:rFonts w:ascii="GHEA Grapalat" w:hAnsi="GHEA Grapalat"/>
          <w:sz w:val="20"/>
          <w:szCs w:val="20"/>
        </w:rPr>
        <w:t>_</w:t>
      </w:r>
      <w:r w:rsidR="00F71F29" w:rsidRPr="005474D1">
        <w:rPr>
          <w:rFonts w:ascii="GHEA Grapalat" w:hAnsi="GHEA Grapalat"/>
          <w:sz w:val="20"/>
          <w:szCs w:val="20"/>
        </w:rPr>
        <w:t>_______</w:t>
      </w:r>
      <w:r w:rsidR="00196F14" w:rsidRPr="005474D1">
        <w:rPr>
          <w:rFonts w:ascii="GHEA Grapalat" w:hAnsi="GHEA Grapalat"/>
          <w:sz w:val="20"/>
          <w:szCs w:val="20"/>
        </w:rPr>
        <w:t>_</w:t>
      </w:r>
      <w:r w:rsidR="00F71F29" w:rsidRPr="005474D1">
        <w:rPr>
          <w:rFonts w:ascii="GHEA Grapalat" w:hAnsi="GHEA Grapalat"/>
          <w:sz w:val="20"/>
          <w:szCs w:val="20"/>
        </w:rPr>
        <w:t>__</w:t>
      </w:r>
      <w:r w:rsidR="00196F14" w:rsidRPr="005474D1">
        <w:rPr>
          <w:rFonts w:ascii="GHEA Grapalat" w:hAnsi="GHEA Grapalat"/>
          <w:sz w:val="20"/>
          <w:szCs w:val="20"/>
        </w:rPr>
        <w:t>_____</w:t>
      </w:r>
      <w:r w:rsidRPr="005474D1">
        <w:rPr>
          <w:rFonts w:ascii="GHEA Grapalat" w:hAnsi="GHEA Grapalat"/>
          <w:sz w:val="20"/>
          <w:szCs w:val="20"/>
        </w:rPr>
        <w:t>__________________</w:t>
      </w:r>
    </w:p>
    <w:p w:rsidR="0038400D" w:rsidRPr="005474D1" w:rsidRDefault="0038400D" w:rsidP="0071286E">
      <w:pPr>
        <w:pStyle w:val="NormalWeb"/>
        <w:widowControl w:val="0"/>
        <w:spacing w:before="0" w:beforeAutospacing="0" w:after="0" w:afterAutospacing="0"/>
        <w:rPr>
          <w:rFonts w:ascii="GHEA Grapalat" w:hAnsi="GHEA Grapalat"/>
          <w:sz w:val="20"/>
          <w:szCs w:val="20"/>
        </w:rPr>
      </w:pPr>
      <w:r w:rsidRPr="005474D1">
        <w:rPr>
          <w:rFonts w:ascii="GHEA Grapalat" w:hAnsi="GHEA Grapalat"/>
          <w:sz w:val="20"/>
          <w:szCs w:val="20"/>
        </w:rPr>
        <w:t>Дата заключения Договора "___</w:t>
      </w:r>
      <w:r w:rsidR="00196F14" w:rsidRPr="005474D1">
        <w:rPr>
          <w:rFonts w:ascii="GHEA Grapalat" w:hAnsi="GHEA Grapalat"/>
          <w:sz w:val="20"/>
          <w:szCs w:val="20"/>
        </w:rPr>
        <w:t>___</w:t>
      </w:r>
      <w:r w:rsidR="00F71F29" w:rsidRPr="005474D1">
        <w:rPr>
          <w:rFonts w:ascii="GHEA Grapalat" w:hAnsi="GHEA Grapalat"/>
          <w:sz w:val="20"/>
          <w:szCs w:val="20"/>
        </w:rPr>
        <w:t>___</w:t>
      </w:r>
      <w:r w:rsidRPr="005474D1">
        <w:rPr>
          <w:rFonts w:ascii="GHEA Grapalat" w:hAnsi="GHEA Grapalat"/>
          <w:sz w:val="20"/>
          <w:szCs w:val="20"/>
        </w:rPr>
        <w:t>_" "______</w:t>
      </w:r>
      <w:r w:rsidR="00196F14" w:rsidRPr="005474D1">
        <w:rPr>
          <w:rFonts w:ascii="GHEA Grapalat" w:hAnsi="GHEA Grapalat"/>
          <w:sz w:val="20"/>
          <w:szCs w:val="20"/>
        </w:rPr>
        <w:t>_______</w:t>
      </w:r>
      <w:r w:rsidRPr="005474D1">
        <w:rPr>
          <w:rFonts w:ascii="GHEA Grapalat" w:hAnsi="GHEA Grapalat"/>
          <w:sz w:val="20"/>
          <w:szCs w:val="20"/>
        </w:rPr>
        <w:t xml:space="preserve">__________" 20 </w:t>
      </w:r>
      <w:r w:rsidR="00196F14" w:rsidRPr="005474D1">
        <w:rPr>
          <w:rFonts w:ascii="GHEA Grapalat" w:hAnsi="GHEA Grapalat"/>
          <w:sz w:val="20"/>
          <w:szCs w:val="20"/>
        </w:rPr>
        <w:t>___</w:t>
      </w:r>
      <w:r w:rsidR="00F71F29" w:rsidRPr="005474D1">
        <w:rPr>
          <w:rFonts w:ascii="GHEA Grapalat" w:hAnsi="GHEA Grapalat"/>
          <w:sz w:val="20"/>
          <w:szCs w:val="20"/>
        </w:rPr>
        <w:t>___</w:t>
      </w:r>
      <w:r w:rsidRPr="005474D1">
        <w:rPr>
          <w:rFonts w:ascii="GHEA Grapalat" w:hAnsi="GHEA Grapalat"/>
          <w:sz w:val="20"/>
          <w:szCs w:val="20"/>
        </w:rPr>
        <w:t xml:space="preserve"> г.</w:t>
      </w:r>
    </w:p>
    <w:p w:rsidR="0038400D" w:rsidRPr="005474D1" w:rsidRDefault="0038400D" w:rsidP="0071286E">
      <w:pPr>
        <w:pStyle w:val="NormalWeb"/>
        <w:widowControl w:val="0"/>
        <w:spacing w:before="0" w:beforeAutospacing="0" w:after="0" w:afterAutospacing="0"/>
        <w:rPr>
          <w:rFonts w:ascii="GHEA Grapalat" w:hAnsi="GHEA Grapalat"/>
          <w:sz w:val="20"/>
          <w:szCs w:val="20"/>
        </w:rPr>
      </w:pPr>
      <w:r w:rsidRPr="005474D1">
        <w:rPr>
          <w:rFonts w:ascii="GHEA Grapalat" w:hAnsi="GHEA Grapalat"/>
          <w:sz w:val="20"/>
          <w:szCs w:val="20"/>
        </w:rPr>
        <w:t>Номер Договора ____</w:t>
      </w:r>
      <w:r w:rsidR="00196F14" w:rsidRPr="005474D1">
        <w:rPr>
          <w:rFonts w:ascii="GHEA Grapalat" w:hAnsi="GHEA Grapalat"/>
          <w:sz w:val="20"/>
          <w:szCs w:val="20"/>
        </w:rPr>
        <w:t>_____________</w:t>
      </w:r>
      <w:r w:rsidR="00F71F29" w:rsidRPr="005474D1">
        <w:rPr>
          <w:rFonts w:ascii="GHEA Grapalat" w:hAnsi="GHEA Grapalat"/>
          <w:sz w:val="20"/>
          <w:szCs w:val="20"/>
        </w:rPr>
        <w:t>___________________________________</w:t>
      </w:r>
      <w:r w:rsidRPr="005474D1">
        <w:rPr>
          <w:rFonts w:ascii="GHEA Grapalat" w:hAnsi="GHEA Grapalat"/>
          <w:sz w:val="20"/>
          <w:szCs w:val="20"/>
        </w:rPr>
        <w:t>______</w:t>
      </w:r>
    </w:p>
    <w:p w:rsidR="0038400D" w:rsidRPr="005474D1" w:rsidRDefault="0038400D" w:rsidP="0071286E">
      <w:pPr>
        <w:widowControl w:val="0"/>
        <w:tabs>
          <w:tab w:val="left" w:pos="5954"/>
          <w:tab w:val="left" w:pos="6663"/>
          <w:tab w:val="left" w:pos="7513"/>
        </w:tabs>
        <w:jc w:val="both"/>
        <w:rPr>
          <w:rFonts w:ascii="GHEA Grapalat" w:hAnsi="GHEA Grapalat"/>
          <w:sz w:val="20"/>
          <w:szCs w:val="20"/>
        </w:rPr>
      </w:pPr>
      <w:r w:rsidRPr="005474D1">
        <w:rPr>
          <w:rFonts w:ascii="GHEA Grapalat" w:hAnsi="GHEA Grapalat"/>
          <w:sz w:val="20"/>
          <w:szCs w:val="20"/>
        </w:rPr>
        <w:t>Заказчик и сторона Договора, принимая за основание относящийся к исполнению договора счет-фактуру N __</w:t>
      </w:r>
      <w:r w:rsidR="00F71F29" w:rsidRPr="005474D1">
        <w:rPr>
          <w:rFonts w:ascii="GHEA Grapalat" w:hAnsi="GHEA Grapalat"/>
          <w:sz w:val="20"/>
          <w:szCs w:val="20"/>
        </w:rPr>
        <w:t>_____</w:t>
      </w:r>
      <w:r w:rsidRPr="005474D1">
        <w:rPr>
          <w:rFonts w:ascii="GHEA Grapalat" w:hAnsi="GHEA Grapalat"/>
          <w:sz w:val="20"/>
          <w:szCs w:val="20"/>
        </w:rPr>
        <w:t>_ , выписанный "</w:t>
      </w:r>
      <w:r w:rsidR="00D52566" w:rsidRPr="005474D1">
        <w:rPr>
          <w:rFonts w:ascii="GHEA Grapalat" w:hAnsi="GHEA Grapalat"/>
          <w:sz w:val="20"/>
          <w:szCs w:val="20"/>
        </w:rPr>
        <w:tab/>
      </w:r>
      <w:r w:rsidRPr="005474D1">
        <w:rPr>
          <w:rFonts w:ascii="GHEA Grapalat" w:hAnsi="GHEA Grapalat"/>
          <w:sz w:val="20"/>
          <w:szCs w:val="20"/>
        </w:rPr>
        <w:t>"</w:t>
      </w:r>
      <w:r w:rsidR="00AA7117" w:rsidRPr="005474D1">
        <w:rPr>
          <w:rFonts w:ascii="GHEA Grapalat" w:hAnsi="GHEA Grapalat"/>
          <w:sz w:val="20"/>
          <w:szCs w:val="20"/>
        </w:rPr>
        <w:t xml:space="preserve"> </w:t>
      </w:r>
      <w:r w:rsidRPr="005474D1">
        <w:rPr>
          <w:rFonts w:ascii="GHEA Grapalat" w:hAnsi="GHEA Grapalat"/>
          <w:sz w:val="20"/>
          <w:szCs w:val="20"/>
        </w:rPr>
        <w:t>"</w:t>
      </w:r>
      <w:r w:rsidR="00D52566" w:rsidRPr="005474D1">
        <w:rPr>
          <w:rFonts w:ascii="GHEA Grapalat" w:hAnsi="GHEA Grapalat"/>
          <w:sz w:val="20"/>
          <w:szCs w:val="20"/>
        </w:rPr>
        <w:tab/>
      </w:r>
      <w:r w:rsidR="00AB4EAB" w:rsidRPr="005474D1">
        <w:rPr>
          <w:rFonts w:ascii="GHEA Grapalat" w:hAnsi="GHEA Grapalat"/>
          <w:sz w:val="20"/>
          <w:szCs w:val="20"/>
        </w:rPr>
        <w:t>"</w:t>
      </w:r>
      <w:r w:rsidRPr="005474D1">
        <w:rPr>
          <w:rFonts w:ascii="GHEA Grapalat" w:hAnsi="GHEA Grapalat"/>
          <w:sz w:val="20"/>
          <w:szCs w:val="20"/>
        </w:rPr>
        <w:t xml:space="preserve"> 20</w:t>
      </w:r>
      <w:r w:rsidR="00D52566" w:rsidRPr="005474D1">
        <w:rPr>
          <w:rFonts w:ascii="GHEA Grapalat" w:hAnsi="GHEA Grapalat"/>
          <w:sz w:val="20"/>
          <w:szCs w:val="20"/>
        </w:rPr>
        <w:tab/>
      </w:r>
      <w:r w:rsidRPr="005474D1">
        <w:rPr>
          <w:rFonts w:ascii="GHEA Grapalat" w:hAnsi="GHEA Grapalat"/>
          <w:sz w:val="20"/>
          <w:szCs w:val="20"/>
        </w:rPr>
        <w:t>г., составили настоящий акт о следующем:В рамках Договора сторона Договора поставила следующие товары:</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B138F3" w:rsidRPr="005474D1" w:rsidTr="00AB4EAB">
        <w:trPr>
          <w:jc w:val="center"/>
        </w:trPr>
        <w:tc>
          <w:tcPr>
            <w:tcW w:w="442" w:type="dxa"/>
            <w:vMerge w:val="restart"/>
            <w:shd w:val="clear" w:color="auto" w:fill="auto"/>
            <w:vAlign w:val="center"/>
          </w:tcPr>
          <w:p w:rsidR="0038400D" w:rsidRPr="005474D1" w:rsidRDefault="0038400D" w:rsidP="00B46D58">
            <w:pPr>
              <w:pStyle w:val="NormalWeb"/>
              <w:widowControl w:val="0"/>
              <w:spacing w:before="0" w:beforeAutospacing="0" w:after="120" w:afterAutospacing="0"/>
              <w:jc w:val="center"/>
              <w:rPr>
                <w:rFonts w:ascii="GHEA Grapalat" w:hAnsi="GHEA Grapalat"/>
                <w:sz w:val="20"/>
                <w:szCs w:val="20"/>
              </w:rPr>
            </w:pPr>
            <w:r w:rsidRPr="005474D1">
              <w:rPr>
                <w:rFonts w:ascii="GHEA Grapalat" w:hAnsi="GHEA Grapalat"/>
                <w:sz w:val="20"/>
                <w:szCs w:val="20"/>
              </w:rPr>
              <w:t>№</w:t>
            </w:r>
          </w:p>
        </w:tc>
        <w:tc>
          <w:tcPr>
            <w:tcW w:w="10263" w:type="dxa"/>
            <w:gridSpan w:val="8"/>
            <w:shd w:val="clear" w:color="auto" w:fill="auto"/>
            <w:vAlign w:val="center"/>
          </w:tcPr>
          <w:p w:rsidR="0038400D" w:rsidRPr="005474D1" w:rsidRDefault="0038400D" w:rsidP="00B46D5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GHEA Grapalat" w:hAnsi="GHEA Grapalat"/>
                <w:sz w:val="20"/>
                <w:szCs w:val="20"/>
              </w:rPr>
            </w:pPr>
            <w:r w:rsidRPr="005474D1">
              <w:rPr>
                <w:rFonts w:ascii="GHEA Grapalat" w:hAnsi="GHEA Grapalat"/>
                <w:sz w:val="20"/>
                <w:szCs w:val="20"/>
              </w:rPr>
              <w:t>Поставленные товары</w:t>
            </w:r>
          </w:p>
        </w:tc>
      </w:tr>
      <w:tr w:rsidR="00B138F3" w:rsidRPr="005474D1" w:rsidTr="00AB4EAB">
        <w:trPr>
          <w:jc w:val="center"/>
        </w:trPr>
        <w:tc>
          <w:tcPr>
            <w:tcW w:w="442" w:type="dxa"/>
            <w:vMerge/>
            <w:shd w:val="clear" w:color="auto" w:fill="auto"/>
          </w:tcPr>
          <w:p w:rsidR="0038400D" w:rsidRPr="005474D1" w:rsidRDefault="0038400D" w:rsidP="00B46D58">
            <w:pPr>
              <w:pStyle w:val="NormalWeb"/>
              <w:widowControl w:val="0"/>
              <w:spacing w:before="0" w:beforeAutospacing="0" w:after="120" w:afterAutospacing="0"/>
              <w:jc w:val="center"/>
              <w:rPr>
                <w:rFonts w:ascii="GHEA Grapalat" w:hAnsi="GHEA Grapalat"/>
                <w:sz w:val="20"/>
                <w:szCs w:val="20"/>
              </w:rPr>
            </w:pPr>
          </w:p>
        </w:tc>
        <w:tc>
          <w:tcPr>
            <w:tcW w:w="1088" w:type="dxa"/>
            <w:vMerge w:val="restart"/>
            <w:shd w:val="clear" w:color="auto" w:fill="auto"/>
            <w:vAlign w:val="center"/>
          </w:tcPr>
          <w:p w:rsidR="0038400D" w:rsidRPr="005474D1" w:rsidRDefault="0038400D" w:rsidP="00B46D58">
            <w:pPr>
              <w:pStyle w:val="NormalWeb"/>
              <w:widowControl w:val="0"/>
              <w:spacing w:before="0" w:beforeAutospacing="0" w:after="120" w:afterAutospacing="0"/>
              <w:jc w:val="center"/>
              <w:rPr>
                <w:rFonts w:ascii="GHEA Grapalat" w:hAnsi="GHEA Grapalat"/>
                <w:sz w:val="20"/>
                <w:szCs w:val="20"/>
              </w:rPr>
            </w:pPr>
            <w:r w:rsidRPr="005474D1">
              <w:rPr>
                <w:rFonts w:ascii="GHEA Grapalat" w:hAnsi="GHEA Grapalat"/>
                <w:sz w:val="20"/>
                <w:szCs w:val="20"/>
              </w:rPr>
              <w:t>наименование</w:t>
            </w:r>
          </w:p>
        </w:tc>
        <w:tc>
          <w:tcPr>
            <w:tcW w:w="1440" w:type="dxa"/>
            <w:vMerge w:val="restart"/>
            <w:shd w:val="clear" w:color="auto" w:fill="auto"/>
            <w:vAlign w:val="center"/>
          </w:tcPr>
          <w:p w:rsidR="0038400D" w:rsidRPr="005474D1" w:rsidRDefault="0038400D" w:rsidP="00B46D58">
            <w:pPr>
              <w:pStyle w:val="NormalWeb"/>
              <w:widowControl w:val="0"/>
              <w:spacing w:before="0" w:beforeAutospacing="0" w:after="120" w:afterAutospacing="0"/>
              <w:jc w:val="center"/>
              <w:rPr>
                <w:rFonts w:ascii="GHEA Grapalat" w:hAnsi="GHEA Grapalat"/>
                <w:sz w:val="20"/>
                <w:szCs w:val="20"/>
              </w:rPr>
            </w:pPr>
            <w:r w:rsidRPr="005474D1">
              <w:rPr>
                <w:rFonts w:ascii="GHEA Grapalat" w:hAnsi="GHEA Grapalat"/>
                <w:sz w:val="20"/>
                <w:szCs w:val="20"/>
              </w:rPr>
              <w:t>краткое изложение технической характеристики</w:t>
            </w:r>
          </w:p>
        </w:tc>
        <w:tc>
          <w:tcPr>
            <w:tcW w:w="2575" w:type="dxa"/>
            <w:gridSpan w:val="2"/>
            <w:shd w:val="clear" w:color="auto" w:fill="auto"/>
            <w:vAlign w:val="center"/>
          </w:tcPr>
          <w:p w:rsidR="0038400D" w:rsidRPr="005474D1" w:rsidRDefault="0038400D" w:rsidP="00B46D58">
            <w:pPr>
              <w:pStyle w:val="NormalWeb"/>
              <w:widowControl w:val="0"/>
              <w:spacing w:before="0" w:beforeAutospacing="0" w:after="120" w:afterAutospacing="0"/>
              <w:jc w:val="center"/>
              <w:rPr>
                <w:rFonts w:ascii="GHEA Grapalat" w:hAnsi="GHEA Grapalat"/>
                <w:sz w:val="20"/>
                <w:szCs w:val="20"/>
              </w:rPr>
            </w:pPr>
            <w:r w:rsidRPr="005474D1">
              <w:rPr>
                <w:rFonts w:ascii="GHEA Grapalat" w:hAnsi="GHEA Grapalat"/>
                <w:sz w:val="20"/>
                <w:szCs w:val="20"/>
              </w:rPr>
              <w:t>количественный показатель</w:t>
            </w:r>
          </w:p>
        </w:tc>
        <w:tc>
          <w:tcPr>
            <w:tcW w:w="2693" w:type="dxa"/>
            <w:gridSpan w:val="2"/>
            <w:shd w:val="clear" w:color="auto" w:fill="auto"/>
            <w:vAlign w:val="center"/>
          </w:tcPr>
          <w:p w:rsidR="0038400D" w:rsidRPr="005474D1" w:rsidRDefault="0038400D" w:rsidP="00B46D58">
            <w:pPr>
              <w:pStyle w:val="NormalWeb"/>
              <w:widowControl w:val="0"/>
              <w:spacing w:before="0" w:beforeAutospacing="0" w:after="120" w:afterAutospacing="0"/>
              <w:jc w:val="center"/>
              <w:rPr>
                <w:rFonts w:ascii="GHEA Grapalat" w:hAnsi="GHEA Grapalat"/>
                <w:sz w:val="20"/>
                <w:szCs w:val="20"/>
              </w:rPr>
            </w:pPr>
            <w:r w:rsidRPr="005474D1">
              <w:rPr>
                <w:rFonts w:ascii="GHEA Grapalat" w:hAnsi="GHEA Grapalat"/>
                <w:sz w:val="20"/>
                <w:szCs w:val="20"/>
              </w:rPr>
              <w:t>срок исполнения</w:t>
            </w:r>
          </w:p>
        </w:tc>
        <w:tc>
          <w:tcPr>
            <w:tcW w:w="1134" w:type="dxa"/>
            <w:vMerge w:val="restart"/>
            <w:shd w:val="clear" w:color="auto" w:fill="auto"/>
            <w:vAlign w:val="center"/>
          </w:tcPr>
          <w:p w:rsidR="0038400D" w:rsidRPr="005474D1" w:rsidRDefault="00A20240" w:rsidP="00B46D58">
            <w:pPr>
              <w:pStyle w:val="NormalWeb"/>
              <w:widowControl w:val="0"/>
              <w:spacing w:before="0" w:beforeAutospacing="0" w:after="120" w:afterAutospacing="0"/>
              <w:jc w:val="center"/>
              <w:rPr>
                <w:rFonts w:ascii="GHEA Grapalat" w:hAnsi="GHEA Grapalat"/>
                <w:sz w:val="20"/>
                <w:szCs w:val="20"/>
              </w:rPr>
            </w:pPr>
            <w:r w:rsidRPr="005474D1">
              <w:rPr>
                <w:rFonts w:ascii="GHEA Grapalat" w:hAnsi="GHEA Grapalat"/>
                <w:sz w:val="20"/>
                <w:szCs w:val="20"/>
              </w:rPr>
              <w:t>с</w:t>
            </w:r>
            <w:r w:rsidR="0038400D" w:rsidRPr="005474D1">
              <w:rPr>
                <w:rFonts w:ascii="GHEA Grapalat" w:hAnsi="GHEA Grapalat"/>
                <w:sz w:val="20"/>
                <w:szCs w:val="20"/>
              </w:rPr>
              <w:t>умма, подлежащая уплате (тыс. драмов)</w:t>
            </w:r>
          </w:p>
        </w:tc>
        <w:tc>
          <w:tcPr>
            <w:tcW w:w="1333" w:type="dxa"/>
            <w:vMerge w:val="restart"/>
            <w:shd w:val="clear" w:color="auto" w:fill="auto"/>
            <w:vAlign w:val="center"/>
          </w:tcPr>
          <w:p w:rsidR="0038400D" w:rsidRPr="005474D1" w:rsidRDefault="00A20240" w:rsidP="00B46D58">
            <w:pPr>
              <w:pStyle w:val="NormalWeb"/>
              <w:widowControl w:val="0"/>
              <w:spacing w:before="0" w:beforeAutospacing="0" w:after="120" w:afterAutospacing="0"/>
              <w:jc w:val="center"/>
              <w:rPr>
                <w:rFonts w:ascii="GHEA Grapalat" w:hAnsi="GHEA Grapalat"/>
                <w:sz w:val="20"/>
                <w:szCs w:val="20"/>
              </w:rPr>
            </w:pPr>
            <w:r w:rsidRPr="005474D1">
              <w:rPr>
                <w:rFonts w:ascii="GHEA Grapalat" w:hAnsi="GHEA Grapalat"/>
                <w:sz w:val="20"/>
                <w:szCs w:val="20"/>
              </w:rPr>
              <w:t>с</w:t>
            </w:r>
            <w:r w:rsidR="0038400D" w:rsidRPr="005474D1">
              <w:rPr>
                <w:rFonts w:ascii="GHEA Grapalat" w:hAnsi="GHEA Grapalat"/>
                <w:sz w:val="20"/>
                <w:szCs w:val="20"/>
              </w:rPr>
              <w:t>рок оплаты (по графику оплаты)</w:t>
            </w:r>
          </w:p>
        </w:tc>
      </w:tr>
      <w:tr w:rsidR="00B138F3" w:rsidRPr="005474D1" w:rsidTr="00AB4EAB">
        <w:trPr>
          <w:trHeight w:val="1105"/>
          <w:jc w:val="center"/>
        </w:trPr>
        <w:tc>
          <w:tcPr>
            <w:tcW w:w="442" w:type="dxa"/>
            <w:vMerge/>
            <w:tcBorders>
              <w:bottom w:val="single" w:sz="4" w:space="0" w:color="auto"/>
            </w:tcBorders>
            <w:shd w:val="clear" w:color="auto" w:fill="auto"/>
          </w:tcPr>
          <w:p w:rsidR="0038400D" w:rsidRPr="005474D1" w:rsidRDefault="0038400D" w:rsidP="00B46D58">
            <w:pPr>
              <w:pStyle w:val="NormalWeb"/>
              <w:widowControl w:val="0"/>
              <w:spacing w:before="0" w:beforeAutospacing="0" w:after="120" w:afterAutospacing="0"/>
              <w:jc w:val="center"/>
              <w:rPr>
                <w:rFonts w:ascii="GHEA Grapalat" w:hAnsi="GHEA Grapalat"/>
                <w:sz w:val="20"/>
                <w:szCs w:val="20"/>
              </w:rPr>
            </w:pPr>
          </w:p>
        </w:tc>
        <w:tc>
          <w:tcPr>
            <w:tcW w:w="1088" w:type="dxa"/>
            <w:vMerge/>
            <w:tcBorders>
              <w:bottom w:val="single" w:sz="4" w:space="0" w:color="auto"/>
            </w:tcBorders>
            <w:shd w:val="clear" w:color="auto" w:fill="auto"/>
            <w:vAlign w:val="center"/>
          </w:tcPr>
          <w:p w:rsidR="0038400D" w:rsidRPr="005474D1" w:rsidRDefault="0038400D" w:rsidP="00B46D58">
            <w:pPr>
              <w:pStyle w:val="NormalWeb"/>
              <w:widowControl w:val="0"/>
              <w:spacing w:before="0" w:beforeAutospacing="0" w:after="120" w:afterAutospacing="0"/>
              <w:jc w:val="center"/>
              <w:rPr>
                <w:rFonts w:ascii="GHEA Grapalat" w:hAnsi="GHEA Grapalat"/>
                <w:sz w:val="20"/>
                <w:szCs w:val="20"/>
              </w:rPr>
            </w:pPr>
          </w:p>
        </w:tc>
        <w:tc>
          <w:tcPr>
            <w:tcW w:w="1440" w:type="dxa"/>
            <w:vMerge/>
            <w:tcBorders>
              <w:bottom w:val="single" w:sz="4" w:space="0" w:color="auto"/>
            </w:tcBorders>
            <w:shd w:val="clear" w:color="auto" w:fill="auto"/>
            <w:vAlign w:val="center"/>
          </w:tcPr>
          <w:p w:rsidR="0038400D" w:rsidRPr="005474D1" w:rsidRDefault="0038400D" w:rsidP="00B46D58">
            <w:pPr>
              <w:pStyle w:val="NormalWeb"/>
              <w:widowControl w:val="0"/>
              <w:spacing w:before="0" w:beforeAutospacing="0" w:after="120" w:afterAutospacing="0"/>
              <w:jc w:val="center"/>
              <w:rPr>
                <w:rFonts w:ascii="GHEA Grapalat" w:hAnsi="GHEA Grapalat"/>
                <w:sz w:val="20"/>
                <w:szCs w:val="20"/>
              </w:rPr>
            </w:pPr>
          </w:p>
        </w:tc>
        <w:tc>
          <w:tcPr>
            <w:tcW w:w="1299" w:type="dxa"/>
            <w:tcBorders>
              <w:bottom w:val="single" w:sz="4" w:space="0" w:color="auto"/>
            </w:tcBorders>
            <w:shd w:val="clear" w:color="auto" w:fill="auto"/>
            <w:vAlign w:val="center"/>
          </w:tcPr>
          <w:p w:rsidR="0038400D" w:rsidRPr="005474D1" w:rsidRDefault="0038400D" w:rsidP="00B46D58">
            <w:pPr>
              <w:pStyle w:val="NormalWeb"/>
              <w:widowControl w:val="0"/>
              <w:spacing w:before="0" w:beforeAutospacing="0" w:after="120" w:afterAutospacing="0"/>
              <w:jc w:val="center"/>
              <w:rPr>
                <w:rFonts w:ascii="GHEA Grapalat" w:hAnsi="GHEA Grapalat"/>
                <w:sz w:val="20"/>
                <w:szCs w:val="20"/>
              </w:rPr>
            </w:pPr>
            <w:r w:rsidRPr="005474D1">
              <w:rPr>
                <w:rFonts w:ascii="GHEA Grapalat" w:hAnsi="GHEA Grapalat"/>
                <w:sz w:val="20"/>
                <w:szCs w:val="20"/>
              </w:rPr>
              <w:t>по графику закупки, утвержденному Договором</w:t>
            </w:r>
          </w:p>
        </w:tc>
        <w:tc>
          <w:tcPr>
            <w:tcW w:w="1276" w:type="dxa"/>
            <w:tcBorders>
              <w:bottom w:val="single" w:sz="4" w:space="0" w:color="auto"/>
            </w:tcBorders>
            <w:shd w:val="clear" w:color="auto" w:fill="auto"/>
            <w:vAlign w:val="center"/>
          </w:tcPr>
          <w:p w:rsidR="0038400D" w:rsidRPr="005474D1" w:rsidRDefault="0038400D" w:rsidP="00B46D58">
            <w:pPr>
              <w:pStyle w:val="NormalWeb"/>
              <w:widowControl w:val="0"/>
              <w:spacing w:before="0" w:beforeAutospacing="0" w:after="120" w:afterAutospacing="0"/>
              <w:jc w:val="center"/>
              <w:rPr>
                <w:rFonts w:ascii="GHEA Grapalat" w:hAnsi="GHEA Grapalat"/>
                <w:sz w:val="20"/>
                <w:szCs w:val="20"/>
              </w:rPr>
            </w:pPr>
            <w:r w:rsidRPr="005474D1">
              <w:rPr>
                <w:rFonts w:ascii="GHEA Grapalat" w:hAnsi="GHEA Grapalat"/>
                <w:sz w:val="20"/>
                <w:szCs w:val="20"/>
              </w:rPr>
              <w:t>фактический</w:t>
            </w:r>
          </w:p>
        </w:tc>
        <w:tc>
          <w:tcPr>
            <w:tcW w:w="1418" w:type="dxa"/>
            <w:tcBorders>
              <w:bottom w:val="single" w:sz="4" w:space="0" w:color="auto"/>
            </w:tcBorders>
            <w:shd w:val="clear" w:color="auto" w:fill="auto"/>
            <w:vAlign w:val="center"/>
          </w:tcPr>
          <w:p w:rsidR="0038400D" w:rsidRPr="005474D1" w:rsidRDefault="0038400D" w:rsidP="00B46D58">
            <w:pPr>
              <w:pStyle w:val="NormalWeb"/>
              <w:widowControl w:val="0"/>
              <w:spacing w:before="0" w:beforeAutospacing="0" w:after="120" w:afterAutospacing="0"/>
              <w:jc w:val="center"/>
              <w:rPr>
                <w:rFonts w:ascii="GHEA Grapalat" w:hAnsi="GHEA Grapalat"/>
                <w:sz w:val="20"/>
                <w:szCs w:val="20"/>
              </w:rPr>
            </w:pPr>
            <w:r w:rsidRPr="005474D1">
              <w:rPr>
                <w:rFonts w:ascii="GHEA Grapalat" w:hAnsi="GHEA Grapalat"/>
                <w:sz w:val="20"/>
                <w:szCs w:val="20"/>
              </w:rPr>
              <w:t>по графику закупки, утвержденному Договором</w:t>
            </w:r>
          </w:p>
        </w:tc>
        <w:tc>
          <w:tcPr>
            <w:tcW w:w="1275" w:type="dxa"/>
            <w:tcBorders>
              <w:bottom w:val="single" w:sz="4" w:space="0" w:color="auto"/>
            </w:tcBorders>
            <w:shd w:val="clear" w:color="auto" w:fill="auto"/>
            <w:vAlign w:val="center"/>
          </w:tcPr>
          <w:p w:rsidR="0038400D" w:rsidRPr="005474D1" w:rsidRDefault="0038400D" w:rsidP="00B46D58">
            <w:pPr>
              <w:pStyle w:val="NormalWeb"/>
              <w:widowControl w:val="0"/>
              <w:spacing w:before="0" w:beforeAutospacing="0" w:after="120" w:afterAutospacing="0"/>
              <w:jc w:val="center"/>
              <w:rPr>
                <w:rFonts w:ascii="GHEA Grapalat" w:hAnsi="GHEA Grapalat"/>
                <w:sz w:val="20"/>
                <w:szCs w:val="20"/>
              </w:rPr>
            </w:pPr>
            <w:r w:rsidRPr="005474D1">
              <w:rPr>
                <w:rFonts w:ascii="GHEA Grapalat" w:hAnsi="GHEA Grapalat"/>
                <w:sz w:val="20"/>
                <w:szCs w:val="20"/>
              </w:rPr>
              <w:t>фактический</w:t>
            </w:r>
          </w:p>
        </w:tc>
        <w:tc>
          <w:tcPr>
            <w:tcW w:w="1134" w:type="dxa"/>
            <w:vMerge/>
            <w:tcBorders>
              <w:bottom w:val="single" w:sz="4" w:space="0" w:color="auto"/>
            </w:tcBorders>
            <w:shd w:val="clear" w:color="auto" w:fill="auto"/>
            <w:vAlign w:val="center"/>
          </w:tcPr>
          <w:p w:rsidR="0038400D" w:rsidRPr="005474D1" w:rsidRDefault="0038400D" w:rsidP="00B46D58">
            <w:pPr>
              <w:pStyle w:val="NormalWeb"/>
              <w:widowControl w:val="0"/>
              <w:spacing w:before="0" w:beforeAutospacing="0" w:after="120" w:afterAutospacing="0"/>
              <w:jc w:val="center"/>
              <w:rPr>
                <w:rFonts w:ascii="GHEA Grapalat" w:hAnsi="GHEA Grapalat"/>
                <w:sz w:val="20"/>
                <w:szCs w:val="20"/>
              </w:rPr>
            </w:pPr>
          </w:p>
        </w:tc>
        <w:tc>
          <w:tcPr>
            <w:tcW w:w="1333" w:type="dxa"/>
            <w:vMerge/>
            <w:tcBorders>
              <w:bottom w:val="single" w:sz="4" w:space="0" w:color="auto"/>
            </w:tcBorders>
            <w:shd w:val="clear" w:color="auto" w:fill="auto"/>
            <w:vAlign w:val="center"/>
          </w:tcPr>
          <w:p w:rsidR="0038400D" w:rsidRPr="005474D1" w:rsidRDefault="0038400D" w:rsidP="00B46D58">
            <w:pPr>
              <w:pStyle w:val="NormalWeb"/>
              <w:widowControl w:val="0"/>
              <w:spacing w:before="0" w:beforeAutospacing="0" w:after="120" w:afterAutospacing="0"/>
              <w:jc w:val="center"/>
              <w:rPr>
                <w:rFonts w:ascii="GHEA Grapalat" w:hAnsi="GHEA Grapalat"/>
                <w:sz w:val="20"/>
                <w:szCs w:val="20"/>
              </w:rPr>
            </w:pPr>
          </w:p>
        </w:tc>
      </w:tr>
      <w:tr w:rsidR="00B138F3" w:rsidRPr="005474D1" w:rsidTr="00AB4EAB">
        <w:trPr>
          <w:jc w:val="center"/>
        </w:trPr>
        <w:tc>
          <w:tcPr>
            <w:tcW w:w="442" w:type="dxa"/>
            <w:shd w:val="clear" w:color="auto" w:fill="auto"/>
            <w:vAlign w:val="center"/>
          </w:tcPr>
          <w:p w:rsidR="0038400D" w:rsidRPr="005474D1" w:rsidRDefault="0038400D" w:rsidP="00B46D58">
            <w:pPr>
              <w:pStyle w:val="NormalWeb"/>
              <w:widowControl w:val="0"/>
              <w:spacing w:before="0" w:beforeAutospacing="0" w:after="120" w:afterAutospacing="0"/>
              <w:jc w:val="center"/>
              <w:rPr>
                <w:rFonts w:ascii="GHEA Grapalat" w:hAnsi="GHEA Grapalat"/>
                <w:sz w:val="20"/>
                <w:szCs w:val="20"/>
              </w:rPr>
            </w:pPr>
          </w:p>
        </w:tc>
        <w:tc>
          <w:tcPr>
            <w:tcW w:w="1088" w:type="dxa"/>
            <w:shd w:val="clear" w:color="auto" w:fill="auto"/>
            <w:vAlign w:val="center"/>
          </w:tcPr>
          <w:p w:rsidR="0038400D" w:rsidRPr="005474D1" w:rsidRDefault="0038400D" w:rsidP="00B46D58">
            <w:pPr>
              <w:pStyle w:val="NormalWeb"/>
              <w:widowControl w:val="0"/>
              <w:spacing w:before="0" w:beforeAutospacing="0" w:after="120" w:afterAutospacing="0"/>
              <w:jc w:val="center"/>
              <w:rPr>
                <w:rFonts w:ascii="GHEA Grapalat" w:hAnsi="GHEA Grapalat"/>
                <w:sz w:val="20"/>
                <w:szCs w:val="20"/>
              </w:rPr>
            </w:pPr>
          </w:p>
        </w:tc>
        <w:tc>
          <w:tcPr>
            <w:tcW w:w="1440" w:type="dxa"/>
            <w:shd w:val="clear" w:color="auto" w:fill="auto"/>
            <w:vAlign w:val="center"/>
          </w:tcPr>
          <w:p w:rsidR="0038400D" w:rsidRPr="005474D1" w:rsidRDefault="0038400D" w:rsidP="00B46D58">
            <w:pPr>
              <w:pStyle w:val="NormalWeb"/>
              <w:widowControl w:val="0"/>
              <w:spacing w:before="0" w:beforeAutospacing="0" w:after="120" w:afterAutospacing="0"/>
              <w:jc w:val="center"/>
              <w:rPr>
                <w:rFonts w:ascii="GHEA Grapalat" w:hAnsi="GHEA Grapalat"/>
                <w:sz w:val="20"/>
                <w:szCs w:val="20"/>
              </w:rPr>
            </w:pPr>
          </w:p>
        </w:tc>
        <w:tc>
          <w:tcPr>
            <w:tcW w:w="1299" w:type="dxa"/>
            <w:shd w:val="clear" w:color="auto" w:fill="auto"/>
            <w:vAlign w:val="center"/>
          </w:tcPr>
          <w:p w:rsidR="0038400D" w:rsidRPr="005474D1" w:rsidRDefault="0038400D" w:rsidP="00B46D58">
            <w:pPr>
              <w:pStyle w:val="NormalWeb"/>
              <w:widowControl w:val="0"/>
              <w:spacing w:before="0" w:beforeAutospacing="0" w:after="120" w:afterAutospacing="0"/>
              <w:jc w:val="center"/>
              <w:rPr>
                <w:rFonts w:ascii="GHEA Grapalat" w:hAnsi="GHEA Grapalat"/>
                <w:sz w:val="20"/>
                <w:szCs w:val="20"/>
              </w:rPr>
            </w:pPr>
          </w:p>
        </w:tc>
        <w:tc>
          <w:tcPr>
            <w:tcW w:w="1276" w:type="dxa"/>
            <w:shd w:val="clear" w:color="auto" w:fill="auto"/>
            <w:vAlign w:val="center"/>
          </w:tcPr>
          <w:p w:rsidR="0038400D" w:rsidRPr="005474D1" w:rsidRDefault="0038400D" w:rsidP="00B46D58">
            <w:pPr>
              <w:pStyle w:val="NormalWeb"/>
              <w:widowControl w:val="0"/>
              <w:spacing w:before="0" w:beforeAutospacing="0" w:after="120" w:afterAutospacing="0"/>
              <w:jc w:val="center"/>
              <w:rPr>
                <w:rFonts w:ascii="GHEA Grapalat" w:hAnsi="GHEA Grapalat"/>
                <w:sz w:val="20"/>
                <w:szCs w:val="20"/>
              </w:rPr>
            </w:pPr>
          </w:p>
        </w:tc>
        <w:tc>
          <w:tcPr>
            <w:tcW w:w="1418" w:type="dxa"/>
            <w:shd w:val="clear" w:color="auto" w:fill="auto"/>
            <w:vAlign w:val="center"/>
          </w:tcPr>
          <w:p w:rsidR="0038400D" w:rsidRPr="005474D1" w:rsidRDefault="0038400D" w:rsidP="00B46D58">
            <w:pPr>
              <w:pStyle w:val="NormalWeb"/>
              <w:widowControl w:val="0"/>
              <w:spacing w:before="0" w:beforeAutospacing="0" w:after="120" w:afterAutospacing="0"/>
              <w:jc w:val="center"/>
              <w:rPr>
                <w:rFonts w:ascii="GHEA Grapalat" w:hAnsi="GHEA Grapalat"/>
                <w:sz w:val="20"/>
                <w:szCs w:val="20"/>
              </w:rPr>
            </w:pPr>
          </w:p>
        </w:tc>
        <w:tc>
          <w:tcPr>
            <w:tcW w:w="1275" w:type="dxa"/>
            <w:shd w:val="clear" w:color="auto" w:fill="auto"/>
            <w:vAlign w:val="center"/>
          </w:tcPr>
          <w:p w:rsidR="0038400D" w:rsidRPr="005474D1" w:rsidRDefault="0038400D" w:rsidP="00B46D58">
            <w:pPr>
              <w:pStyle w:val="NormalWeb"/>
              <w:widowControl w:val="0"/>
              <w:spacing w:before="0" w:beforeAutospacing="0" w:after="120" w:afterAutospacing="0"/>
              <w:jc w:val="center"/>
              <w:rPr>
                <w:rFonts w:ascii="GHEA Grapalat" w:hAnsi="GHEA Grapalat"/>
                <w:sz w:val="20"/>
                <w:szCs w:val="20"/>
              </w:rPr>
            </w:pPr>
          </w:p>
        </w:tc>
        <w:tc>
          <w:tcPr>
            <w:tcW w:w="1134" w:type="dxa"/>
            <w:shd w:val="clear" w:color="auto" w:fill="auto"/>
            <w:vAlign w:val="center"/>
          </w:tcPr>
          <w:p w:rsidR="0038400D" w:rsidRPr="005474D1" w:rsidRDefault="0038400D" w:rsidP="00B46D58">
            <w:pPr>
              <w:pStyle w:val="NormalWeb"/>
              <w:widowControl w:val="0"/>
              <w:spacing w:before="0" w:beforeAutospacing="0" w:after="120" w:afterAutospacing="0"/>
              <w:jc w:val="center"/>
              <w:rPr>
                <w:rFonts w:ascii="GHEA Grapalat" w:hAnsi="GHEA Grapalat"/>
                <w:sz w:val="20"/>
                <w:szCs w:val="20"/>
              </w:rPr>
            </w:pPr>
          </w:p>
        </w:tc>
        <w:tc>
          <w:tcPr>
            <w:tcW w:w="1333" w:type="dxa"/>
            <w:shd w:val="clear" w:color="auto" w:fill="auto"/>
            <w:vAlign w:val="center"/>
          </w:tcPr>
          <w:p w:rsidR="0038400D" w:rsidRPr="005474D1" w:rsidRDefault="0038400D" w:rsidP="00B46D58">
            <w:pPr>
              <w:pStyle w:val="NormalWeb"/>
              <w:widowControl w:val="0"/>
              <w:spacing w:before="0" w:beforeAutospacing="0" w:after="120" w:afterAutospacing="0"/>
              <w:jc w:val="center"/>
              <w:rPr>
                <w:rFonts w:ascii="GHEA Grapalat" w:hAnsi="GHEA Grapalat"/>
                <w:sz w:val="20"/>
                <w:szCs w:val="20"/>
              </w:rPr>
            </w:pPr>
          </w:p>
        </w:tc>
      </w:tr>
      <w:tr w:rsidR="0038400D" w:rsidRPr="005474D1" w:rsidTr="00AB4EAB">
        <w:trPr>
          <w:jc w:val="center"/>
        </w:trPr>
        <w:tc>
          <w:tcPr>
            <w:tcW w:w="442" w:type="dxa"/>
            <w:shd w:val="clear" w:color="auto" w:fill="auto"/>
          </w:tcPr>
          <w:p w:rsidR="0038400D" w:rsidRPr="005474D1" w:rsidRDefault="0038400D" w:rsidP="00B46D58">
            <w:pPr>
              <w:pStyle w:val="NormalWeb"/>
              <w:widowControl w:val="0"/>
              <w:spacing w:before="0" w:beforeAutospacing="0" w:after="120" w:afterAutospacing="0"/>
              <w:jc w:val="center"/>
              <w:rPr>
                <w:rFonts w:ascii="GHEA Grapalat" w:hAnsi="GHEA Grapalat"/>
                <w:sz w:val="20"/>
                <w:szCs w:val="20"/>
              </w:rPr>
            </w:pPr>
          </w:p>
        </w:tc>
        <w:tc>
          <w:tcPr>
            <w:tcW w:w="1088" w:type="dxa"/>
            <w:shd w:val="clear" w:color="auto" w:fill="auto"/>
          </w:tcPr>
          <w:p w:rsidR="0038400D" w:rsidRPr="005474D1" w:rsidRDefault="0038400D" w:rsidP="00B46D58">
            <w:pPr>
              <w:pStyle w:val="NormalWeb"/>
              <w:widowControl w:val="0"/>
              <w:spacing w:before="0" w:beforeAutospacing="0" w:after="120" w:afterAutospacing="0"/>
              <w:jc w:val="center"/>
              <w:rPr>
                <w:rFonts w:ascii="GHEA Grapalat" w:hAnsi="GHEA Grapalat"/>
                <w:sz w:val="20"/>
                <w:szCs w:val="20"/>
              </w:rPr>
            </w:pPr>
          </w:p>
        </w:tc>
        <w:tc>
          <w:tcPr>
            <w:tcW w:w="1440" w:type="dxa"/>
            <w:shd w:val="clear" w:color="auto" w:fill="auto"/>
          </w:tcPr>
          <w:p w:rsidR="0038400D" w:rsidRPr="005474D1" w:rsidRDefault="0038400D" w:rsidP="00B46D58">
            <w:pPr>
              <w:pStyle w:val="NormalWeb"/>
              <w:widowControl w:val="0"/>
              <w:spacing w:before="0" w:beforeAutospacing="0" w:after="120" w:afterAutospacing="0"/>
              <w:jc w:val="center"/>
              <w:rPr>
                <w:rFonts w:ascii="GHEA Grapalat" w:hAnsi="GHEA Grapalat"/>
                <w:sz w:val="20"/>
                <w:szCs w:val="20"/>
              </w:rPr>
            </w:pPr>
          </w:p>
        </w:tc>
        <w:tc>
          <w:tcPr>
            <w:tcW w:w="1299" w:type="dxa"/>
            <w:shd w:val="clear" w:color="auto" w:fill="auto"/>
          </w:tcPr>
          <w:p w:rsidR="0038400D" w:rsidRPr="005474D1" w:rsidRDefault="0038400D" w:rsidP="00B46D58">
            <w:pPr>
              <w:pStyle w:val="NormalWeb"/>
              <w:widowControl w:val="0"/>
              <w:spacing w:before="0" w:beforeAutospacing="0" w:after="120" w:afterAutospacing="0"/>
              <w:jc w:val="center"/>
              <w:rPr>
                <w:rFonts w:ascii="GHEA Grapalat" w:hAnsi="GHEA Grapalat"/>
                <w:sz w:val="20"/>
                <w:szCs w:val="20"/>
              </w:rPr>
            </w:pPr>
          </w:p>
        </w:tc>
        <w:tc>
          <w:tcPr>
            <w:tcW w:w="1276" w:type="dxa"/>
            <w:shd w:val="clear" w:color="auto" w:fill="auto"/>
          </w:tcPr>
          <w:p w:rsidR="0038400D" w:rsidRPr="005474D1" w:rsidRDefault="0038400D" w:rsidP="00B46D58">
            <w:pPr>
              <w:pStyle w:val="NormalWeb"/>
              <w:widowControl w:val="0"/>
              <w:spacing w:before="0" w:beforeAutospacing="0" w:after="120" w:afterAutospacing="0"/>
              <w:jc w:val="center"/>
              <w:rPr>
                <w:rFonts w:ascii="GHEA Grapalat" w:hAnsi="GHEA Grapalat"/>
                <w:sz w:val="20"/>
                <w:szCs w:val="20"/>
              </w:rPr>
            </w:pPr>
          </w:p>
        </w:tc>
        <w:tc>
          <w:tcPr>
            <w:tcW w:w="1418" w:type="dxa"/>
            <w:shd w:val="clear" w:color="auto" w:fill="auto"/>
          </w:tcPr>
          <w:p w:rsidR="0038400D" w:rsidRPr="005474D1" w:rsidRDefault="0038400D" w:rsidP="00B46D58">
            <w:pPr>
              <w:pStyle w:val="NormalWeb"/>
              <w:widowControl w:val="0"/>
              <w:spacing w:before="0" w:beforeAutospacing="0" w:after="120" w:afterAutospacing="0"/>
              <w:jc w:val="center"/>
              <w:rPr>
                <w:rFonts w:ascii="GHEA Grapalat" w:hAnsi="GHEA Grapalat"/>
                <w:sz w:val="20"/>
                <w:szCs w:val="20"/>
              </w:rPr>
            </w:pPr>
          </w:p>
        </w:tc>
        <w:tc>
          <w:tcPr>
            <w:tcW w:w="1275" w:type="dxa"/>
            <w:shd w:val="clear" w:color="auto" w:fill="auto"/>
          </w:tcPr>
          <w:p w:rsidR="0038400D" w:rsidRPr="005474D1" w:rsidRDefault="0038400D" w:rsidP="00B46D58">
            <w:pPr>
              <w:pStyle w:val="NormalWeb"/>
              <w:widowControl w:val="0"/>
              <w:spacing w:before="0" w:beforeAutospacing="0" w:after="120" w:afterAutospacing="0"/>
              <w:jc w:val="center"/>
              <w:rPr>
                <w:rFonts w:ascii="GHEA Grapalat" w:hAnsi="GHEA Grapalat"/>
                <w:sz w:val="20"/>
                <w:szCs w:val="20"/>
              </w:rPr>
            </w:pPr>
          </w:p>
        </w:tc>
        <w:tc>
          <w:tcPr>
            <w:tcW w:w="1134" w:type="dxa"/>
            <w:shd w:val="clear" w:color="auto" w:fill="auto"/>
          </w:tcPr>
          <w:p w:rsidR="0038400D" w:rsidRPr="005474D1" w:rsidRDefault="0038400D" w:rsidP="00B46D58">
            <w:pPr>
              <w:pStyle w:val="NormalWeb"/>
              <w:widowControl w:val="0"/>
              <w:spacing w:before="0" w:beforeAutospacing="0" w:after="120" w:afterAutospacing="0"/>
              <w:jc w:val="center"/>
              <w:rPr>
                <w:rFonts w:ascii="GHEA Grapalat" w:hAnsi="GHEA Grapalat"/>
                <w:sz w:val="20"/>
                <w:szCs w:val="20"/>
              </w:rPr>
            </w:pPr>
          </w:p>
        </w:tc>
        <w:tc>
          <w:tcPr>
            <w:tcW w:w="1333" w:type="dxa"/>
            <w:shd w:val="clear" w:color="auto" w:fill="auto"/>
          </w:tcPr>
          <w:p w:rsidR="0038400D" w:rsidRPr="005474D1" w:rsidRDefault="0038400D" w:rsidP="00B46D58">
            <w:pPr>
              <w:pStyle w:val="NormalWeb"/>
              <w:widowControl w:val="0"/>
              <w:spacing w:before="0" w:beforeAutospacing="0" w:after="120" w:afterAutospacing="0"/>
              <w:jc w:val="center"/>
              <w:rPr>
                <w:rFonts w:ascii="GHEA Grapalat" w:hAnsi="GHEA Grapalat"/>
                <w:sz w:val="20"/>
                <w:szCs w:val="20"/>
              </w:rPr>
            </w:pPr>
          </w:p>
        </w:tc>
      </w:tr>
    </w:tbl>
    <w:p w:rsidR="0038400D" w:rsidRPr="005474D1" w:rsidRDefault="0038400D" w:rsidP="0071286E">
      <w:pPr>
        <w:widowControl w:val="0"/>
        <w:jc w:val="both"/>
        <w:rPr>
          <w:rFonts w:ascii="GHEA Grapalat" w:hAnsi="GHEA Grapalat"/>
          <w:iCs/>
          <w:snapToGrid w:val="0"/>
          <w:sz w:val="20"/>
          <w:szCs w:val="20"/>
        </w:rPr>
      </w:pPr>
      <w:r w:rsidRPr="005474D1">
        <w:rPr>
          <w:rFonts w:ascii="GHEA Grapalat" w:hAnsi="GHEA Grapalat"/>
          <w:snapToGrid w:val="0"/>
          <w:sz w:val="20"/>
          <w:szCs w:val="20"/>
        </w:rPr>
        <w:t>Счет-фактура и положительное заключение, послужившие основанием для подтверждения в двустороннем порядке настоящего Акта,</w:t>
      </w:r>
      <w:r w:rsidRPr="005474D1">
        <w:rPr>
          <w:rFonts w:ascii="GHEA Grapalat" w:hAnsi="GHEA Grapalat"/>
          <w:sz w:val="20"/>
          <w:szCs w:val="20"/>
        </w:rPr>
        <w:t>являются составляющей частью настоящего Акта и прилагаются.</w:t>
      </w:r>
    </w:p>
    <w:p w:rsidR="0038400D" w:rsidRPr="005474D1" w:rsidRDefault="0038400D" w:rsidP="00B46D58">
      <w:pPr>
        <w:widowControl w:val="0"/>
        <w:spacing w:after="160"/>
        <w:ind w:firstLine="375"/>
        <w:jc w:val="both"/>
        <w:rPr>
          <w:rFonts w:ascii="GHEA Grapalat" w:hAnsi="GHEA Grapalat"/>
          <w:iCs/>
          <w:snapToGrid w:val="0"/>
          <w:sz w:val="20"/>
          <w:szCs w:val="20"/>
        </w:rPr>
      </w:pP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B138F3" w:rsidRPr="005474D1" w:rsidTr="007A2020">
        <w:trPr>
          <w:trHeight w:val="266"/>
          <w:tblCellSpacing w:w="7" w:type="dxa"/>
          <w:jc w:val="center"/>
        </w:trPr>
        <w:tc>
          <w:tcPr>
            <w:tcW w:w="0" w:type="auto"/>
            <w:vAlign w:val="center"/>
          </w:tcPr>
          <w:p w:rsidR="0038400D" w:rsidRPr="005474D1" w:rsidRDefault="0038400D" w:rsidP="00B46D58">
            <w:pPr>
              <w:widowControl w:val="0"/>
              <w:spacing w:after="160"/>
              <w:jc w:val="center"/>
              <w:rPr>
                <w:rFonts w:ascii="GHEA Grapalat" w:hAnsi="GHEA Grapalat"/>
                <w:iCs/>
              </w:rPr>
            </w:pPr>
            <w:r w:rsidRPr="005474D1">
              <w:rPr>
                <w:rFonts w:ascii="GHEA Grapalat" w:hAnsi="GHEA Grapalat"/>
              </w:rPr>
              <w:t xml:space="preserve">Товар передал </w:t>
            </w:r>
          </w:p>
        </w:tc>
        <w:tc>
          <w:tcPr>
            <w:tcW w:w="0" w:type="auto"/>
            <w:vAlign w:val="center"/>
          </w:tcPr>
          <w:p w:rsidR="0038400D" w:rsidRPr="005474D1" w:rsidRDefault="0038400D" w:rsidP="00B46D58">
            <w:pPr>
              <w:widowControl w:val="0"/>
              <w:spacing w:after="160"/>
              <w:jc w:val="center"/>
              <w:rPr>
                <w:rFonts w:ascii="GHEA Grapalat" w:hAnsi="GHEA Grapalat"/>
                <w:iCs/>
              </w:rPr>
            </w:pPr>
            <w:r w:rsidRPr="005474D1">
              <w:rPr>
                <w:rFonts w:ascii="GHEA Grapalat" w:hAnsi="GHEA Grapalat"/>
              </w:rPr>
              <w:t>Товар принят</w:t>
            </w:r>
          </w:p>
        </w:tc>
      </w:tr>
      <w:tr w:rsidR="00B138F3" w:rsidRPr="005474D1" w:rsidTr="007A2020">
        <w:trPr>
          <w:trHeight w:val="473"/>
          <w:tblCellSpacing w:w="7" w:type="dxa"/>
          <w:jc w:val="center"/>
        </w:trPr>
        <w:tc>
          <w:tcPr>
            <w:tcW w:w="0" w:type="auto"/>
            <w:vAlign w:val="center"/>
          </w:tcPr>
          <w:p w:rsidR="0038400D" w:rsidRPr="005474D1" w:rsidRDefault="0038400D" w:rsidP="00B46D58">
            <w:pPr>
              <w:widowControl w:val="0"/>
              <w:jc w:val="center"/>
              <w:rPr>
                <w:rFonts w:ascii="GHEA Grapalat" w:hAnsi="GHEA Grapalat"/>
                <w:iCs/>
              </w:rPr>
            </w:pPr>
            <w:r w:rsidRPr="005474D1">
              <w:rPr>
                <w:rFonts w:ascii="GHEA Grapalat" w:hAnsi="GHEA Grapalat"/>
              </w:rPr>
              <w:t>____________</w:t>
            </w:r>
            <w:r w:rsidR="00196F14" w:rsidRPr="005474D1">
              <w:rPr>
                <w:rFonts w:ascii="GHEA Grapalat" w:hAnsi="GHEA Grapalat"/>
              </w:rPr>
              <w:t>________</w:t>
            </w:r>
            <w:r w:rsidRPr="005474D1">
              <w:rPr>
                <w:rFonts w:ascii="GHEA Grapalat" w:hAnsi="GHEA Grapalat"/>
              </w:rPr>
              <w:t xml:space="preserve">___ </w:t>
            </w:r>
          </w:p>
          <w:p w:rsidR="0038400D" w:rsidRPr="005474D1" w:rsidRDefault="0038400D" w:rsidP="00B46D58">
            <w:pPr>
              <w:widowControl w:val="0"/>
              <w:spacing w:after="160"/>
              <w:jc w:val="center"/>
              <w:rPr>
                <w:rFonts w:ascii="GHEA Grapalat" w:hAnsi="GHEA Grapalat"/>
                <w:iCs/>
                <w:vertAlign w:val="superscript"/>
                <w:lang w:val="en-US"/>
              </w:rPr>
            </w:pPr>
            <w:r w:rsidRPr="005474D1">
              <w:rPr>
                <w:rFonts w:ascii="GHEA Grapalat" w:hAnsi="GHEA Grapalat"/>
                <w:vertAlign w:val="superscript"/>
              </w:rPr>
              <w:t xml:space="preserve">подпись </w:t>
            </w:r>
          </w:p>
        </w:tc>
        <w:tc>
          <w:tcPr>
            <w:tcW w:w="0" w:type="auto"/>
            <w:vAlign w:val="center"/>
          </w:tcPr>
          <w:p w:rsidR="0038400D" w:rsidRPr="005474D1" w:rsidRDefault="00196F14" w:rsidP="00B46D58">
            <w:pPr>
              <w:widowControl w:val="0"/>
              <w:jc w:val="center"/>
              <w:rPr>
                <w:rFonts w:ascii="GHEA Grapalat" w:hAnsi="GHEA Grapalat"/>
                <w:iCs/>
              </w:rPr>
            </w:pPr>
            <w:r w:rsidRPr="005474D1">
              <w:rPr>
                <w:rFonts w:ascii="GHEA Grapalat" w:hAnsi="GHEA Grapalat"/>
              </w:rPr>
              <w:t>_____</w:t>
            </w:r>
            <w:r w:rsidR="0038400D" w:rsidRPr="005474D1">
              <w:rPr>
                <w:rFonts w:ascii="GHEA Grapalat" w:hAnsi="GHEA Grapalat"/>
              </w:rPr>
              <w:t>__________________</w:t>
            </w:r>
          </w:p>
          <w:p w:rsidR="0038400D" w:rsidRPr="005474D1" w:rsidRDefault="0038400D" w:rsidP="00B46D58">
            <w:pPr>
              <w:widowControl w:val="0"/>
              <w:spacing w:after="160"/>
              <w:jc w:val="center"/>
              <w:rPr>
                <w:rFonts w:ascii="GHEA Grapalat" w:hAnsi="GHEA Grapalat"/>
                <w:iCs/>
                <w:vertAlign w:val="superscript"/>
              </w:rPr>
            </w:pPr>
            <w:r w:rsidRPr="005474D1">
              <w:rPr>
                <w:rFonts w:ascii="GHEA Grapalat" w:hAnsi="GHEA Grapalat"/>
                <w:vertAlign w:val="superscript"/>
              </w:rPr>
              <w:t xml:space="preserve">подпись </w:t>
            </w:r>
          </w:p>
        </w:tc>
      </w:tr>
      <w:tr w:rsidR="00B138F3" w:rsidRPr="005474D1" w:rsidTr="007A2020">
        <w:trPr>
          <w:trHeight w:val="503"/>
          <w:tblCellSpacing w:w="7" w:type="dxa"/>
          <w:jc w:val="center"/>
        </w:trPr>
        <w:tc>
          <w:tcPr>
            <w:tcW w:w="0" w:type="auto"/>
            <w:vAlign w:val="center"/>
          </w:tcPr>
          <w:p w:rsidR="0038400D" w:rsidRPr="005474D1" w:rsidRDefault="00196F14" w:rsidP="00B46D58">
            <w:pPr>
              <w:widowControl w:val="0"/>
              <w:jc w:val="center"/>
              <w:rPr>
                <w:rFonts w:ascii="GHEA Grapalat" w:hAnsi="GHEA Grapalat"/>
                <w:iCs/>
              </w:rPr>
            </w:pPr>
            <w:r w:rsidRPr="005474D1">
              <w:rPr>
                <w:rFonts w:ascii="GHEA Grapalat" w:hAnsi="GHEA Grapalat"/>
              </w:rPr>
              <w:t>_____________________</w:t>
            </w:r>
            <w:r w:rsidR="0038400D" w:rsidRPr="005474D1">
              <w:rPr>
                <w:rFonts w:ascii="GHEA Grapalat" w:hAnsi="GHEA Grapalat"/>
              </w:rPr>
              <w:t xml:space="preserve">_ </w:t>
            </w:r>
          </w:p>
          <w:p w:rsidR="0038400D" w:rsidRPr="005474D1" w:rsidRDefault="0038400D" w:rsidP="00B46D58">
            <w:pPr>
              <w:widowControl w:val="0"/>
              <w:spacing w:after="160"/>
              <w:jc w:val="center"/>
              <w:rPr>
                <w:rFonts w:ascii="GHEA Grapalat" w:hAnsi="GHEA Grapalat"/>
                <w:iCs/>
                <w:vertAlign w:val="superscript"/>
                <w:lang w:val="en-US"/>
              </w:rPr>
            </w:pPr>
            <w:r w:rsidRPr="005474D1">
              <w:rPr>
                <w:rFonts w:ascii="GHEA Grapalat" w:hAnsi="GHEA Grapalat"/>
                <w:vertAlign w:val="superscript"/>
              </w:rPr>
              <w:t>фамилия, имя</w:t>
            </w:r>
          </w:p>
        </w:tc>
        <w:tc>
          <w:tcPr>
            <w:tcW w:w="0" w:type="auto"/>
            <w:vAlign w:val="center"/>
          </w:tcPr>
          <w:p w:rsidR="0038400D" w:rsidRPr="005474D1" w:rsidRDefault="00196F14" w:rsidP="00B46D58">
            <w:pPr>
              <w:widowControl w:val="0"/>
              <w:jc w:val="center"/>
              <w:rPr>
                <w:rFonts w:ascii="GHEA Grapalat" w:hAnsi="GHEA Grapalat"/>
                <w:iCs/>
              </w:rPr>
            </w:pPr>
            <w:r w:rsidRPr="005474D1">
              <w:rPr>
                <w:rFonts w:ascii="GHEA Grapalat" w:hAnsi="GHEA Grapalat"/>
              </w:rPr>
              <w:t>____</w:t>
            </w:r>
            <w:r w:rsidR="0038400D" w:rsidRPr="005474D1">
              <w:rPr>
                <w:rFonts w:ascii="GHEA Grapalat" w:hAnsi="GHEA Grapalat"/>
              </w:rPr>
              <w:t>___________________</w:t>
            </w:r>
          </w:p>
          <w:p w:rsidR="0038400D" w:rsidRPr="005474D1" w:rsidRDefault="0038400D" w:rsidP="00B46D58">
            <w:pPr>
              <w:widowControl w:val="0"/>
              <w:spacing w:after="160"/>
              <w:jc w:val="center"/>
              <w:rPr>
                <w:rFonts w:ascii="GHEA Grapalat" w:hAnsi="GHEA Grapalat"/>
                <w:iCs/>
                <w:vertAlign w:val="superscript"/>
              </w:rPr>
            </w:pPr>
            <w:r w:rsidRPr="005474D1">
              <w:rPr>
                <w:rFonts w:ascii="GHEA Grapalat" w:hAnsi="GHEA Grapalat"/>
                <w:vertAlign w:val="superscript"/>
              </w:rPr>
              <w:t>фамилия, имя</w:t>
            </w:r>
          </w:p>
        </w:tc>
      </w:tr>
      <w:tr w:rsidR="00B138F3" w:rsidRPr="005474D1" w:rsidTr="007A2020">
        <w:trPr>
          <w:trHeight w:val="281"/>
          <w:tblCellSpacing w:w="7" w:type="dxa"/>
          <w:jc w:val="center"/>
        </w:trPr>
        <w:tc>
          <w:tcPr>
            <w:tcW w:w="0" w:type="auto"/>
            <w:vAlign w:val="center"/>
          </w:tcPr>
          <w:p w:rsidR="0038400D" w:rsidRPr="005474D1" w:rsidRDefault="0038400D" w:rsidP="00B46D58">
            <w:pPr>
              <w:widowControl w:val="0"/>
              <w:spacing w:after="160"/>
              <w:jc w:val="center"/>
              <w:rPr>
                <w:rFonts w:ascii="GHEA Grapalat" w:hAnsi="GHEA Grapalat"/>
                <w:iCs/>
                <w:sz w:val="16"/>
                <w:szCs w:val="16"/>
              </w:rPr>
            </w:pPr>
            <w:r w:rsidRPr="005474D1">
              <w:rPr>
                <w:rFonts w:ascii="GHEA Grapalat" w:hAnsi="GHEA Grapalat"/>
                <w:sz w:val="16"/>
                <w:szCs w:val="16"/>
              </w:rPr>
              <w:t>М. П.</w:t>
            </w:r>
          </w:p>
        </w:tc>
        <w:tc>
          <w:tcPr>
            <w:tcW w:w="0" w:type="auto"/>
            <w:vAlign w:val="center"/>
          </w:tcPr>
          <w:p w:rsidR="0038400D" w:rsidRPr="005474D1" w:rsidRDefault="0038400D" w:rsidP="00B46D58">
            <w:pPr>
              <w:widowControl w:val="0"/>
              <w:spacing w:after="160"/>
              <w:jc w:val="center"/>
              <w:rPr>
                <w:rFonts w:ascii="GHEA Grapalat" w:hAnsi="GHEA Grapalat"/>
                <w:iCs/>
                <w:sz w:val="16"/>
                <w:szCs w:val="16"/>
              </w:rPr>
            </w:pPr>
            <w:r w:rsidRPr="005474D1">
              <w:rPr>
                <w:rFonts w:ascii="GHEA Grapalat" w:hAnsi="GHEA Grapalat"/>
                <w:sz w:val="16"/>
                <w:szCs w:val="16"/>
              </w:rPr>
              <w:t>М. П.</w:t>
            </w:r>
          </w:p>
        </w:tc>
      </w:tr>
    </w:tbl>
    <w:p w:rsidR="00196F14" w:rsidRPr="005474D1" w:rsidRDefault="00196F14" w:rsidP="00B46D58">
      <w:pPr>
        <w:widowControl w:val="0"/>
        <w:spacing w:after="160"/>
        <w:jc w:val="right"/>
        <w:rPr>
          <w:rFonts w:ascii="GHEA Grapalat" w:hAnsi="GHEA Grapalat" w:cs="Sylfaen"/>
          <w:b/>
        </w:rPr>
      </w:pPr>
    </w:p>
    <w:p w:rsidR="00196F14" w:rsidRPr="005474D1" w:rsidRDefault="00196F14" w:rsidP="00B46D58">
      <w:pPr>
        <w:rPr>
          <w:rFonts w:ascii="GHEA Grapalat" w:hAnsi="GHEA Grapalat" w:cs="Sylfaen"/>
          <w:b/>
        </w:rPr>
      </w:pPr>
      <w:r w:rsidRPr="005474D1">
        <w:rPr>
          <w:rFonts w:ascii="GHEA Grapalat" w:hAnsi="GHEA Grapalat" w:cs="Sylfaen"/>
          <w:b/>
        </w:rPr>
        <w:br w:type="page"/>
      </w:r>
    </w:p>
    <w:p w:rsidR="00071D1C" w:rsidRPr="005474D1" w:rsidRDefault="00071D1C" w:rsidP="0071286E">
      <w:pPr>
        <w:widowControl w:val="0"/>
        <w:jc w:val="right"/>
        <w:rPr>
          <w:rFonts w:ascii="GHEA Grapalat" w:hAnsi="GHEA Grapalat" w:cs="Sylfaen"/>
          <w:i/>
          <w:sz w:val="20"/>
          <w:szCs w:val="20"/>
        </w:rPr>
      </w:pPr>
      <w:r w:rsidRPr="005474D1">
        <w:rPr>
          <w:rFonts w:ascii="GHEA Grapalat" w:hAnsi="GHEA Grapalat"/>
          <w:i/>
          <w:sz w:val="20"/>
          <w:szCs w:val="20"/>
        </w:rPr>
        <w:lastRenderedPageBreak/>
        <w:t>Приложение № 3.1</w:t>
      </w:r>
    </w:p>
    <w:p w:rsidR="00341A74" w:rsidRPr="005474D1" w:rsidRDefault="00341A74" w:rsidP="0071286E">
      <w:pPr>
        <w:widowControl w:val="0"/>
        <w:jc w:val="right"/>
        <w:rPr>
          <w:rFonts w:ascii="GHEA Grapalat" w:hAnsi="GHEA Grapalat" w:cs="Sylfaen"/>
          <w:i/>
          <w:sz w:val="20"/>
          <w:szCs w:val="20"/>
        </w:rPr>
      </w:pPr>
      <w:r w:rsidRPr="005474D1">
        <w:rPr>
          <w:rFonts w:ascii="GHEA Grapalat" w:hAnsi="GHEA Grapalat"/>
          <w:i/>
          <w:sz w:val="20"/>
          <w:szCs w:val="20"/>
        </w:rPr>
        <w:t xml:space="preserve">к Договору под кодом </w:t>
      </w:r>
      <w:r w:rsidR="00196F14" w:rsidRPr="005474D1">
        <w:rPr>
          <w:rFonts w:ascii="GHEA Grapalat" w:hAnsi="GHEA Grapalat" w:cs="Sylfaen"/>
          <w:i/>
          <w:sz w:val="20"/>
          <w:szCs w:val="20"/>
        </w:rPr>
        <w:br/>
      </w:r>
      <w:r w:rsidRPr="005474D1">
        <w:rPr>
          <w:rFonts w:ascii="GHEA Grapalat" w:hAnsi="GHEA Grapalat"/>
          <w:i/>
          <w:sz w:val="20"/>
          <w:szCs w:val="20"/>
        </w:rPr>
        <w:t xml:space="preserve">заключенному </w:t>
      </w:r>
      <w:r w:rsidR="006132ED" w:rsidRPr="005474D1">
        <w:rPr>
          <w:rFonts w:ascii="GHEA Grapalat" w:hAnsi="GHEA Grapalat"/>
          <w:i/>
          <w:sz w:val="20"/>
          <w:szCs w:val="20"/>
        </w:rPr>
        <w:t>"</w:t>
      </w:r>
      <w:r w:rsidR="00D52566" w:rsidRPr="005474D1">
        <w:rPr>
          <w:rFonts w:ascii="GHEA Grapalat" w:hAnsi="GHEA Grapalat"/>
          <w:i/>
          <w:sz w:val="20"/>
          <w:szCs w:val="20"/>
        </w:rPr>
        <w:tab/>
      </w:r>
      <w:r w:rsidR="006132ED" w:rsidRPr="005474D1">
        <w:rPr>
          <w:rFonts w:ascii="GHEA Grapalat" w:hAnsi="GHEA Grapalat"/>
          <w:i/>
          <w:sz w:val="20"/>
          <w:szCs w:val="20"/>
        </w:rPr>
        <w:t>"</w:t>
      </w:r>
      <w:r w:rsidR="00AA7117" w:rsidRPr="005474D1">
        <w:rPr>
          <w:rFonts w:ascii="GHEA Grapalat" w:hAnsi="GHEA Grapalat"/>
          <w:i/>
          <w:sz w:val="20"/>
          <w:szCs w:val="20"/>
        </w:rPr>
        <w:t xml:space="preserve"> </w:t>
      </w:r>
      <w:r w:rsidR="00D52566" w:rsidRPr="005474D1">
        <w:rPr>
          <w:rFonts w:ascii="GHEA Grapalat" w:hAnsi="GHEA Grapalat"/>
          <w:i/>
          <w:sz w:val="20"/>
          <w:szCs w:val="20"/>
        </w:rPr>
        <w:tab/>
      </w:r>
      <w:r w:rsidRPr="005474D1">
        <w:rPr>
          <w:rFonts w:ascii="GHEA Grapalat" w:hAnsi="GHEA Grapalat"/>
          <w:i/>
          <w:sz w:val="20"/>
          <w:szCs w:val="20"/>
        </w:rPr>
        <w:t>20</w:t>
      </w:r>
      <w:r w:rsidR="00AA7117" w:rsidRPr="005474D1">
        <w:rPr>
          <w:rFonts w:ascii="GHEA Grapalat" w:hAnsi="GHEA Grapalat"/>
          <w:i/>
          <w:sz w:val="20"/>
          <w:szCs w:val="20"/>
        </w:rPr>
        <w:t xml:space="preserve"> </w:t>
      </w:r>
      <w:r w:rsidR="00D52566" w:rsidRPr="005474D1">
        <w:rPr>
          <w:rFonts w:ascii="GHEA Grapalat" w:hAnsi="GHEA Grapalat"/>
          <w:i/>
          <w:sz w:val="20"/>
          <w:szCs w:val="20"/>
        </w:rPr>
        <w:tab/>
      </w:r>
      <w:r w:rsidRPr="005474D1">
        <w:rPr>
          <w:rFonts w:ascii="GHEA Grapalat" w:hAnsi="GHEA Grapalat"/>
          <w:i/>
          <w:sz w:val="20"/>
          <w:szCs w:val="20"/>
        </w:rPr>
        <w:t>г.</w:t>
      </w:r>
    </w:p>
    <w:p w:rsidR="00071D1C" w:rsidRPr="005474D1" w:rsidRDefault="00071D1C" w:rsidP="00B46D58">
      <w:pPr>
        <w:widowControl w:val="0"/>
        <w:tabs>
          <w:tab w:val="left" w:pos="360"/>
          <w:tab w:val="left" w:pos="540"/>
        </w:tabs>
        <w:spacing w:after="160"/>
        <w:jc w:val="center"/>
        <w:rPr>
          <w:rFonts w:ascii="GHEA Grapalat" w:hAnsi="GHEA Grapalat" w:cs="Sylfaen"/>
          <w:b/>
          <w:bCs/>
          <w:sz w:val="20"/>
          <w:szCs w:val="20"/>
        </w:rPr>
      </w:pPr>
    </w:p>
    <w:p w:rsidR="00071D1C" w:rsidRPr="005474D1" w:rsidRDefault="00196F14" w:rsidP="00B46D58">
      <w:pPr>
        <w:widowControl w:val="0"/>
        <w:spacing w:after="160"/>
        <w:jc w:val="center"/>
        <w:rPr>
          <w:rFonts w:ascii="GHEA Grapalat" w:hAnsi="GHEA Grapalat" w:cs="Sylfaen"/>
          <w:bCs/>
        </w:rPr>
      </w:pPr>
      <w:r w:rsidRPr="005474D1">
        <w:rPr>
          <w:rFonts w:ascii="GHEA Grapalat" w:hAnsi="GHEA Grapalat"/>
        </w:rPr>
        <w:t>АКТ №———</w:t>
      </w:r>
    </w:p>
    <w:p w:rsidR="00071D1C" w:rsidRPr="005474D1" w:rsidRDefault="00071D1C" w:rsidP="00B46D58">
      <w:pPr>
        <w:widowControl w:val="0"/>
        <w:spacing w:after="160"/>
        <w:jc w:val="center"/>
        <w:rPr>
          <w:rFonts w:ascii="GHEA Grapalat" w:hAnsi="GHEA Grapalat" w:cs="Sylfaen"/>
          <w:b/>
          <w:bCs/>
          <w:sz w:val="20"/>
          <w:szCs w:val="20"/>
        </w:rPr>
      </w:pPr>
      <w:r w:rsidRPr="005474D1">
        <w:rPr>
          <w:rFonts w:ascii="GHEA Grapalat" w:hAnsi="GHEA Grapalat"/>
          <w:sz w:val="20"/>
          <w:szCs w:val="20"/>
        </w:rPr>
        <w:t xml:space="preserve">относительно фиксирования факта передачи Покупателю результата договора </w:t>
      </w:r>
    </w:p>
    <w:p w:rsidR="00071D1C" w:rsidRPr="005474D1" w:rsidRDefault="00071D1C" w:rsidP="00B46D58">
      <w:pPr>
        <w:widowControl w:val="0"/>
        <w:tabs>
          <w:tab w:val="left" w:pos="360"/>
          <w:tab w:val="left" w:pos="540"/>
        </w:tabs>
        <w:spacing w:after="160"/>
        <w:jc w:val="center"/>
        <w:rPr>
          <w:rFonts w:ascii="GHEA Grapalat" w:hAnsi="GHEA Grapalat" w:cs="Sylfaen"/>
          <w:sz w:val="20"/>
          <w:szCs w:val="20"/>
        </w:rPr>
      </w:pPr>
    </w:p>
    <w:p w:rsidR="006B3AE3" w:rsidRPr="005474D1" w:rsidRDefault="006B3AE3" w:rsidP="00B46D58">
      <w:pPr>
        <w:widowControl w:val="0"/>
        <w:ind w:firstLine="567"/>
        <w:jc w:val="both"/>
        <w:rPr>
          <w:rFonts w:ascii="GHEA Grapalat" w:hAnsi="GHEA Grapalat"/>
          <w:i/>
          <w:sz w:val="20"/>
          <w:szCs w:val="20"/>
        </w:rPr>
      </w:pPr>
      <w:r w:rsidRPr="005474D1">
        <w:rPr>
          <w:rFonts w:ascii="GHEA Grapalat" w:hAnsi="GHEA Grapalat"/>
          <w:i/>
          <w:sz w:val="20"/>
          <w:szCs w:val="20"/>
        </w:rPr>
        <w:t>Настоящим фиксируется, что в рамках договора закупки № ______________,</w:t>
      </w:r>
    </w:p>
    <w:p w:rsidR="006B3AE3" w:rsidRPr="005474D1" w:rsidRDefault="006B3AE3" w:rsidP="00B46D58">
      <w:pPr>
        <w:widowControl w:val="0"/>
        <w:spacing w:after="120"/>
        <w:ind w:left="7371" w:hanging="141"/>
        <w:jc w:val="both"/>
        <w:rPr>
          <w:rFonts w:ascii="GHEA Grapalat" w:hAnsi="GHEA Grapalat"/>
          <w:i/>
          <w:sz w:val="20"/>
          <w:szCs w:val="20"/>
        </w:rPr>
      </w:pPr>
      <w:r w:rsidRPr="005474D1">
        <w:rPr>
          <w:rFonts w:ascii="GHEA Grapalat" w:hAnsi="GHEA Grapalat"/>
          <w:i/>
          <w:sz w:val="20"/>
          <w:szCs w:val="20"/>
        </w:rPr>
        <w:t>номер договора</w:t>
      </w:r>
    </w:p>
    <w:p w:rsidR="006B3AE3" w:rsidRPr="005474D1" w:rsidRDefault="006B3AE3" w:rsidP="00B46D58">
      <w:pPr>
        <w:widowControl w:val="0"/>
        <w:tabs>
          <w:tab w:val="left" w:pos="4480"/>
        </w:tabs>
        <w:jc w:val="both"/>
        <w:rPr>
          <w:rFonts w:ascii="GHEA Grapalat" w:hAnsi="GHEA Grapalat" w:cs="Sylfaen"/>
          <w:i/>
          <w:sz w:val="20"/>
          <w:szCs w:val="20"/>
        </w:rPr>
      </w:pPr>
      <w:r w:rsidRPr="005474D1">
        <w:rPr>
          <w:rFonts w:ascii="GHEA Grapalat" w:hAnsi="GHEA Grapalat"/>
          <w:i/>
          <w:sz w:val="20"/>
          <w:szCs w:val="20"/>
        </w:rPr>
        <w:t>заключенного __________________ 20</w:t>
      </w:r>
      <w:r w:rsidRPr="005474D1">
        <w:rPr>
          <w:rFonts w:ascii="GHEA Grapalat" w:hAnsi="GHEA Grapalat"/>
          <w:i/>
          <w:sz w:val="20"/>
          <w:szCs w:val="20"/>
        </w:rPr>
        <w:tab/>
        <w:t>г. между _____________________________</w:t>
      </w:r>
    </w:p>
    <w:p w:rsidR="006B3AE3" w:rsidRPr="005474D1" w:rsidRDefault="006B3AE3" w:rsidP="00B46D58">
      <w:pPr>
        <w:widowControl w:val="0"/>
        <w:tabs>
          <w:tab w:val="left" w:pos="6379"/>
        </w:tabs>
        <w:spacing w:after="120"/>
        <w:ind w:left="1701" w:right="-360"/>
        <w:jc w:val="both"/>
        <w:rPr>
          <w:rFonts w:ascii="GHEA Grapalat" w:hAnsi="GHEA Grapalat" w:cs="Sylfaen"/>
          <w:i/>
          <w:sz w:val="20"/>
          <w:szCs w:val="20"/>
        </w:rPr>
      </w:pPr>
      <w:r w:rsidRPr="005474D1">
        <w:rPr>
          <w:rFonts w:ascii="GHEA Grapalat" w:hAnsi="GHEA Grapalat"/>
          <w:i/>
          <w:sz w:val="20"/>
          <w:szCs w:val="20"/>
        </w:rPr>
        <w:t xml:space="preserve">дата заключения договора </w:t>
      </w:r>
      <w:r w:rsidRPr="005474D1">
        <w:rPr>
          <w:rFonts w:ascii="GHEA Grapalat" w:hAnsi="GHEA Grapalat"/>
          <w:i/>
          <w:sz w:val="20"/>
          <w:szCs w:val="20"/>
        </w:rPr>
        <w:tab/>
        <w:t>наименование Покупателя</w:t>
      </w:r>
    </w:p>
    <w:p w:rsidR="006B3AE3" w:rsidRPr="005474D1" w:rsidRDefault="006B3AE3" w:rsidP="00B46D58">
      <w:pPr>
        <w:widowControl w:val="0"/>
        <w:tabs>
          <w:tab w:val="left" w:pos="360"/>
          <w:tab w:val="left" w:pos="540"/>
        </w:tabs>
        <w:ind w:right="-2"/>
        <w:jc w:val="both"/>
        <w:rPr>
          <w:rFonts w:ascii="GHEA Grapalat" w:hAnsi="GHEA Grapalat"/>
          <w:i/>
          <w:sz w:val="20"/>
          <w:szCs w:val="20"/>
        </w:rPr>
      </w:pPr>
      <w:r w:rsidRPr="005474D1">
        <w:rPr>
          <w:rFonts w:ascii="GHEA Grapalat" w:hAnsi="GHEA Grapalat"/>
          <w:i/>
          <w:sz w:val="20"/>
          <w:szCs w:val="20"/>
        </w:rPr>
        <w:t xml:space="preserve">(далее — Покупатель) и ________________________________ (далее — Продавец), </w:t>
      </w:r>
    </w:p>
    <w:p w:rsidR="006B3AE3" w:rsidRPr="005474D1" w:rsidRDefault="006B3AE3" w:rsidP="00B46D58">
      <w:pPr>
        <w:widowControl w:val="0"/>
        <w:spacing w:after="120"/>
        <w:ind w:left="3544" w:right="-360"/>
        <w:jc w:val="both"/>
        <w:rPr>
          <w:rFonts w:ascii="GHEA Grapalat" w:hAnsi="GHEA Grapalat"/>
          <w:i/>
          <w:sz w:val="20"/>
          <w:szCs w:val="20"/>
        </w:rPr>
      </w:pPr>
      <w:r w:rsidRPr="005474D1">
        <w:rPr>
          <w:rFonts w:ascii="GHEA Grapalat" w:hAnsi="GHEA Grapalat"/>
          <w:i/>
          <w:sz w:val="20"/>
          <w:szCs w:val="20"/>
        </w:rPr>
        <w:t>наименование Продавца</w:t>
      </w:r>
    </w:p>
    <w:p w:rsidR="00071D1C" w:rsidRPr="005474D1" w:rsidRDefault="006B3AE3" w:rsidP="00B46D58">
      <w:pPr>
        <w:widowControl w:val="0"/>
        <w:tabs>
          <w:tab w:val="left" w:pos="360"/>
          <w:tab w:val="left" w:pos="540"/>
        </w:tabs>
        <w:spacing w:after="160"/>
        <w:jc w:val="both"/>
        <w:rPr>
          <w:rFonts w:ascii="GHEA Grapalat" w:hAnsi="GHEA Grapalat" w:cs="Sylfaen"/>
          <w:i/>
          <w:sz w:val="20"/>
          <w:szCs w:val="20"/>
        </w:rPr>
      </w:pPr>
      <w:r w:rsidRPr="005474D1">
        <w:rPr>
          <w:rFonts w:ascii="GHEA Grapalat" w:hAnsi="GHEA Grapalat"/>
          <w:i/>
          <w:sz w:val="20"/>
          <w:szCs w:val="20"/>
        </w:rPr>
        <w:t>Продавец _______ 20</w:t>
      </w:r>
      <w:r w:rsidRPr="005474D1">
        <w:rPr>
          <w:rFonts w:ascii="GHEA Grapalat" w:hAnsi="GHEA Grapalat"/>
          <w:i/>
          <w:sz w:val="20"/>
          <w:szCs w:val="20"/>
        </w:rPr>
        <w:tab/>
        <w:t>г. передал с целью приема-передачи Покупателю нижеуказанные товары:</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B138F3" w:rsidRPr="005474D1" w:rsidTr="007072C5">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5474D1" w:rsidRDefault="00071D1C" w:rsidP="00B46D58">
            <w:pPr>
              <w:widowControl w:val="0"/>
              <w:spacing w:after="120"/>
              <w:jc w:val="center"/>
              <w:rPr>
                <w:rFonts w:ascii="GHEA Grapalat" w:hAnsi="GHEA Grapalat" w:cs="Sylfaen"/>
                <w:bCs/>
                <w:sz w:val="20"/>
                <w:szCs w:val="20"/>
              </w:rPr>
            </w:pPr>
            <w:r w:rsidRPr="005474D1">
              <w:rPr>
                <w:rFonts w:ascii="GHEA Grapalat" w:hAnsi="GHEA Grapalat"/>
                <w:sz w:val="20"/>
                <w:szCs w:val="20"/>
              </w:rPr>
              <w:t>Товар</w:t>
            </w:r>
          </w:p>
        </w:tc>
      </w:tr>
      <w:tr w:rsidR="00B138F3" w:rsidRPr="005474D1"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5474D1" w:rsidRDefault="0016519F" w:rsidP="00B46D58">
            <w:pPr>
              <w:widowControl w:val="0"/>
              <w:spacing w:after="120"/>
              <w:jc w:val="center"/>
              <w:rPr>
                <w:rFonts w:ascii="GHEA Grapalat" w:hAnsi="GHEA Grapalat"/>
                <w:sz w:val="20"/>
                <w:szCs w:val="20"/>
              </w:rPr>
            </w:pPr>
            <w:r w:rsidRPr="005474D1">
              <w:rPr>
                <w:rFonts w:ascii="GHEA Grapalat" w:hAnsi="GHEA Grapalat"/>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5474D1" w:rsidRDefault="000F494F" w:rsidP="00B46D58">
            <w:pPr>
              <w:widowControl w:val="0"/>
              <w:spacing w:after="120"/>
              <w:jc w:val="center"/>
              <w:rPr>
                <w:rFonts w:ascii="GHEA Grapalat" w:hAnsi="GHEA Grapalat"/>
                <w:sz w:val="20"/>
                <w:szCs w:val="20"/>
              </w:rPr>
            </w:pPr>
            <w:r w:rsidRPr="005474D1">
              <w:rPr>
                <w:rFonts w:ascii="GHEA Grapalat" w:hAnsi="GHEA Grapalat"/>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5474D1" w:rsidRDefault="000F494F" w:rsidP="00B46D58">
            <w:pPr>
              <w:widowControl w:val="0"/>
              <w:spacing w:after="120"/>
              <w:jc w:val="center"/>
              <w:rPr>
                <w:rFonts w:ascii="GHEA Grapalat" w:hAnsi="GHEA Grapalat"/>
                <w:sz w:val="20"/>
                <w:szCs w:val="20"/>
              </w:rPr>
            </w:pPr>
            <w:r w:rsidRPr="005474D1">
              <w:rPr>
                <w:rFonts w:ascii="GHEA Grapalat" w:hAnsi="GHEA Grapalat"/>
                <w:sz w:val="20"/>
                <w:szCs w:val="20"/>
              </w:rPr>
              <w:t>объем (фактический)</w:t>
            </w:r>
          </w:p>
        </w:tc>
      </w:tr>
      <w:tr w:rsidR="00B138F3" w:rsidRPr="005474D1"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5474D1" w:rsidRDefault="00071D1C" w:rsidP="00B46D58">
            <w:pPr>
              <w:widowControl w:val="0"/>
              <w:spacing w:after="120"/>
              <w:jc w:val="center"/>
              <w:rPr>
                <w:rFonts w:ascii="GHEA Grapalat" w:hAnsi="GHEA Grapalat"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5474D1" w:rsidRDefault="00071D1C" w:rsidP="00B46D58">
            <w:pPr>
              <w:widowControl w:val="0"/>
              <w:spacing w:after="120"/>
              <w:jc w:val="center"/>
              <w:rPr>
                <w:rFonts w:ascii="GHEA Grapalat" w:hAnsi="GHEA Grapalat"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5474D1" w:rsidRDefault="00071D1C" w:rsidP="00B46D58">
            <w:pPr>
              <w:widowControl w:val="0"/>
              <w:spacing w:after="120"/>
              <w:jc w:val="center"/>
              <w:rPr>
                <w:rFonts w:ascii="GHEA Grapalat" w:hAnsi="GHEA Grapalat" w:cs="Sylfaen"/>
                <w:sz w:val="20"/>
                <w:szCs w:val="20"/>
              </w:rPr>
            </w:pPr>
          </w:p>
        </w:tc>
      </w:tr>
      <w:tr w:rsidR="00071D1C" w:rsidRPr="005474D1"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5474D1" w:rsidRDefault="00071D1C" w:rsidP="00B46D58">
            <w:pPr>
              <w:widowControl w:val="0"/>
              <w:spacing w:after="120"/>
              <w:jc w:val="center"/>
              <w:rPr>
                <w:rFonts w:ascii="GHEA Grapalat" w:hAnsi="GHEA Grapalat"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5474D1" w:rsidRDefault="00071D1C" w:rsidP="00B46D58">
            <w:pPr>
              <w:widowControl w:val="0"/>
              <w:spacing w:after="120"/>
              <w:jc w:val="center"/>
              <w:rPr>
                <w:rFonts w:ascii="GHEA Grapalat" w:hAnsi="GHEA Grapalat"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5474D1" w:rsidRDefault="00071D1C" w:rsidP="00B46D58">
            <w:pPr>
              <w:widowControl w:val="0"/>
              <w:spacing w:after="120"/>
              <w:jc w:val="center"/>
              <w:rPr>
                <w:rFonts w:ascii="GHEA Grapalat" w:hAnsi="GHEA Grapalat" w:cs="Sylfaen"/>
                <w:sz w:val="20"/>
                <w:szCs w:val="20"/>
              </w:rPr>
            </w:pPr>
          </w:p>
        </w:tc>
      </w:tr>
    </w:tbl>
    <w:p w:rsidR="00071D1C" w:rsidRPr="005474D1" w:rsidRDefault="00071D1C" w:rsidP="00B46D58">
      <w:pPr>
        <w:widowControl w:val="0"/>
        <w:tabs>
          <w:tab w:val="left" w:pos="360"/>
          <w:tab w:val="left" w:pos="540"/>
        </w:tabs>
        <w:spacing w:after="160"/>
        <w:jc w:val="both"/>
        <w:rPr>
          <w:rFonts w:ascii="GHEA Grapalat" w:hAnsi="GHEA Grapalat" w:cs="Sylfaen"/>
        </w:rPr>
      </w:pPr>
    </w:p>
    <w:p w:rsidR="00071D1C" w:rsidRPr="005474D1" w:rsidRDefault="00071D1C" w:rsidP="0071286E">
      <w:pPr>
        <w:widowControl w:val="0"/>
        <w:spacing w:after="160"/>
        <w:ind w:firstLine="567"/>
        <w:jc w:val="center"/>
        <w:rPr>
          <w:rFonts w:ascii="GHEA Grapalat" w:hAnsi="GHEA Grapalat" w:cs="Sylfaen"/>
          <w:sz w:val="20"/>
          <w:szCs w:val="20"/>
        </w:rPr>
      </w:pPr>
      <w:r w:rsidRPr="005474D1">
        <w:rPr>
          <w:rFonts w:ascii="GHEA Grapalat" w:hAnsi="GHEA Grapalat"/>
          <w:sz w:val="20"/>
          <w:szCs w:val="20"/>
        </w:rPr>
        <w:t>Настоящий акт составлен в 2 экземплярах, каждой из сторон предоставляется по одному экземпляру.</w:t>
      </w:r>
    </w:p>
    <w:p w:rsidR="00B138F3" w:rsidRPr="005474D1" w:rsidRDefault="00B138F3" w:rsidP="00B138F3">
      <w:pPr>
        <w:rPr>
          <w:rFonts w:ascii="GHEA Grapalat" w:hAnsi="GHEA Grapalat"/>
          <w:sz w:val="20"/>
          <w:szCs w:val="20"/>
        </w:rPr>
      </w:pPr>
      <w:r w:rsidRPr="005474D1">
        <w:rPr>
          <w:rFonts w:ascii="GHEA Grapalat" w:hAnsi="GHEA Grapalat"/>
          <w:sz w:val="20"/>
          <w:szCs w:val="20"/>
        </w:rPr>
        <w:t xml:space="preserve">                                                       </w:t>
      </w:r>
    </w:p>
    <w:p w:rsidR="00071D1C" w:rsidRPr="005474D1" w:rsidRDefault="00B138F3" w:rsidP="00B138F3">
      <w:pPr>
        <w:rPr>
          <w:rFonts w:ascii="GHEA Grapalat" w:hAnsi="GHEA Grapalat"/>
          <w:sz w:val="20"/>
          <w:szCs w:val="20"/>
          <w:lang w:val="en-US"/>
        </w:rPr>
      </w:pPr>
      <w:r w:rsidRPr="005474D1">
        <w:rPr>
          <w:rFonts w:ascii="GHEA Grapalat" w:hAnsi="GHEA Grapalat"/>
          <w:sz w:val="20"/>
          <w:szCs w:val="20"/>
        </w:rPr>
        <w:t xml:space="preserve">                                                          </w:t>
      </w:r>
      <w:r w:rsidR="00071D1C" w:rsidRPr="005474D1">
        <w:rPr>
          <w:rFonts w:ascii="GHEA Grapalat" w:hAnsi="GHEA Grapalat"/>
          <w:sz w:val="20"/>
          <w:szCs w:val="20"/>
        </w:rPr>
        <w:t>СТОРОНЫ</w:t>
      </w:r>
    </w:p>
    <w:p w:rsidR="007072C5" w:rsidRPr="005474D1" w:rsidRDefault="007072C5" w:rsidP="00B46D58">
      <w:pPr>
        <w:widowControl w:val="0"/>
        <w:spacing w:after="160"/>
        <w:jc w:val="center"/>
        <w:rPr>
          <w:rFonts w:ascii="GHEA Grapalat" w:hAnsi="GHEA Grapalat" w:cs="Sylfaen"/>
          <w:lang w:val="en-US"/>
        </w:rPr>
      </w:pPr>
    </w:p>
    <w:tbl>
      <w:tblPr>
        <w:tblW w:w="0" w:type="auto"/>
        <w:tblLook w:val="00A0" w:firstRow="1" w:lastRow="0" w:firstColumn="1" w:lastColumn="0" w:noHBand="0" w:noVBand="0"/>
      </w:tblPr>
      <w:tblGrid>
        <w:gridCol w:w="4450"/>
        <w:gridCol w:w="4836"/>
      </w:tblGrid>
      <w:tr w:rsidR="00B138F3" w:rsidRPr="005474D1" w:rsidTr="007072C5">
        <w:tc>
          <w:tcPr>
            <w:tcW w:w="4450" w:type="dxa"/>
          </w:tcPr>
          <w:p w:rsidR="00071D1C" w:rsidRPr="005474D1" w:rsidRDefault="00071D1C" w:rsidP="00B46D58">
            <w:pPr>
              <w:widowControl w:val="0"/>
              <w:tabs>
                <w:tab w:val="left" w:pos="360"/>
                <w:tab w:val="left" w:pos="540"/>
              </w:tabs>
              <w:spacing w:after="160"/>
              <w:jc w:val="center"/>
              <w:rPr>
                <w:rFonts w:ascii="GHEA Grapalat" w:hAnsi="GHEA Grapalat" w:cs="Sylfaen"/>
                <w:b/>
                <w:bCs/>
              </w:rPr>
            </w:pPr>
            <w:r w:rsidRPr="005474D1">
              <w:rPr>
                <w:rFonts w:ascii="GHEA Grapalat" w:hAnsi="GHEA Grapalat"/>
                <w:b/>
              </w:rPr>
              <w:t>Передал</w:t>
            </w:r>
          </w:p>
        </w:tc>
        <w:tc>
          <w:tcPr>
            <w:tcW w:w="4836" w:type="dxa"/>
          </w:tcPr>
          <w:p w:rsidR="00071D1C" w:rsidRPr="005474D1" w:rsidRDefault="00071D1C" w:rsidP="00B46D58">
            <w:pPr>
              <w:widowControl w:val="0"/>
              <w:tabs>
                <w:tab w:val="left" w:pos="360"/>
                <w:tab w:val="left" w:pos="540"/>
              </w:tabs>
              <w:spacing w:after="160"/>
              <w:jc w:val="center"/>
              <w:rPr>
                <w:rFonts w:ascii="GHEA Grapalat" w:hAnsi="GHEA Grapalat" w:cs="Sylfaen"/>
                <w:b/>
                <w:bCs/>
              </w:rPr>
            </w:pPr>
            <w:r w:rsidRPr="005474D1">
              <w:rPr>
                <w:rFonts w:ascii="GHEA Grapalat" w:hAnsi="GHEA Grapalat"/>
                <w:b/>
              </w:rPr>
              <w:t>Принял</w:t>
            </w:r>
          </w:p>
        </w:tc>
      </w:tr>
    </w:tbl>
    <w:p w:rsidR="00071D1C" w:rsidRPr="005474D1" w:rsidRDefault="00071D1C" w:rsidP="00B46D58">
      <w:pPr>
        <w:widowControl w:val="0"/>
        <w:tabs>
          <w:tab w:val="left" w:pos="360"/>
          <w:tab w:val="left" w:pos="540"/>
        </w:tabs>
        <w:spacing w:after="160"/>
        <w:jc w:val="right"/>
        <w:rPr>
          <w:rFonts w:ascii="GHEA Grapalat" w:hAnsi="GHEA Grapalat" w:cs="Sylfaen"/>
        </w:rPr>
      </w:pPr>
      <w:r w:rsidRPr="005474D1">
        <w:rPr>
          <w:rFonts w:ascii="GHEA Grapalat" w:hAnsi="GHEA Grapalat"/>
        </w:rPr>
        <w:t>представитель, спроектировавший заявку:</w:t>
      </w:r>
    </w:p>
    <w:p w:rsidR="00071D1C" w:rsidRPr="005474D1" w:rsidRDefault="00071D1C" w:rsidP="00B46D58">
      <w:pPr>
        <w:widowControl w:val="0"/>
        <w:tabs>
          <w:tab w:val="left" w:pos="360"/>
          <w:tab w:val="left" w:pos="540"/>
        </w:tabs>
        <w:spacing w:after="160"/>
        <w:rPr>
          <w:rFonts w:ascii="GHEA Grapalat" w:hAnsi="GHEA Grapalat" w:cs="Sylfaen"/>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B138F3" w:rsidRPr="005474D1" w:rsidTr="00E22E51">
        <w:trPr>
          <w:tblCellSpacing w:w="7" w:type="dxa"/>
          <w:jc w:val="center"/>
        </w:trPr>
        <w:tc>
          <w:tcPr>
            <w:tcW w:w="0" w:type="auto"/>
            <w:vAlign w:val="center"/>
          </w:tcPr>
          <w:p w:rsidR="00071D1C" w:rsidRPr="005474D1" w:rsidRDefault="00071D1C" w:rsidP="00B46D58">
            <w:pPr>
              <w:widowControl w:val="0"/>
              <w:jc w:val="center"/>
              <w:rPr>
                <w:rFonts w:ascii="GHEA Grapalat" w:hAnsi="GHEA Grapalat" w:cs="GHEA Grapalat"/>
              </w:rPr>
            </w:pPr>
            <w:r w:rsidRPr="005474D1">
              <w:rPr>
                <w:rFonts w:ascii="GHEA Grapalat" w:hAnsi="GHEA Grapalat"/>
              </w:rPr>
              <w:t xml:space="preserve">___________________________ </w:t>
            </w:r>
          </w:p>
          <w:p w:rsidR="00071D1C" w:rsidRPr="005474D1" w:rsidRDefault="00071D1C" w:rsidP="00B46D58">
            <w:pPr>
              <w:widowControl w:val="0"/>
              <w:spacing w:after="160"/>
              <w:jc w:val="center"/>
              <w:rPr>
                <w:rFonts w:ascii="GHEA Grapalat" w:hAnsi="GHEA Grapalat" w:cs="GHEA Grapalat"/>
                <w:vertAlign w:val="superscript"/>
              </w:rPr>
            </w:pPr>
            <w:r w:rsidRPr="005474D1">
              <w:rPr>
                <w:rFonts w:ascii="GHEA Grapalat" w:hAnsi="GHEA Grapalat"/>
                <w:vertAlign w:val="superscript"/>
              </w:rPr>
              <w:t>фамилия, имя</w:t>
            </w:r>
          </w:p>
        </w:tc>
        <w:tc>
          <w:tcPr>
            <w:tcW w:w="0" w:type="auto"/>
            <w:vAlign w:val="center"/>
          </w:tcPr>
          <w:p w:rsidR="00071D1C" w:rsidRPr="005474D1" w:rsidRDefault="00071D1C" w:rsidP="00B46D58">
            <w:pPr>
              <w:widowControl w:val="0"/>
              <w:jc w:val="center"/>
              <w:rPr>
                <w:rFonts w:ascii="GHEA Grapalat" w:hAnsi="GHEA Grapalat" w:cs="GHEA Grapalat"/>
              </w:rPr>
            </w:pPr>
            <w:r w:rsidRPr="005474D1">
              <w:rPr>
                <w:rFonts w:ascii="GHEA Grapalat" w:hAnsi="GHEA Grapalat"/>
              </w:rPr>
              <w:t>___________________________</w:t>
            </w:r>
          </w:p>
          <w:p w:rsidR="00071D1C" w:rsidRPr="005474D1" w:rsidRDefault="00071D1C" w:rsidP="00B46D58">
            <w:pPr>
              <w:widowControl w:val="0"/>
              <w:spacing w:after="160"/>
              <w:jc w:val="center"/>
              <w:rPr>
                <w:rFonts w:ascii="GHEA Grapalat" w:hAnsi="GHEA Grapalat" w:cs="GHEA Grapalat"/>
                <w:vertAlign w:val="superscript"/>
              </w:rPr>
            </w:pPr>
            <w:r w:rsidRPr="005474D1">
              <w:rPr>
                <w:rFonts w:ascii="GHEA Grapalat" w:hAnsi="GHEA Grapalat"/>
                <w:vertAlign w:val="superscript"/>
              </w:rPr>
              <w:t>фамилия, имя</w:t>
            </w:r>
          </w:p>
        </w:tc>
      </w:tr>
      <w:tr w:rsidR="00B138F3" w:rsidRPr="001C56F7" w:rsidTr="00E22E51">
        <w:trPr>
          <w:tblCellSpacing w:w="7" w:type="dxa"/>
          <w:jc w:val="center"/>
        </w:trPr>
        <w:tc>
          <w:tcPr>
            <w:tcW w:w="0" w:type="auto"/>
            <w:vAlign w:val="center"/>
          </w:tcPr>
          <w:p w:rsidR="00071D1C" w:rsidRPr="005474D1" w:rsidRDefault="00071D1C" w:rsidP="00B46D58">
            <w:pPr>
              <w:widowControl w:val="0"/>
              <w:jc w:val="center"/>
              <w:rPr>
                <w:rFonts w:ascii="GHEA Grapalat" w:hAnsi="GHEA Grapalat" w:cs="GHEA Grapalat"/>
              </w:rPr>
            </w:pPr>
            <w:r w:rsidRPr="005474D1">
              <w:rPr>
                <w:rFonts w:ascii="GHEA Grapalat" w:hAnsi="GHEA Grapalat"/>
              </w:rPr>
              <w:t xml:space="preserve">___________________________ </w:t>
            </w:r>
          </w:p>
          <w:p w:rsidR="00071D1C" w:rsidRPr="005474D1" w:rsidRDefault="00071D1C" w:rsidP="00B46D58">
            <w:pPr>
              <w:widowControl w:val="0"/>
              <w:spacing w:after="160"/>
              <w:jc w:val="center"/>
              <w:rPr>
                <w:rFonts w:ascii="GHEA Grapalat" w:hAnsi="GHEA Grapalat" w:cs="GHEA Grapalat"/>
                <w:vertAlign w:val="superscript"/>
              </w:rPr>
            </w:pPr>
            <w:r w:rsidRPr="005474D1">
              <w:rPr>
                <w:rFonts w:ascii="GHEA Grapalat" w:hAnsi="GHEA Grapalat"/>
                <w:vertAlign w:val="superscript"/>
              </w:rPr>
              <w:t>подпись</w:t>
            </w:r>
          </w:p>
        </w:tc>
        <w:tc>
          <w:tcPr>
            <w:tcW w:w="0" w:type="auto"/>
            <w:vAlign w:val="center"/>
          </w:tcPr>
          <w:p w:rsidR="00071D1C" w:rsidRPr="005474D1" w:rsidRDefault="00071D1C" w:rsidP="00B46D58">
            <w:pPr>
              <w:widowControl w:val="0"/>
              <w:jc w:val="center"/>
              <w:rPr>
                <w:rFonts w:ascii="GHEA Grapalat" w:hAnsi="GHEA Grapalat" w:cs="GHEA Grapalat"/>
              </w:rPr>
            </w:pPr>
            <w:r w:rsidRPr="005474D1">
              <w:rPr>
                <w:rFonts w:ascii="GHEA Grapalat" w:hAnsi="GHEA Grapalat"/>
              </w:rPr>
              <w:t>___________________________</w:t>
            </w:r>
          </w:p>
          <w:p w:rsidR="00071D1C" w:rsidRPr="001C56F7" w:rsidRDefault="00071D1C" w:rsidP="00B46D58">
            <w:pPr>
              <w:widowControl w:val="0"/>
              <w:spacing w:after="160"/>
              <w:jc w:val="center"/>
              <w:rPr>
                <w:rFonts w:ascii="GHEA Grapalat" w:hAnsi="GHEA Grapalat" w:cs="GHEA Grapalat"/>
                <w:vertAlign w:val="superscript"/>
              </w:rPr>
            </w:pPr>
            <w:r w:rsidRPr="005474D1">
              <w:rPr>
                <w:rFonts w:ascii="GHEA Grapalat" w:hAnsi="GHEA Grapalat"/>
                <w:vertAlign w:val="superscript"/>
              </w:rPr>
              <w:t>подпись</w:t>
            </w:r>
          </w:p>
        </w:tc>
      </w:tr>
    </w:tbl>
    <w:p w:rsidR="00071D1C" w:rsidRPr="001C56F7" w:rsidRDefault="00071D1C" w:rsidP="00B46D58">
      <w:pPr>
        <w:widowControl w:val="0"/>
        <w:spacing w:after="160"/>
        <w:ind w:left="-142" w:firstLine="142"/>
        <w:jc w:val="center"/>
        <w:rPr>
          <w:rFonts w:ascii="GHEA Grapalat" w:hAnsi="GHEA Grapalat" w:cs="Sylfaen"/>
          <w:b/>
        </w:rPr>
      </w:pPr>
    </w:p>
    <w:sectPr w:rsidR="00071D1C" w:rsidRPr="001C56F7" w:rsidSect="0071286E">
      <w:pgSz w:w="11906" w:h="16838" w:code="9"/>
      <w:pgMar w:top="284" w:right="1418" w:bottom="1418" w:left="1418"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96BDF" w:rsidRDefault="00C96BDF">
      <w:r>
        <w:separator/>
      </w:r>
    </w:p>
  </w:endnote>
  <w:endnote w:type="continuationSeparator" w:id="0">
    <w:p w:rsidR="00C96BDF" w:rsidRDefault="00C96B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0000000000000000000"/>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20B0604020202020204"/>
    <w:charset w:val="00"/>
    <w:family w:val="swiss"/>
    <w:pitch w:val="variable"/>
    <w:sig w:usb0="00000003" w:usb1="00000000" w:usb2="00000000" w:usb3="00000000" w:csb0="00000001" w:csb1="00000000"/>
  </w:font>
  <w:font w:name="Arial AMU">
    <w:panose1 w:val="020B0604020202020204"/>
    <w:charset w:val="00"/>
    <w:family w:val="swiss"/>
    <w:pitch w:val="variable"/>
    <w:sig w:usb0="80000603" w:usb1="00000000" w:usb2="00000000" w:usb3="00000000" w:csb0="00000001" w:csb1="00000000"/>
  </w:font>
  <w:font w:name="Arial Unicode">
    <w:panose1 w:val="020B06040202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GHEA Mariam">
    <w:altName w:val="Franklin Gothic"/>
    <w:panose1 w:val="00000000000000000000"/>
    <w:charset w:val="00"/>
    <w:family w:val="modern"/>
    <w:notTrueType/>
    <w:pitch w:val="variable"/>
    <w:sig w:usb0="A00006AF" w:usb1="5000204B" w:usb2="00000000" w:usb3="00000000" w:csb0="0000009F" w:csb1="00000000"/>
  </w:font>
  <w:font w:name="Cambria Math">
    <w:panose1 w:val="02040503050406030204"/>
    <w:charset w:val="CC"/>
    <w:family w:val="roman"/>
    <w:pitch w:val="variable"/>
    <w:sig w:usb0="E00002FF" w:usb1="42002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43D51" w:rsidRDefault="00D43D51">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43770672"/>
      <w:docPartObj>
        <w:docPartGallery w:val="Page Numbers (Bottom of Page)"/>
        <w:docPartUnique/>
      </w:docPartObj>
    </w:sdtPr>
    <w:sdtEndPr>
      <w:rPr>
        <w:rFonts w:ascii="GHEA Grapalat" w:hAnsi="GHEA Grapalat"/>
        <w:sz w:val="24"/>
        <w:szCs w:val="24"/>
      </w:rPr>
    </w:sdtEndPr>
    <w:sdtContent>
      <w:p w:rsidR="00D43D51" w:rsidRPr="00C861E9" w:rsidRDefault="00D43D51">
        <w:pPr>
          <w:pStyle w:val="Footer"/>
          <w:jc w:val="center"/>
          <w:rPr>
            <w:rFonts w:ascii="GHEA Grapalat" w:hAnsi="GHEA Grapalat"/>
            <w:sz w:val="24"/>
            <w:szCs w:val="24"/>
          </w:rPr>
        </w:pPr>
        <w:r w:rsidRPr="00C861E9">
          <w:rPr>
            <w:rFonts w:ascii="GHEA Grapalat" w:hAnsi="GHEA Grapalat"/>
            <w:sz w:val="24"/>
            <w:szCs w:val="24"/>
          </w:rPr>
          <w:fldChar w:fldCharType="begin"/>
        </w:r>
        <w:r w:rsidRPr="00C861E9">
          <w:rPr>
            <w:rFonts w:ascii="GHEA Grapalat" w:hAnsi="GHEA Grapalat"/>
            <w:sz w:val="24"/>
            <w:szCs w:val="24"/>
          </w:rPr>
          <w:instrText xml:space="preserve"> PAGE   \* MERGEFORMAT </w:instrText>
        </w:r>
        <w:r w:rsidRPr="00C861E9">
          <w:rPr>
            <w:rFonts w:ascii="GHEA Grapalat" w:hAnsi="GHEA Grapalat"/>
            <w:sz w:val="24"/>
            <w:szCs w:val="24"/>
          </w:rPr>
          <w:fldChar w:fldCharType="separate"/>
        </w:r>
        <w:r w:rsidR="00141F41">
          <w:rPr>
            <w:rFonts w:ascii="GHEA Grapalat" w:hAnsi="GHEA Grapalat"/>
            <w:noProof/>
            <w:sz w:val="24"/>
            <w:szCs w:val="24"/>
          </w:rPr>
          <w:t>51</w:t>
        </w:r>
        <w:r w:rsidRPr="00C861E9">
          <w:rPr>
            <w:rFonts w:ascii="GHEA Grapalat" w:hAnsi="GHEA Grapalat"/>
            <w:sz w:val="24"/>
            <w:szCs w:val="24"/>
          </w:rP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43D51" w:rsidRDefault="00D43D5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96BDF" w:rsidRDefault="00C96BDF">
      <w:r>
        <w:separator/>
      </w:r>
    </w:p>
  </w:footnote>
  <w:footnote w:type="continuationSeparator" w:id="0">
    <w:p w:rsidR="00C96BDF" w:rsidRDefault="00C96BDF">
      <w:r>
        <w:continuationSeparator/>
      </w:r>
    </w:p>
  </w:footnote>
  <w:footnote w:id="1">
    <w:p w:rsidR="00D43D51" w:rsidRPr="001D1F0F" w:rsidRDefault="00D43D51" w:rsidP="00FC69A8">
      <w:pPr>
        <w:pStyle w:val="FootnoteText"/>
        <w:jc w:val="both"/>
        <w:rPr>
          <w:rFonts w:ascii="GHEA Grapalat" w:hAnsi="GHEA Grapalat"/>
          <w:i/>
          <w:sz w:val="16"/>
          <w:szCs w:val="16"/>
        </w:rPr>
      </w:pPr>
      <w:r w:rsidRPr="001D1F0F">
        <w:rPr>
          <w:rStyle w:val="FootnoteReference"/>
          <w:sz w:val="16"/>
          <w:szCs w:val="16"/>
        </w:rPr>
        <w:t>5</w:t>
      </w:r>
      <w:r w:rsidRPr="001D1F0F">
        <w:rPr>
          <w:sz w:val="16"/>
          <w:szCs w:val="16"/>
        </w:rPr>
        <w:t xml:space="preserve"> </w:t>
      </w:r>
      <w:r w:rsidRPr="001D1F0F">
        <w:rPr>
          <w:rFonts w:ascii="GHEA Grapalat" w:hAnsi="GHEA Grapalat"/>
          <w:i/>
          <w:sz w:val="16"/>
          <w:szCs w:val="16"/>
        </w:rPr>
        <w:t>Если закупка осуществляется в форме закупки у одного лица, обусловленная безотлагательностью, то</w:t>
      </w:r>
    </w:p>
    <w:p w:rsidR="00D43D51" w:rsidRPr="001D1F0F" w:rsidRDefault="00D43D51" w:rsidP="00FC69A8">
      <w:pPr>
        <w:widowControl w:val="0"/>
        <w:tabs>
          <w:tab w:val="left" w:pos="1134"/>
        </w:tabs>
        <w:spacing w:after="160"/>
        <w:ind w:firstLine="142"/>
        <w:jc w:val="both"/>
        <w:rPr>
          <w:rFonts w:ascii="GHEA Grapalat" w:hAnsi="GHEA Grapalat"/>
          <w:i/>
          <w:sz w:val="16"/>
          <w:szCs w:val="16"/>
        </w:rPr>
      </w:pPr>
      <w:r w:rsidRPr="001D1F0F">
        <w:rPr>
          <w:rFonts w:ascii="GHEA Grapalat" w:hAnsi="GHEA Grapalat"/>
          <w:i/>
          <w:sz w:val="16"/>
          <w:szCs w:val="16"/>
        </w:rPr>
        <w:t xml:space="preserve">- 2-ой абзац  пункта 3.1 излагается в следующей редакции: "Участник имеет право требовать от </w:t>
      </w:r>
      <w:r w:rsidRPr="001D1F0F">
        <w:rPr>
          <w:rFonts w:ascii="GHEA Grapalat" w:hAnsi="GHEA Grapalat" w:hint="eastAsia"/>
          <w:i/>
          <w:sz w:val="16"/>
          <w:szCs w:val="16"/>
        </w:rPr>
        <w:t>комиссии</w:t>
      </w:r>
      <w:r w:rsidRPr="001D1F0F">
        <w:rPr>
          <w:rFonts w:ascii="GHEA Grapalat" w:hAnsi="GHEA Grapalat"/>
          <w:i/>
          <w:sz w:val="16"/>
          <w:szCs w:val="16"/>
        </w:rPr>
        <w:t xml:space="preserve"> </w:t>
      </w:r>
      <w:r w:rsidRPr="001D1F0F">
        <w:rPr>
          <w:rFonts w:ascii="GHEA Grapalat" w:hAnsi="GHEA Grapalat" w:hint="eastAsia"/>
          <w:i/>
          <w:sz w:val="16"/>
          <w:szCs w:val="16"/>
        </w:rPr>
        <w:t>разъяснения</w:t>
      </w:r>
      <w:r w:rsidRPr="001D1F0F">
        <w:rPr>
          <w:rFonts w:ascii="GHEA Grapalat" w:hAnsi="GHEA Grapalat"/>
          <w:i/>
          <w:sz w:val="16"/>
          <w:szCs w:val="16"/>
        </w:rPr>
        <w:t xml:space="preserve"> </w:t>
      </w:r>
      <w:r w:rsidRPr="001D1F0F">
        <w:rPr>
          <w:rFonts w:ascii="GHEA Grapalat" w:hAnsi="GHEA Grapalat" w:hint="eastAsia"/>
          <w:i/>
          <w:sz w:val="16"/>
          <w:szCs w:val="16"/>
        </w:rPr>
        <w:t>приглашения</w:t>
      </w:r>
      <w:r w:rsidRPr="001D1F0F">
        <w:rPr>
          <w:rFonts w:ascii="GHEA Grapalat" w:hAnsi="GHEA Grapalat"/>
          <w:i/>
          <w:sz w:val="16"/>
          <w:szCs w:val="16"/>
        </w:rPr>
        <w:t xml:space="preserve">  как минимум за один календарный день до истечения окончательного срока подачи заявок. </w:t>
      </w:r>
      <w:r w:rsidRPr="001D1F0F">
        <w:rPr>
          <w:rFonts w:ascii="GHEA Grapalat" w:hAnsi="GHEA Grapalat" w:hint="eastAsia"/>
          <w:i/>
          <w:sz w:val="16"/>
          <w:szCs w:val="16"/>
        </w:rPr>
        <w:t>При</w:t>
      </w:r>
      <w:r w:rsidRPr="001D1F0F">
        <w:rPr>
          <w:rFonts w:ascii="GHEA Grapalat" w:hAnsi="GHEA Grapalat"/>
          <w:i/>
          <w:sz w:val="16"/>
          <w:szCs w:val="16"/>
        </w:rPr>
        <w:t xml:space="preserve"> </w:t>
      </w:r>
      <w:r w:rsidRPr="001D1F0F">
        <w:rPr>
          <w:rFonts w:ascii="GHEA Grapalat" w:hAnsi="GHEA Grapalat" w:hint="eastAsia"/>
          <w:i/>
          <w:sz w:val="16"/>
          <w:szCs w:val="16"/>
        </w:rPr>
        <w:t>этом</w:t>
      </w:r>
      <w:r w:rsidRPr="001D1F0F">
        <w:rPr>
          <w:rFonts w:ascii="GHEA Grapalat" w:hAnsi="GHEA Grapalat"/>
          <w:i/>
          <w:sz w:val="16"/>
          <w:szCs w:val="16"/>
        </w:rPr>
        <w:t xml:space="preserve">, </w:t>
      </w:r>
      <w:r w:rsidRPr="001D1F0F">
        <w:rPr>
          <w:rFonts w:ascii="GHEA Grapalat" w:hAnsi="GHEA Grapalat" w:hint="eastAsia"/>
          <w:i/>
          <w:sz w:val="16"/>
          <w:szCs w:val="16"/>
        </w:rPr>
        <w:t>разъяснение</w:t>
      </w:r>
      <w:r w:rsidRPr="001D1F0F">
        <w:rPr>
          <w:rFonts w:ascii="GHEA Grapalat" w:hAnsi="GHEA Grapalat"/>
          <w:i/>
          <w:sz w:val="16"/>
          <w:szCs w:val="16"/>
        </w:rPr>
        <w:t xml:space="preserve"> </w:t>
      </w:r>
      <w:r w:rsidRPr="001D1F0F">
        <w:rPr>
          <w:rFonts w:ascii="GHEA Grapalat" w:hAnsi="GHEA Grapalat" w:hint="eastAsia"/>
          <w:i/>
          <w:sz w:val="16"/>
          <w:szCs w:val="16"/>
        </w:rPr>
        <w:t>может</w:t>
      </w:r>
      <w:r w:rsidRPr="001D1F0F">
        <w:rPr>
          <w:rFonts w:ascii="GHEA Grapalat" w:hAnsi="GHEA Grapalat"/>
          <w:i/>
          <w:sz w:val="16"/>
          <w:szCs w:val="16"/>
        </w:rPr>
        <w:t xml:space="preserve">  быть </w:t>
      </w:r>
      <w:r w:rsidRPr="001D1F0F">
        <w:rPr>
          <w:rFonts w:ascii="GHEA Grapalat" w:hAnsi="GHEA Grapalat" w:hint="eastAsia"/>
          <w:i/>
          <w:sz w:val="16"/>
          <w:szCs w:val="16"/>
        </w:rPr>
        <w:t>потребовано</w:t>
      </w:r>
      <w:r w:rsidRPr="001D1F0F">
        <w:rPr>
          <w:rFonts w:ascii="GHEA Grapalat" w:hAnsi="GHEA Grapalat"/>
          <w:i/>
          <w:sz w:val="16"/>
          <w:szCs w:val="16"/>
        </w:rPr>
        <w:t xml:space="preserve"> </w:t>
      </w:r>
      <w:r w:rsidRPr="001D1F0F">
        <w:rPr>
          <w:rFonts w:ascii="GHEA Grapalat" w:hAnsi="GHEA Grapalat" w:hint="eastAsia"/>
          <w:i/>
          <w:sz w:val="16"/>
          <w:szCs w:val="16"/>
        </w:rPr>
        <w:t>до</w:t>
      </w:r>
      <w:r w:rsidRPr="001D1F0F">
        <w:rPr>
          <w:rFonts w:ascii="GHEA Grapalat" w:hAnsi="GHEA Grapalat"/>
          <w:i/>
          <w:sz w:val="16"/>
          <w:szCs w:val="16"/>
        </w:rPr>
        <w:t xml:space="preserve"> 17:00 (</w:t>
      </w:r>
      <w:r w:rsidRPr="001D1F0F">
        <w:rPr>
          <w:rFonts w:ascii="GHEA Grapalat" w:hAnsi="GHEA Grapalat" w:hint="eastAsia"/>
          <w:i/>
          <w:sz w:val="16"/>
          <w:szCs w:val="16"/>
        </w:rPr>
        <w:t>по</w:t>
      </w:r>
      <w:r w:rsidRPr="001D1F0F">
        <w:rPr>
          <w:rFonts w:ascii="GHEA Grapalat" w:hAnsi="GHEA Grapalat"/>
          <w:i/>
          <w:sz w:val="16"/>
          <w:szCs w:val="16"/>
        </w:rPr>
        <w:t xml:space="preserve"> </w:t>
      </w:r>
      <w:r w:rsidRPr="001D1F0F">
        <w:rPr>
          <w:rFonts w:ascii="GHEA Grapalat" w:hAnsi="GHEA Grapalat" w:hint="eastAsia"/>
          <w:i/>
          <w:sz w:val="16"/>
          <w:szCs w:val="16"/>
        </w:rPr>
        <w:t>ереванскому</w:t>
      </w:r>
      <w:r w:rsidRPr="001D1F0F">
        <w:rPr>
          <w:rFonts w:ascii="GHEA Grapalat" w:hAnsi="GHEA Grapalat"/>
          <w:i/>
          <w:sz w:val="16"/>
          <w:szCs w:val="16"/>
        </w:rPr>
        <w:t xml:space="preserve"> </w:t>
      </w:r>
      <w:r w:rsidRPr="001D1F0F">
        <w:rPr>
          <w:rFonts w:ascii="GHEA Grapalat" w:hAnsi="GHEA Grapalat" w:hint="eastAsia"/>
          <w:i/>
          <w:sz w:val="16"/>
          <w:szCs w:val="16"/>
        </w:rPr>
        <w:t>времени</w:t>
      </w:r>
      <w:r w:rsidRPr="001D1F0F">
        <w:rPr>
          <w:rFonts w:ascii="GHEA Grapalat" w:hAnsi="GHEA Grapalat"/>
          <w:i/>
          <w:sz w:val="16"/>
          <w:szCs w:val="16"/>
        </w:rPr>
        <w:t xml:space="preserve">), </w:t>
      </w:r>
      <w:r w:rsidRPr="001D1F0F">
        <w:rPr>
          <w:rFonts w:ascii="GHEA Grapalat" w:hAnsi="GHEA Grapalat" w:hint="eastAsia"/>
          <w:i/>
          <w:sz w:val="16"/>
          <w:szCs w:val="16"/>
        </w:rPr>
        <w:t>указанного</w:t>
      </w:r>
      <w:r w:rsidRPr="001D1F0F">
        <w:rPr>
          <w:rFonts w:ascii="GHEA Grapalat" w:hAnsi="GHEA Grapalat"/>
          <w:i/>
          <w:sz w:val="16"/>
          <w:szCs w:val="16"/>
        </w:rPr>
        <w:t xml:space="preserve"> </w:t>
      </w:r>
      <w:r w:rsidRPr="001D1F0F">
        <w:rPr>
          <w:rFonts w:ascii="GHEA Grapalat" w:hAnsi="GHEA Grapalat" w:hint="eastAsia"/>
          <w:i/>
          <w:sz w:val="16"/>
          <w:szCs w:val="16"/>
        </w:rPr>
        <w:t>в</w:t>
      </w:r>
      <w:r w:rsidRPr="001D1F0F">
        <w:rPr>
          <w:rFonts w:ascii="GHEA Grapalat" w:hAnsi="GHEA Grapalat"/>
          <w:i/>
          <w:sz w:val="16"/>
          <w:szCs w:val="16"/>
        </w:rPr>
        <w:t xml:space="preserve"> </w:t>
      </w:r>
      <w:r w:rsidRPr="001D1F0F">
        <w:rPr>
          <w:rFonts w:ascii="GHEA Grapalat" w:hAnsi="GHEA Grapalat" w:hint="eastAsia"/>
          <w:i/>
          <w:sz w:val="16"/>
          <w:szCs w:val="16"/>
        </w:rPr>
        <w:t>настоящем</w:t>
      </w:r>
      <w:r w:rsidRPr="001D1F0F">
        <w:rPr>
          <w:rFonts w:ascii="GHEA Grapalat" w:hAnsi="GHEA Grapalat"/>
          <w:i/>
          <w:sz w:val="16"/>
          <w:szCs w:val="16"/>
        </w:rPr>
        <w:t xml:space="preserve"> </w:t>
      </w:r>
      <w:r w:rsidRPr="001D1F0F">
        <w:rPr>
          <w:rFonts w:ascii="GHEA Grapalat" w:hAnsi="GHEA Grapalat" w:hint="eastAsia"/>
          <w:i/>
          <w:sz w:val="16"/>
          <w:szCs w:val="16"/>
        </w:rPr>
        <w:t>пункте</w:t>
      </w:r>
      <w:r w:rsidRPr="001D1F0F">
        <w:rPr>
          <w:rFonts w:ascii="GHEA Grapalat" w:hAnsi="GHEA Grapalat"/>
          <w:i/>
          <w:sz w:val="16"/>
          <w:szCs w:val="16"/>
        </w:rPr>
        <w:t xml:space="preserve"> </w:t>
      </w:r>
      <w:r w:rsidRPr="001D1F0F">
        <w:rPr>
          <w:rFonts w:ascii="GHEA Grapalat" w:hAnsi="GHEA Grapalat" w:hint="eastAsia"/>
          <w:i/>
          <w:sz w:val="16"/>
          <w:szCs w:val="16"/>
        </w:rPr>
        <w:t>дня</w:t>
      </w:r>
      <w:r w:rsidRPr="001D1F0F">
        <w:rPr>
          <w:rFonts w:ascii="GHEA Grapalat" w:hAnsi="GHEA Grapalat"/>
          <w:i/>
          <w:sz w:val="16"/>
          <w:szCs w:val="16"/>
        </w:rPr>
        <w:t xml:space="preserve">. Участник представляет указанный в настоящем пункте запрос посредством его отправки на электронную почту секретаря комиссии. </w:t>
      </w:r>
      <w:r w:rsidRPr="001D1F0F">
        <w:rPr>
          <w:rFonts w:ascii="GHEA Grapalat" w:hAnsi="GHEA Grapalat" w:hint="eastAsia"/>
          <w:i/>
          <w:sz w:val="16"/>
          <w:szCs w:val="16"/>
        </w:rPr>
        <w:t>Комиссия</w:t>
      </w:r>
      <w:r w:rsidRPr="001D1F0F">
        <w:rPr>
          <w:rFonts w:ascii="GHEA Grapalat" w:hAnsi="GHEA Grapalat"/>
          <w:i/>
          <w:sz w:val="16"/>
          <w:szCs w:val="16"/>
        </w:rPr>
        <w:t xml:space="preserve"> </w:t>
      </w:r>
      <w:r w:rsidRPr="001D1F0F">
        <w:rPr>
          <w:rFonts w:ascii="GHEA Grapalat" w:hAnsi="GHEA Grapalat" w:hint="eastAsia"/>
          <w:i/>
          <w:sz w:val="16"/>
          <w:szCs w:val="16"/>
        </w:rPr>
        <w:t>предоставляет</w:t>
      </w:r>
      <w:r w:rsidRPr="001D1F0F">
        <w:rPr>
          <w:rFonts w:ascii="GHEA Grapalat" w:hAnsi="GHEA Grapalat"/>
          <w:i/>
          <w:sz w:val="16"/>
          <w:szCs w:val="16"/>
        </w:rPr>
        <w:t xml:space="preserve"> </w:t>
      </w:r>
      <w:r w:rsidRPr="001D1F0F">
        <w:rPr>
          <w:rFonts w:ascii="GHEA Grapalat" w:hAnsi="GHEA Grapalat" w:hint="eastAsia"/>
          <w:i/>
          <w:sz w:val="16"/>
          <w:szCs w:val="16"/>
        </w:rPr>
        <w:t>разъяснение</w:t>
      </w:r>
      <w:r w:rsidRPr="001D1F0F">
        <w:rPr>
          <w:rFonts w:ascii="GHEA Grapalat" w:hAnsi="GHEA Grapalat"/>
          <w:i/>
          <w:sz w:val="16"/>
          <w:szCs w:val="16"/>
        </w:rPr>
        <w:t xml:space="preserve"> </w:t>
      </w:r>
      <w:r w:rsidRPr="001D1F0F">
        <w:rPr>
          <w:rFonts w:ascii="GHEA Grapalat" w:hAnsi="GHEA Grapalat" w:hint="eastAsia"/>
          <w:i/>
          <w:sz w:val="16"/>
          <w:szCs w:val="16"/>
        </w:rPr>
        <w:t>представившему</w:t>
      </w:r>
      <w:r w:rsidRPr="001D1F0F">
        <w:rPr>
          <w:rFonts w:ascii="GHEA Grapalat" w:hAnsi="GHEA Grapalat"/>
          <w:i/>
          <w:sz w:val="16"/>
          <w:szCs w:val="16"/>
        </w:rPr>
        <w:t xml:space="preserve"> </w:t>
      </w:r>
      <w:r w:rsidRPr="001D1F0F">
        <w:rPr>
          <w:rFonts w:ascii="GHEA Grapalat" w:hAnsi="GHEA Grapalat" w:hint="eastAsia"/>
          <w:i/>
          <w:sz w:val="16"/>
          <w:szCs w:val="16"/>
        </w:rPr>
        <w:t>запрос</w:t>
      </w:r>
      <w:r w:rsidRPr="001D1F0F">
        <w:rPr>
          <w:rFonts w:ascii="GHEA Grapalat" w:hAnsi="GHEA Grapalat"/>
          <w:i/>
          <w:sz w:val="16"/>
          <w:szCs w:val="16"/>
        </w:rPr>
        <w:t xml:space="preserve"> </w:t>
      </w:r>
      <w:r w:rsidRPr="001D1F0F">
        <w:rPr>
          <w:rFonts w:ascii="GHEA Grapalat" w:hAnsi="GHEA Grapalat" w:hint="eastAsia"/>
          <w:i/>
          <w:sz w:val="16"/>
          <w:szCs w:val="16"/>
        </w:rPr>
        <w:t>участнику</w:t>
      </w:r>
      <w:r w:rsidRPr="001D1F0F">
        <w:rPr>
          <w:rFonts w:ascii="GHEA Grapalat" w:hAnsi="GHEA Grapalat"/>
          <w:i/>
          <w:sz w:val="16"/>
          <w:szCs w:val="16"/>
        </w:rPr>
        <w:t xml:space="preserve"> </w:t>
      </w:r>
      <w:r w:rsidRPr="001D1F0F">
        <w:rPr>
          <w:rFonts w:ascii="GHEA Grapalat" w:hAnsi="GHEA Grapalat" w:hint="eastAsia"/>
          <w:i/>
          <w:sz w:val="16"/>
          <w:szCs w:val="16"/>
        </w:rPr>
        <w:t>в</w:t>
      </w:r>
      <w:r w:rsidRPr="001D1F0F">
        <w:rPr>
          <w:rFonts w:ascii="GHEA Grapalat" w:hAnsi="GHEA Grapalat"/>
          <w:i/>
          <w:sz w:val="16"/>
          <w:szCs w:val="16"/>
        </w:rPr>
        <w:t xml:space="preserve"> </w:t>
      </w:r>
      <w:r w:rsidRPr="001D1F0F">
        <w:rPr>
          <w:rFonts w:ascii="GHEA Grapalat" w:hAnsi="GHEA Grapalat" w:hint="eastAsia"/>
          <w:i/>
          <w:sz w:val="16"/>
          <w:szCs w:val="16"/>
        </w:rPr>
        <w:t>течение</w:t>
      </w:r>
      <w:r w:rsidRPr="001D1F0F">
        <w:rPr>
          <w:rFonts w:ascii="GHEA Grapalat" w:hAnsi="GHEA Grapalat"/>
          <w:i/>
          <w:sz w:val="16"/>
          <w:szCs w:val="16"/>
        </w:rPr>
        <w:t xml:space="preserve"> </w:t>
      </w:r>
      <w:r w:rsidRPr="001D1F0F">
        <w:rPr>
          <w:rFonts w:ascii="GHEA Grapalat" w:hAnsi="GHEA Grapalat" w:hint="eastAsia"/>
          <w:i/>
          <w:sz w:val="16"/>
          <w:szCs w:val="16"/>
        </w:rPr>
        <w:t>календарного</w:t>
      </w:r>
      <w:r w:rsidRPr="001D1F0F">
        <w:rPr>
          <w:rFonts w:ascii="GHEA Grapalat" w:hAnsi="GHEA Grapalat"/>
          <w:i/>
          <w:sz w:val="16"/>
          <w:szCs w:val="16"/>
        </w:rPr>
        <w:t xml:space="preserve"> </w:t>
      </w:r>
      <w:r w:rsidRPr="001D1F0F">
        <w:rPr>
          <w:rFonts w:ascii="GHEA Grapalat" w:hAnsi="GHEA Grapalat" w:hint="eastAsia"/>
          <w:i/>
          <w:sz w:val="16"/>
          <w:szCs w:val="16"/>
        </w:rPr>
        <w:t>дня</w:t>
      </w:r>
      <w:r w:rsidRPr="001D1F0F">
        <w:rPr>
          <w:rFonts w:ascii="GHEA Grapalat" w:hAnsi="GHEA Grapalat"/>
          <w:i/>
          <w:sz w:val="16"/>
          <w:szCs w:val="16"/>
        </w:rPr>
        <w:t xml:space="preserve">, </w:t>
      </w:r>
      <w:r w:rsidRPr="001D1F0F">
        <w:rPr>
          <w:rFonts w:ascii="GHEA Grapalat" w:hAnsi="GHEA Grapalat" w:hint="eastAsia"/>
          <w:i/>
          <w:sz w:val="16"/>
          <w:szCs w:val="16"/>
        </w:rPr>
        <w:t>следующего</w:t>
      </w:r>
      <w:r w:rsidRPr="001D1F0F">
        <w:rPr>
          <w:rFonts w:ascii="GHEA Grapalat" w:hAnsi="GHEA Grapalat"/>
          <w:i/>
          <w:sz w:val="16"/>
          <w:szCs w:val="16"/>
        </w:rPr>
        <w:t xml:space="preserve"> </w:t>
      </w:r>
      <w:r w:rsidRPr="001D1F0F">
        <w:rPr>
          <w:rFonts w:ascii="GHEA Grapalat" w:hAnsi="GHEA Grapalat" w:hint="eastAsia"/>
          <w:i/>
          <w:sz w:val="16"/>
          <w:szCs w:val="16"/>
        </w:rPr>
        <w:t>за</w:t>
      </w:r>
      <w:r w:rsidRPr="001D1F0F">
        <w:rPr>
          <w:rFonts w:ascii="GHEA Grapalat" w:hAnsi="GHEA Grapalat"/>
          <w:i/>
          <w:sz w:val="16"/>
          <w:szCs w:val="16"/>
        </w:rPr>
        <w:t xml:space="preserve"> </w:t>
      </w:r>
      <w:r w:rsidRPr="001D1F0F">
        <w:rPr>
          <w:rFonts w:ascii="GHEA Grapalat" w:hAnsi="GHEA Grapalat" w:hint="eastAsia"/>
          <w:i/>
          <w:sz w:val="16"/>
          <w:szCs w:val="16"/>
        </w:rPr>
        <w:t>днем</w:t>
      </w:r>
      <w:r w:rsidRPr="001D1F0F">
        <w:rPr>
          <w:rFonts w:ascii="GHEA Grapalat" w:hAnsi="GHEA Grapalat"/>
          <w:i/>
          <w:sz w:val="16"/>
          <w:szCs w:val="16"/>
        </w:rPr>
        <w:t xml:space="preserve"> </w:t>
      </w:r>
      <w:r w:rsidRPr="001D1F0F">
        <w:rPr>
          <w:rFonts w:ascii="GHEA Grapalat" w:hAnsi="GHEA Grapalat" w:hint="eastAsia"/>
          <w:i/>
          <w:sz w:val="16"/>
          <w:szCs w:val="16"/>
        </w:rPr>
        <w:t>получения</w:t>
      </w:r>
      <w:r w:rsidRPr="001D1F0F">
        <w:rPr>
          <w:rFonts w:ascii="GHEA Grapalat" w:hAnsi="GHEA Grapalat"/>
          <w:i/>
          <w:sz w:val="16"/>
          <w:szCs w:val="16"/>
        </w:rPr>
        <w:t xml:space="preserve"> </w:t>
      </w:r>
      <w:r w:rsidRPr="001D1F0F">
        <w:rPr>
          <w:rFonts w:ascii="GHEA Grapalat" w:hAnsi="GHEA Grapalat" w:hint="eastAsia"/>
          <w:i/>
          <w:sz w:val="16"/>
          <w:szCs w:val="16"/>
        </w:rPr>
        <w:t>запроса</w:t>
      </w:r>
      <w:r w:rsidRPr="001D1F0F">
        <w:rPr>
          <w:rFonts w:ascii="GHEA Grapalat" w:hAnsi="GHEA Grapalat"/>
          <w:i/>
          <w:sz w:val="16"/>
          <w:szCs w:val="16"/>
        </w:rPr>
        <w:t xml:space="preserve">, </w:t>
      </w:r>
      <w:r w:rsidRPr="001D1F0F">
        <w:rPr>
          <w:rFonts w:ascii="GHEA Grapalat" w:hAnsi="GHEA Grapalat" w:hint="eastAsia"/>
          <w:i/>
          <w:sz w:val="16"/>
          <w:szCs w:val="16"/>
        </w:rPr>
        <w:t>но</w:t>
      </w:r>
      <w:r w:rsidRPr="001D1F0F">
        <w:rPr>
          <w:rFonts w:ascii="GHEA Grapalat" w:hAnsi="GHEA Grapalat"/>
          <w:i/>
          <w:sz w:val="16"/>
          <w:szCs w:val="16"/>
        </w:rPr>
        <w:t xml:space="preserve"> </w:t>
      </w:r>
      <w:r w:rsidRPr="001D1F0F">
        <w:rPr>
          <w:rFonts w:ascii="GHEA Grapalat" w:hAnsi="GHEA Grapalat" w:hint="eastAsia"/>
          <w:i/>
          <w:sz w:val="16"/>
          <w:szCs w:val="16"/>
        </w:rPr>
        <w:t>не</w:t>
      </w:r>
      <w:r w:rsidRPr="001D1F0F">
        <w:rPr>
          <w:rFonts w:ascii="GHEA Grapalat" w:hAnsi="GHEA Grapalat"/>
          <w:i/>
          <w:sz w:val="16"/>
          <w:szCs w:val="16"/>
        </w:rPr>
        <w:t xml:space="preserve"> </w:t>
      </w:r>
      <w:r w:rsidRPr="001D1F0F">
        <w:rPr>
          <w:rFonts w:ascii="GHEA Grapalat" w:hAnsi="GHEA Grapalat" w:hint="eastAsia"/>
          <w:i/>
          <w:sz w:val="16"/>
          <w:szCs w:val="16"/>
        </w:rPr>
        <w:t>позднее</w:t>
      </w:r>
      <w:r w:rsidRPr="001D1F0F">
        <w:rPr>
          <w:rFonts w:ascii="GHEA Grapalat" w:hAnsi="GHEA Grapalat"/>
          <w:i/>
          <w:sz w:val="16"/>
          <w:szCs w:val="16"/>
        </w:rPr>
        <w:t xml:space="preserve"> </w:t>
      </w:r>
      <w:r w:rsidRPr="001D1F0F">
        <w:rPr>
          <w:rFonts w:ascii="GHEA Grapalat" w:hAnsi="GHEA Grapalat" w:hint="eastAsia"/>
          <w:i/>
          <w:sz w:val="16"/>
          <w:szCs w:val="16"/>
        </w:rPr>
        <w:t>чем</w:t>
      </w:r>
      <w:r w:rsidRPr="001D1F0F">
        <w:rPr>
          <w:rFonts w:ascii="GHEA Grapalat" w:hAnsi="GHEA Grapalat"/>
          <w:i/>
          <w:sz w:val="16"/>
          <w:szCs w:val="16"/>
        </w:rPr>
        <w:t xml:space="preserve"> </w:t>
      </w:r>
      <w:r w:rsidRPr="001D1F0F">
        <w:rPr>
          <w:rFonts w:ascii="GHEA Grapalat" w:hAnsi="GHEA Grapalat" w:hint="eastAsia"/>
          <w:i/>
          <w:sz w:val="16"/>
          <w:szCs w:val="16"/>
        </w:rPr>
        <w:t>за</w:t>
      </w:r>
      <w:r w:rsidRPr="001D1F0F">
        <w:rPr>
          <w:rFonts w:ascii="GHEA Grapalat" w:hAnsi="GHEA Grapalat"/>
          <w:i/>
          <w:sz w:val="16"/>
          <w:szCs w:val="16"/>
        </w:rPr>
        <w:t xml:space="preserve"> 3 </w:t>
      </w:r>
      <w:r w:rsidRPr="001D1F0F">
        <w:rPr>
          <w:rFonts w:ascii="GHEA Grapalat" w:hAnsi="GHEA Grapalat" w:hint="eastAsia"/>
          <w:i/>
          <w:sz w:val="16"/>
          <w:szCs w:val="16"/>
        </w:rPr>
        <w:t>часа</w:t>
      </w:r>
      <w:r w:rsidRPr="001D1F0F">
        <w:rPr>
          <w:rFonts w:ascii="GHEA Grapalat" w:hAnsi="GHEA Grapalat"/>
          <w:i/>
          <w:sz w:val="16"/>
          <w:szCs w:val="16"/>
        </w:rPr>
        <w:t xml:space="preserve"> </w:t>
      </w:r>
      <w:r w:rsidRPr="001D1F0F">
        <w:rPr>
          <w:rFonts w:ascii="GHEA Grapalat" w:hAnsi="GHEA Grapalat" w:hint="eastAsia"/>
          <w:i/>
          <w:sz w:val="16"/>
          <w:szCs w:val="16"/>
        </w:rPr>
        <w:t>до</w:t>
      </w:r>
      <w:r w:rsidRPr="001D1F0F">
        <w:rPr>
          <w:rFonts w:ascii="GHEA Grapalat" w:hAnsi="GHEA Grapalat"/>
          <w:i/>
          <w:sz w:val="16"/>
          <w:szCs w:val="16"/>
        </w:rPr>
        <w:t xml:space="preserve"> истечения окончательного срока подачи заявок на процедуру.Разъяснение по запросу отправляется с предусмотренной настоящим приглашением электронной почты секретаря комиссии на электронную почту участника, с которой получен запрос."</w:t>
      </w:r>
    </w:p>
    <w:p w:rsidR="00D43D51" w:rsidRPr="00B10C2A" w:rsidRDefault="00D43D51" w:rsidP="00FC69A8">
      <w:pPr>
        <w:widowControl w:val="0"/>
        <w:tabs>
          <w:tab w:val="left" w:pos="1134"/>
        </w:tabs>
        <w:spacing w:after="160"/>
        <w:ind w:firstLine="142"/>
        <w:jc w:val="both"/>
        <w:rPr>
          <w:rFonts w:ascii="GHEA Grapalat" w:hAnsi="GHEA Grapalat"/>
          <w:i/>
          <w:sz w:val="16"/>
          <w:szCs w:val="16"/>
        </w:rPr>
      </w:pPr>
      <w:r w:rsidRPr="001D1F0F">
        <w:rPr>
          <w:rFonts w:ascii="GHEA Grapalat" w:hAnsi="GHEA Grapalat"/>
          <w:i/>
          <w:sz w:val="16"/>
          <w:szCs w:val="16"/>
        </w:rPr>
        <w:t xml:space="preserve"> - </w:t>
      </w:r>
      <w:r w:rsidRPr="00B10C2A">
        <w:rPr>
          <w:rFonts w:ascii="GHEA Grapalat" w:hAnsi="GHEA Grapalat"/>
          <w:i/>
          <w:sz w:val="16"/>
          <w:szCs w:val="16"/>
        </w:rPr>
        <w:t>Пункт 3.4 излагается в следующей редакции: "3.4 В приглашение могут быть внесены изменения минимум за один календарный день до истечения окончательного срока подачи заявок. В день внесения изменения в бюллетене опубликовывается объявление о внесении изменения".</w:t>
      </w:r>
    </w:p>
    <w:p w:rsidR="00D43D51" w:rsidRPr="00B10C2A" w:rsidRDefault="00D43D51" w:rsidP="00FC69A8">
      <w:pPr>
        <w:pStyle w:val="FootnoteText"/>
        <w:jc w:val="both"/>
        <w:rPr>
          <w:rFonts w:ascii="GHEA Grapalat" w:hAnsi="GHEA Grapalat"/>
          <w:i/>
          <w:sz w:val="16"/>
          <w:szCs w:val="16"/>
        </w:rPr>
      </w:pPr>
      <w:r w:rsidRPr="00B10C2A">
        <w:rPr>
          <w:rFonts w:ascii="GHEA Grapalat" w:hAnsi="GHEA Grapalat"/>
          <w:i/>
          <w:sz w:val="16"/>
          <w:szCs w:val="16"/>
        </w:rPr>
        <w:t xml:space="preserve">   - Пункт 3.6 излагается в следующей редакции: "3.6 При внесении изменений в приглашение окончательный срок подачи заявок исчисляется со дня опубликования в бюллетене объявления об этих изменениях ". </w:t>
      </w:r>
    </w:p>
  </w:footnote>
  <w:footnote w:id="2">
    <w:p w:rsidR="00D43D51" w:rsidRPr="00B10C2A" w:rsidRDefault="00D43D51" w:rsidP="002B51FB">
      <w:pPr>
        <w:widowControl w:val="0"/>
        <w:jc w:val="both"/>
        <w:rPr>
          <w:rFonts w:ascii="GHEA Grapalat" w:hAnsi="GHEA Grapalat"/>
          <w:i/>
          <w:sz w:val="16"/>
          <w:szCs w:val="16"/>
        </w:rPr>
      </w:pPr>
      <w:r w:rsidRPr="00B10C2A">
        <w:rPr>
          <w:rStyle w:val="FootnoteReference"/>
          <w:rFonts w:ascii="Times Armenian" w:hAnsi="Times Armenian"/>
          <w:sz w:val="16"/>
          <w:szCs w:val="16"/>
        </w:rPr>
        <w:t>6</w:t>
      </w:r>
      <w:r w:rsidRPr="00B10C2A">
        <w:rPr>
          <w:rFonts w:ascii="Times Armenian" w:hAnsi="Times Armenian"/>
          <w:sz w:val="16"/>
          <w:szCs w:val="16"/>
        </w:rPr>
        <w:t xml:space="preserve"> </w:t>
      </w:r>
      <w:r w:rsidRPr="00B10C2A">
        <w:rPr>
          <w:rFonts w:ascii="GHEA Grapalat" w:hAnsi="GHEA Grapalat"/>
          <w:i/>
          <w:sz w:val="16"/>
          <w:szCs w:val="16"/>
        </w:rPr>
        <w:t xml:space="preserve">При организации закупок по конкурсу или по запросу котировок, настоящее предложение исключается из приглашения, если </w:t>
      </w:r>
    </w:p>
    <w:p w:rsidR="00D43D51" w:rsidRPr="00B10C2A" w:rsidRDefault="00D43D51" w:rsidP="002B51FB">
      <w:pPr>
        <w:widowControl w:val="0"/>
        <w:jc w:val="both"/>
        <w:rPr>
          <w:rFonts w:ascii="GHEA Grapalat" w:hAnsi="GHEA Grapalat"/>
          <w:i/>
          <w:sz w:val="16"/>
          <w:szCs w:val="16"/>
        </w:rPr>
      </w:pPr>
      <w:r w:rsidRPr="00B10C2A">
        <w:rPr>
          <w:rFonts w:ascii="GHEA Grapalat" w:hAnsi="GHEA Grapalat"/>
          <w:i/>
          <w:sz w:val="16"/>
          <w:szCs w:val="16"/>
        </w:rPr>
        <w:t>-процедура закупки организована на основании части 6 статьи 15 Закона,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10 млн. драмов  РА и для полного выполнения заключаемого договора в дальнейшем также потребуются финансовые средства,</w:t>
      </w:r>
    </w:p>
    <w:p w:rsidR="00D43D51" w:rsidRPr="009E2596" w:rsidRDefault="00D43D51" w:rsidP="005B2723">
      <w:pPr>
        <w:widowControl w:val="0"/>
        <w:tabs>
          <w:tab w:val="left" w:pos="142"/>
        </w:tabs>
        <w:ind w:left="142" w:hanging="142"/>
        <w:jc w:val="both"/>
        <w:rPr>
          <w:rFonts w:ascii="GHEA Grapalat" w:hAnsi="GHEA Grapalat"/>
          <w:i/>
          <w:sz w:val="20"/>
          <w:szCs w:val="20"/>
        </w:rPr>
      </w:pPr>
      <w:r w:rsidRPr="00B10C2A">
        <w:rPr>
          <w:rFonts w:ascii="GHEA Grapalat" w:hAnsi="GHEA Grapalat"/>
          <w:i/>
          <w:sz w:val="16"/>
          <w:szCs w:val="16"/>
        </w:rPr>
        <w:t>-</w:t>
      </w:r>
      <w:r w:rsidRPr="00B10C2A">
        <w:rPr>
          <w:sz w:val="16"/>
          <w:szCs w:val="16"/>
        </w:rPr>
        <w:t xml:space="preserve"> </w:t>
      </w:r>
      <w:r w:rsidRPr="00B10C2A">
        <w:rPr>
          <w:rFonts w:ascii="GHEA Grapalat" w:hAnsi="GHEA Grapalat"/>
          <w:i/>
          <w:sz w:val="16"/>
          <w:szCs w:val="16"/>
        </w:rPr>
        <w:t>цена закупаемого товара по заявке на закупку в рамках данной процедуры не превышает 10 млн. драмов РА</w:t>
      </w:r>
    </w:p>
  </w:footnote>
  <w:footnote w:id="3">
    <w:p w:rsidR="00D43D51" w:rsidRPr="00BB3286" w:rsidDel="00932115" w:rsidRDefault="00D43D51" w:rsidP="00AF1F59">
      <w:pPr>
        <w:pStyle w:val="FootnoteText"/>
        <w:jc w:val="both"/>
        <w:rPr>
          <w:del w:id="0" w:author="Inesa Kocharyan" w:date="2019-10-29T12:18:00Z"/>
          <w:sz w:val="16"/>
          <w:szCs w:val="16"/>
        </w:rPr>
      </w:pPr>
      <w:r w:rsidRPr="00BB3286">
        <w:rPr>
          <w:rStyle w:val="FootnoteReference"/>
          <w:sz w:val="16"/>
          <w:szCs w:val="16"/>
        </w:rPr>
        <w:t>7</w:t>
      </w:r>
      <w:r w:rsidRPr="00BB3286">
        <w:rPr>
          <w:sz w:val="16"/>
          <w:szCs w:val="16"/>
        </w:rPr>
        <w:t xml:space="preserve"> </w:t>
      </w:r>
      <w:r w:rsidRPr="00BB3286">
        <w:rPr>
          <w:rFonts w:ascii="GHEA Grapalat" w:hAnsi="GHEA Grapalat"/>
          <w:i/>
          <w:sz w:val="16"/>
          <w:szCs w:val="16"/>
        </w:rPr>
        <w:t>Если настоящим Приглашением не предусматривается представление информации относительно товарного знака, фирменного наименования, марки и наименования производителя, , то из подпункта исключаются слова " а также товарный знак, фирменное наименование, марка и наименование производителя</w:t>
      </w:r>
      <w:r w:rsidRPr="00BB3286" w:rsidDel="001C6688">
        <w:rPr>
          <w:rFonts w:ascii="GHEA Grapalat" w:hAnsi="GHEA Grapalat"/>
          <w:i/>
          <w:sz w:val="16"/>
          <w:szCs w:val="16"/>
        </w:rPr>
        <w:t xml:space="preserve"> </w:t>
      </w:r>
      <w:r w:rsidRPr="00BB3286">
        <w:rPr>
          <w:rFonts w:ascii="GHEA Grapalat" w:hAnsi="GHEA Grapalat"/>
          <w:i/>
          <w:sz w:val="16"/>
          <w:szCs w:val="16"/>
        </w:rPr>
        <w:t>".</w:t>
      </w:r>
    </w:p>
  </w:footnote>
  <w:footnote w:id="4">
    <w:p w:rsidR="00D43D51" w:rsidRPr="00BB3286" w:rsidRDefault="00D43D51" w:rsidP="0093610F">
      <w:pPr>
        <w:pStyle w:val="FootnoteText"/>
        <w:widowControl w:val="0"/>
        <w:jc w:val="both"/>
        <w:rPr>
          <w:rFonts w:ascii="GHEA Grapalat" w:hAnsi="GHEA Grapalat"/>
          <w:sz w:val="16"/>
          <w:szCs w:val="16"/>
          <w:lang w:val="af-ZA"/>
        </w:rPr>
      </w:pPr>
      <w:r w:rsidRPr="00BB3286">
        <w:rPr>
          <w:rStyle w:val="FootnoteReference"/>
          <w:sz w:val="16"/>
          <w:szCs w:val="16"/>
        </w:rPr>
        <w:t>11</w:t>
      </w:r>
      <w:r w:rsidRPr="00BB3286">
        <w:rPr>
          <w:sz w:val="16"/>
          <w:szCs w:val="16"/>
        </w:rPr>
        <w:t xml:space="preserve"> </w:t>
      </w:r>
      <w:r w:rsidRPr="00BB3286">
        <w:rPr>
          <w:rFonts w:ascii="GHEA Grapalat" w:hAnsi="GHEA Grapalat"/>
          <w:i/>
          <w:sz w:val="16"/>
          <w:szCs w:val="16"/>
        </w:rPr>
        <w:t>Настоящее предложение исключается из приглашения, если процедура закупки не организуется по лотам.</w:t>
      </w:r>
    </w:p>
    <w:p w:rsidR="00D43D51" w:rsidRPr="00BB3286" w:rsidRDefault="00D43D51">
      <w:pPr>
        <w:pStyle w:val="FootnoteText"/>
        <w:rPr>
          <w:sz w:val="16"/>
          <w:szCs w:val="16"/>
          <w:lang w:val="af-ZA"/>
        </w:rPr>
      </w:pPr>
    </w:p>
  </w:footnote>
  <w:footnote w:id="5">
    <w:p w:rsidR="00D43D51" w:rsidRPr="00BB3286" w:rsidRDefault="00D43D51" w:rsidP="00C67FAB">
      <w:pPr>
        <w:pStyle w:val="FootnoteText"/>
        <w:jc w:val="both"/>
        <w:rPr>
          <w:rFonts w:ascii="GHEA Grapalat" w:hAnsi="GHEA Grapalat"/>
          <w:i/>
          <w:sz w:val="16"/>
          <w:szCs w:val="16"/>
        </w:rPr>
      </w:pPr>
      <w:r w:rsidRPr="00BB3286">
        <w:rPr>
          <w:rStyle w:val="FootnoteReference"/>
          <w:rFonts w:ascii="GHEA Grapalat" w:hAnsi="GHEA Grapalat"/>
          <w:i/>
          <w:sz w:val="16"/>
          <w:szCs w:val="16"/>
        </w:rPr>
        <w:t>12</w:t>
      </w:r>
      <w:r w:rsidRPr="00BB3286">
        <w:rPr>
          <w:rFonts w:ascii="GHEA Grapalat" w:hAnsi="GHEA Grapalat"/>
          <w:i/>
          <w:sz w:val="16"/>
          <w:szCs w:val="16"/>
        </w:rPr>
        <w:t xml:space="preserve"> Если цена закупленного по заявке на закупку товара не превышает 10 млн. драмов РА, то слова </w:t>
      </w:r>
      <w:r w:rsidRPr="00BB3286">
        <w:rPr>
          <w:rFonts w:ascii="GHEA Grapalat" w:hAnsi="GHEA Grapalat" w:cs="Sylfaen"/>
          <w:i/>
          <w:sz w:val="16"/>
          <w:szCs w:val="16"/>
        </w:rPr>
        <w:t>“</w:t>
      </w:r>
      <w:r w:rsidRPr="00BB3286">
        <w:rPr>
          <w:rFonts w:ascii="GHEA Grapalat" w:hAnsi="GHEA Grapalat"/>
          <w:i/>
          <w:sz w:val="16"/>
          <w:szCs w:val="16"/>
        </w:rPr>
        <w:t xml:space="preserve">в виде банковской гарантии (приложение 4) </w:t>
      </w:r>
      <w:r w:rsidRPr="00BB3286">
        <w:rPr>
          <w:rFonts w:ascii="GHEA Grapalat" w:hAnsi="GHEA Grapalat" w:cs="Sylfaen"/>
          <w:i/>
          <w:sz w:val="16"/>
          <w:szCs w:val="16"/>
        </w:rPr>
        <w:t xml:space="preserve">” </w:t>
      </w:r>
      <w:r w:rsidRPr="00BB3286">
        <w:rPr>
          <w:rFonts w:ascii="GHEA Grapalat" w:hAnsi="GHEA Grapalat"/>
          <w:i/>
          <w:sz w:val="16"/>
          <w:szCs w:val="16"/>
        </w:rPr>
        <w:t xml:space="preserve">заменяются словами  </w:t>
      </w:r>
      <w:r w:rsidRPr="00BB3286">
        <w:rPr>
          <w:rFonts w:ascii="GHEA Grapalat" w:hAnsi="GHEA Grapalat" w:cs="Sylfaen"/>
          <w:i/>
          <w:sz w:val="16"/>
          <w:szCs w:val="16"/>
        </w:rPr>
        <w:t>“</w:t>
      </w:r>
      <w:r w:rsidRPr="00BB3286">
        <w:rPr>
          <w:rFonts w:ascii="GHEA Grapalat" w:hAnsi="GHEA Grapalat"/>
          <w:i/>
          <w:sz w:val="16"/>
          <w:szCs w:val="16"/>
        </w:rPr>
        <w:t>в одностороннем порядке утвержденного заявления в виде неустойки (приложение 4.1) или наличных денег</w:t>
      </w:r>
      <w:r w:rsidRPr="00BB3286">
        <w:rPr>
          <w:rFonts w:ascii="GHEA Grapalat" w:hAnsi="GHEA Grapalat" w:cs="Sylfaen"/>
          <w:i/>
          <w:sz w:val="16"/>
          <w:szCs w:val="16"/>
        </w:rPr>
        <w:t>”</w:t>
      </w:r>
    </w:p>
  </w:footnote>
  <w:footnote w:id="6">
    <w:p w:rsidR="00D43D51" w:rsidRPr="00D746CA" w:rsidRDefault="00D43D51" w:rsidP="00D746CA">
      <w:pPr>
        <w:pStyle w:val="BodyTextIndent"/>
        <w:widowControl w:val="0"/>
        <w:spacing w:after="160" w:line="240" w:lineRule="auto"/>
        <w:ind w:firstLine="0"/>
        <w:jc w:val="left"/>
        <w:rPr>
          <w:rFonts w:ascii="GHEA Grapalat" w:hAnsi="GHEA Grapalat"/>
          <w:sz w:val="16"/>
          <w:szCs w:val="16"/>
          <w:u w:val="single"/>
        </w:rPr>
      </w:pPr>
      <w:r w:rsidRPr="00BC5174">
        <w:rPr>
          <w:rStyle w:val="FootnoteReference"/>
          <w:sz w:val="16"/>
          <w:szCs w:val="16"/>
        </w:rPr>
        <w:t>14</w:t>
      </w:r>
      <w:r w:rsidRPr="00BC5174">
        <w:rPr>
          <w:sz w:val="16"/>
          <w:szCs w:val="16"/>
        </w:rPr>
        <w:t xml:space="preserve"> </w:t>
      </w:r>
      <w:r w:rsidRPr="00BC5174">
        <w:rPr>
          <w:rFonts w:ascii="GHEA Grapalat" w:hAnsi="GHEA Grapalat"/>
          <w:sz w:val="16"/>
          <w:szCs w:val="16"/>
        </w:rPr>
        <w:t>Настоящий пункт редактируется согласно соответствующему заказчику</w:t>
      </w:r>
    </w:p>
  </w:footnote>
  <w:footnote w:id="7">
    <w:p w:rsidR="00D43D51" w:rsidRPr="00BC5174" w:rsidRDefault="00D43D51">
      <w:pPr>
        <w:pStyle w:val="FootnoteText"/>
        <w:rPr>
          <w:sz w:val="16"/>
          <w:szCs w:val="16"/>
        </w:rPr>
      </w:pPr>
      <w:r w:rsidRPr="00BC5174">
        <w:rPr>
          <w:rStyle w:val="FootnoteReference"/>
          <w:sz w:val="16"/>
          <w:szCs w:val="16"/>
        </w:rPr>
        <w:t>15</w:t>
      </w:r>
      <w:r w:rsidRPr="00BC5174">
        <w:rPr>
          <w:sz w:val="16"/>
          <w:szCs w:val="16"/>
        </w:rPr>
        <w:t xml:space="preserve"> </w:t>
      </w:r>
      <w:r w:rsidRPr="00BC5174">
        <w:rPr>
          <w:rFonts w:ascii="GHEA Grapalat" w:hAnsi="GHEA Grapalat"/>
          <w:i/>
          <w:sz w:val="16"/>
          <w:szCs w:val="16"/>
        </w:rPr>
        <w:t xml:space="preserve">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 </w:t>
      </w:r>
    </w:p>
  </w:footnote>
  <w:footnote w:id="8">
    <w:p w:rsidR="00D43D51" w:rsidRPr="00D746CA" w:rsidRDefault="00D43D51" w:rsidP="00D746CA">
      <w:pPr>
        <w:jc w:val="both"/>
        <w:rPr>
          <w:rFonts w:ascii="GHEA Grapalat" w:hAnsi="GHEA Grapalat"/>
          <w:sz w:val="16"/>
          <w:szCs w:val="16"/>
        </w:rPr>
      </w:pPr>
      <w:r w:rsidRPr="00D746CA">
        <w:rPr>
          <w:rStyle w:val="FootnoteReference"/>
          <w:sz w:val="16"/>
          <w:szCs w:val="16"/>
        </w:rPr>
        <w:t>**</w:t>
      </w:r>
      <w:r w:rsidRPr="00D746CA">
        <w:rPr>
          <w:sz w:val="16"/>
          <w:szCs w:val="16"/>
        </w:rPr>
        <w:t xml:space="preserve"> </w:t>
      </w:r>
      <w:r w:rsidRPr="00D746CA">
        <w:rPr>
          <w:rFonts w:ascii="GHEA Grapalat" w:hAnsi="GHEA Grapalat"/>
          <w:i/>
          <w:sz w:val="16"/>
          <w:szCs w:val="16"/>
        </w:rPr>
        <w:t xml:space="preserve">При отсутствии указанных в настоящем подпункте лиц, представляются данные руководителя и членов исполнительного органа участника. </w:t>
      </w:r>
    </w:p>
  </w:footnote>
  <w:footnote w:id="9">
    <w:p w:rsidR="00D43D51" w:rsidRPr="008A7430" w:rsidRDefault="00D43D51" w:rsidP="003C670C">
      <w:pPr>
        <w:widowControl w:val="0"/>
        <w:ind w:right="309"/>
        <w:jc w:val="both"/>
        <w:rPr>
          <w:rFonts w:ascii="GHEA Grapalat" w:hAnsi="GHEA Grapalat"/>
          <w:i/>
          <w:sz w:val="16"/>
          <w:szCs w:val="16"/>
          <w:lang w:val="es-ES"/>
        </w:rPr>
      </w:pPr>
      <w:r w:rsidRPr="008A7430">
        <w:rPr>
          <w:rStyle w:val="FootnoteReference"/>
          <w:sz w:val="16"/>
          <w:szCs w:val="16"/>
        </w:rPr>
        <w:t>**</w:t>
      </w:r>
      <w:r w:rsidRPr="008A7430">
        <w:rPr>
          <w:sz w:val="16"/>
          <w:szCs w:val="16"/>
        </w:rPr>
        <w:t xml:space="preserve"> </w:t>
      </w:r>
      <w:r w:rsidRPr="008A7430">
        <w:rPr>
          <w:rFonts w:ascii="GHEA Grapalat" w:hAnsi="GHEA Grapalat"/>
          <w:i/>
          <w:sz w:val="16"/>
          <w:szCs w:val="16"/>
        </w:rPr>
        <w:t>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5.</w:t>
      </w:r>
    </w:p>
    <w:p w:rsidR="00D43D51" w:rsidRPr="00D3436F" w:rsidRDefault="00D43D51">
      <w:pPr>
        <w:pStyle w:val="FootnoteText"/>
        <w:rPr>
          <w:lang w:val="es-ES"/>
        </w:rPr>
      </w:pPr>
    </w:p>
  </w:footnote>
  <w:footnote w:id="10">
    <w:p w:rsidR="00D43D51" w:rsidRPr="008842CE" w:rsidRDefault="00D43D51" w:rsidP="003D2FE2">
      <w:pPr>
        <w:pStyle w:val="FootnoteText"/>
        <w:jc w:val="both"/>
      </w:pPr>
    </w:p>
  </w:footnote>
  <w:footnote w:id="11">
    <w:p w:rsidR="00D43D51" w:rsidRPr="008842CE" w:rsidRDefault="00D43D51" w:rsidP="000A214C">
      <w:pPr>
        <w:pStyle w:val="FootnoteText"/>
        <w:jc w:val="both"/>
      </w:pPr>
    </w:p>
  </w:footnote>
  <w:footnote w:id="12">
    <w:p w:rsidR="00D43D51" w:rsidRPr="00565FC8" w:rsidRDefault="00D43D51" w:rsidP="00D3436F">
      <w:pPr>
        <w:pStyle w:val="FootnoteText"/>
        <w:widowControl w:val="0"/>
        <w:jc w:val="both"/>
        <w:rPr>
          <w:sz w:val="16"/>
          <w:szCs w:val="16"/>
          <w:lang w:val="af-ZA"/>
        </w:rPr>
      </w:pPr>
      <w:r w:rsidRPr="00565FC8">
        <w:rPr>
          <w:rStyle w:val="FootnoteReference"/>
          <w:sz w:val="16"/>
          <w:szCs w:val="16"/>
        </w:rPr>
        <w:t>17</w:t>
      </w:r>
      <w:r w:rsidRPr="00565FC8">
        <w:rPr>
          <w:sz w:val="16"/>
          <w:szCs w:val="16"/>
        </w:rPr>
        <w:t xml:space="preserve"> </w:t>
      </w:r>
      <w:r w:rsidRPr="00565FC8">
        <w:rPr>
          <w:rFonts w:ascii="GHEA Grapalat" w:hAnsi="GHEA Grapalat"/>
          <w:i/>
          <w:sz w:val="16"/>
          <w:szCs w:val="16"/>
        </w:rPr>
        <w:t>Если ценовое предложение представлено Продавцом без НДС, то при заключении договора слова "включая НДС" исключаются.</w:t>
      </w:r>
    </w:p>
  </w:footnote>
  <w:footnote w:id="13">
    <w:p w:rsidR="00D43D51" w:rsidRPr="00565FC8" w:rsidRDefault="00D43D51" w:rsidP="005E52ED">
      <w:pPr>
        <w:pStyle w:val="FootnoteText"/>
        <w:widowControl w:val="0"/>
        <w:jc w:val="both"/>
        <w:rPr>
          <w:rFonts w:ascii="GHEA Grapalat" w:hAnsi="GHEA Grapalat"/>
          <w:sz w:val="16"/>
          <w:szCs w:val="16"/>
          <w:lang w:val="hy-AM"/>
        </w:rPr>
      </w:pPr>
      <w:r w:rsidRPr="00565FC8">
        <w:rPr>
          <w:rStyle w:val="FootnoteReference"/>
          <w:sz w:val="16"/>
          <w:szCs w:val="16"/>
        </w:rPr>
        <w:t>18</w:t>
      </w:r>
      <w:r w:rsidRPr="00565FC8">
        <w:rPr>
          <w:sz w:val="16"/>
          <w:szCs w:val="16"/>
        </w:rPr>
        <w:t xml:space="preserve"> </w:t>
      </w:r>
      <w:r w:rsidRPr="00565FC8">
        <w:rPr>
          <w:rFonts w:ascii="GHEA Grapalat" w:hAnsi="GHEA Grapalat"/>
          <w:i/>
          <w:sz w:val="16"/>
          <w:szCs w:val="16"/>
        </w:rPr>
        <w:t>Продавец может отказаться от предложенной предоплаты или ее части. При этом, предоплата в заключаемом договоре устанавливается в размере, согласованном между Покупателем и Продавцом. Если по договору не предусматривается предоставление предоплаты, то настоящий пункт исключается из проекта.</w:t>
      </w:r>
    </w:p>
    <w:p w:rsidR="00D43D51" w:rsidRPr="00565FC8" w:rsidRDefault="00D43D51">
      <w:pPr>
        <w:pStyle w:val="FootnoteText"/>
        <w:rPr>
          <w:sz w:val="16"/>
          <w:szCs w:val="16"/>
          <w:lang w:val="hy-AM"/>
        </w:rPr>
      </w:pPr>
    </w:p>
  </w:footnote>
  <w:footnote w:id="14">
    <w:p w:rsidR="00D43D51" w:rsidRPr="00565FC8" w:rsidRDefault="00D43D51" w:rsidP="00D90640">
      <w:pPr>
        <w:pStyle w:val="FootnoteText"/>
        <w:widowControl w:val="0"/>
        <w:jc w:val="both"/>
        <w:rPr>
          <w:rFonts w:ascii="GHEA Grapalat" w:hAnsi="GHEA Grapalat"/>
          <w:sz w:val="16"/>
          <w:szCs w:val="16"/>
          <w:lang w:val="hy-AM"/>
        </w:rPr>
      </w:pPr>
      <w:r w:rsidRPr="00565FC8">
        <w:rPr>
          <w:rStyle w:val="FootnoteReference"/>
          <w:sz w:val="16"/>
          <w:szCs w:val="16"/>
        </w:rPr>
        <w:t>19</w:t>
      </w:r>
      <w:r w:rsidRPr="00565FC8">
        <w:rPr>
          <w:sz w:val="16"/>
          <w:szCs w:val="16"/>
        </w:rPr>
        <w:t xml:space="preserve"> </w:t>
      </w:r>
      <w:r w:rsidRPr="00565FC8">
        <w:rPr>
          <w:rFonts w:ascii="GHEA Grapalat" w:hAnsi="GHEA Grapalat"/>
          <w:i/>
          <w:sz w:val="16"/>
          <w:szCs w:val="16"/>
        </w:rPr>
        <w:t>Настоящий пункт исключается из проекта договора, если закупаемый товар не является основным средством. А если закупаемый товар является основным средством, то гарантийный срок не должен быть меньше 365 календарных дней.</w:t>
      </w:r>
    </w:p>
    <w:p w:rsidR="00D43D51" w:rsidRPr="00E85250" w:rsidRDefault="00D43D51" w:rsidP="00D90640">
      <w:pPr>
        <w:widowControl w:val="0"/>
        <w:spacing w:after="160" w:line="360" w:lineRule="auto"/>
        <w:ind w:firstLine="709"/>
        <w:jc w:val="both"/>
        <w:rPr>
          <w:rFonts w:ascii="GHEA Grapalat" w:hAnsi="GHEA Grapalat"/>
          <w:lang w:val="hy-AM"/>
        </w:rPr>
      </w:pPr>
    </w:p>
    <w:p w:rsidR="00D43D51" w:rsidRPr="00D3436F" w:rsidRDefault="00D43D51">
      <w:pPr>
        <w:pStyle w:val="FootnoteText"/>
        <w:rPr>
          <w:lang w:val="hy-AM"/>
        </w:rPr>
      </w:pPr>
    </w:p>
  </w:footnote>
  <w:footnote w:id="15">
    <w:p w:rsidR="00D43D51" w:rsidRPr="00565FC8" w:rsidRDefault="00D43D51" w:rsidP="000D6018">
      <w:pPr>
        <w:pStyle w:val="FootnoteText"/>
        <w:jc w:val="both"/>
        <w:rPr>
          <w:rFonts w:ascii="GHEA Grapalat" w:hAnsi="GHEA Grapalat"/>
          <w:i/>
          <w:sz w:val="16"/>
          <w:szCs w:val="16"/>
        </w:rPr>
      </w:pPr>
      <w:r w:rsidRPr="00565FC8">
        <w:rPr>
          <w:rStyle w:val="FootnoteReference"/>
          <w:sz w:val="16"/>
          <w:szCs w:val="16"/>
        </w:rPr>
        <w:t>20</w:t>
      </w:r>
      <w:r w:rsidRPr="00565FC8">
        <w:rPr>
          <w:sz w:val="16"/>
          <w:szCs w:val="16"/>
        </w:rPr>
        <w:t xml:space="preserve"> </w:t>
      </w:r>
      <w:r w:rsidRPr="00565FC8">
        <w:rPr>
          <w:rFonts w:ascii="GHEA Grapalat" w:hAnsi="GHEA Grapalat"/>
          <w:i/>
          <w:sz w:val="16"/>
          <w:szCs w:val="16"/>
        </w:rPr>
        <w:t>При заключении Договора на основании пункта 6 статьи 15 Закона Республики Армения "О закупках", штраф исчисляется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p>
    <w:p w:rsidR="00D43D51" w:rsidRPr="00565FC8" w:rsidRDefault="00D43D51" w:rsidP="000D6018">
      <w:pPr>
        <w:pStyle w:val="FootnoteText"/>
        <w:jc w:val="both"/>
        <w:rPr>
          <w:rFonts w:ascii="GHEA Grapalat" w:hAnsi="GHEA Grapalat"/>
          <w:sz w:val="16"/>
          <w:szCs w:val="16"/>
          <w:lang w:val="hy-AM"/>
        </w:rPr>
      </w:pPr>
      <w:r w:rsidRPr="00565FC8">
        <w:rPr>
          <w:rFonts w:ascii="GHEA Grapalat" w:hAnsi="GHEA Grapalat"/>
          <w:i/>
          <w:sz w:val="16"/>
          <w:szCs w:val="16"/>
        </w:rPr>
        <w:t>Если договор включает в себя больше одного лота, то штраф исчисляется в отношении общей цены, установленной договором на этот лот.</w:t>
      </w:r>
    </w:p>
    <w:p w:rsidR="00D43D51" w:rsidRPr="00D3436F" w:rsidRDefault="00D43D51">
      <w:pPr>
        <w:pStyle w:val="FootnoteText"/>
        <w:rPr>
          <w:lang w:val="hy-AM"/>
        </w:rPr>
      </w:pPr>
    </w:p>
  </w:footnote>
  <w:footnote w:id="16">
    <w:p w:rsidR="00D43D51" w:rsidRPr="008842CE" w:rsidRDefault="00D43D51" w:rsidP="00D32870">
      <w:pPr>
        <w:pStyle w:val="FootnoteText"/>
        <w:widowControl w:val="0"/>
        <w:jc w:val="both"/>
        <w:rPr>
          <w:rFonts w:ascii="GHEA Grapalat" w:hAnsi="GHEA Grapalat"/>
          <w:lang w:val="hy-AM"/>
        </w:rPr>
      </w:pPr>
      <w:r>
        <w:rPr>
          <w:rStyle w:val="FootnoteReference"/>
        </w:rPr>
        <w:t>21</w:t>
      </w:r>
      <w:r>
        <w:t xml:space="preserve"> </w:t>
      </w:r>
      <w:r w:rsidRPr="008842CE">
        <w:rPr>
          <w:rFonts w:ascii="GHEA Grapalat" w:hAnsi="GHEA Grapalat"/>
          <w:i/>
        </w:rPr>
        <w:t>В случае закупок, не создающих обязательств за счет средств государственного бюджета, настоящее предложение исключается из договора.</w:t>
      </w:r>
    </w:p>
    <w:p w:rsidR="00D43D51" w:rsidRPr="00D3436F" w:rsidRDefault="00D43D51">
      <w:pPr>
        <w:pStyle w:val="FootnoteText"/>
        <w:rPr>
          <w:lang w:val="hy-AM"/>
        </w:rPr>
      </w:pPr>
    </w:p>
  </w:footnote>
  <w:footnote w:id="17">
    <w:p w:rsidR="00D43D51" w:rsidRPr="00092AC5" w:rsidRDefault="00D43D51" w:rsidP="00D3436F">
      <w:pPr>
        <w:pStyle w:val="FootnoteText"/>
        <w:widowControl w:val="0"/>
        <w:jc w:val="both"/>
        <w:rPr>
          <w:sz w:val="16"/>
          <w:szCs w:val="16"/>
          <w:lang w:val="hy-AM"/>
        </w:rPr>
      </w:pPr>
      <w:r>
        <w:rPr>
          <w:rStyle w:val="FootnoteReference"/>
        </w:rPr>
        <w:t>22</w:t>
      </w:r>
      <w:r>
        <w:t xml:space="preserve"> </w:t>
      </w:r>
      <w:r w:rsidRPr="008842CE">
        <w:rPr>
          <w:rFonts w:ascii="GHEA Grapalat" w:hAnsi="GHEA Grapalat"/>
          <w:i/>
        </w:rPr>
        <w:t xml:space="preserve">Настоящий пункт исключается из договора, если договор не осуществляется посредством заключения </w:t>
      </w:r>
      <w:r w:rsidRPr="00092AC5">
        <w:rPr>
          <w:rFonts w:ascii="GHEA Grapalat" w:hAnsi="GHEA Grapalat"/>
          <w:i/>
          <w:sz w:val="16"/>
          <w:szCs w:val="16"/>
        </w:rPr>
        <w:t>агентского договора.</w:t>
      </w:r>
    </w:p>
  </w:footnote>
  <w:footnote w:id="18">
    <w:p w:rsidR="00D43D51" w:rsidRPr="00092AC5" w:rsidRDefault="00D43D51" w:rsidP="00084B51">
      <w:pPr>
        <w:pStyle w:val="FootnoteText"/>
        <w:widowControl w:val="0"/>
        <w:jc w:val="both"/>
        <w:rPr>
          <w:rFonts w:ascii="GHEA Grapalat" w:hAnsi="GHEA Grapalat"/>
          <w:sz w:val="16"/>
          <w:szCs w:val="16"/>
          <w:lang w:val="hy-AM"/>
        </w:rPr>
      </w:pPr>
      <w:r w:rsidRPr="00092AC5">
        <w:rPr>
          <w:rStyle w:val="FootnoteReference"/>
          <w:sz w:val="16"/>
          <w:szCs w:val="16"/>
        </w:rPr>
        <w:t>23</w:t>
      </w:r>
      <w:r w:rsidRPr="00092AC5">
        <w:rPr>
          <w:sz w:val="16"/>
          <w:szCs w:val="16"/>
        </w:rPr>
        <w:t xml:space="preserve"> </w:t>
      </w:r>
      <w:r w:rsidRPr="00092AC5">
        <w:rPr>
          <w:rFonts w:ascii="GHEA Grapalat" w:hAnsi="GHEA Grapalat"/>
          <w:i/>
          <w:sz w:val="16"/>
          <w:szCs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D43D51" w:rsidRPr="00D3436F" w:rsidRDefault="00D43D51">
      <w:pPr>
        <w:pStyle w:val="FootnoteText"/>
        <w:rPr>
          <w:lang w:val="hy-AM"/>
        </w:rPr>
      </w:pPr>
    </w:p>
  </w:footnote>
  <w:footnote w:id="19">
    <w:p w:rsidR="00D43D51" w:rsidRPr="00092AC5" w:rsidRDefault="00D43D51" w:rsidP="00413390">
      <w:pPr>
        <w:pStyle w:val="FootnoteText"/>
        <w:widowControl w:val="0"/>
        <w:jc w:val="both"/>
        <w:rPr>
          <w:rFonts w:ascii="GHEA Grapalat" w:hAnsi="GHEA Grapalat"/>
          <w:sz w:val="16"/>
          <w:szCs w:val="16"/>
          <w:lang w:val="hy-AM"/>
        </w:rPr>
      </w:pPr>
      <w:r w:rsidRPr="00092AC5">
        <w:rPr>
          <w:rStyle w:val="FootnoteReference"/>
          <w:sz w:val="16"/>
          <w:szCs w:val="16"/>
        </w:rPr>
        <w:t>24</w:t>
      </w:r>
      <w:r w:rsidRPr="00092AC5">
        <w:rPr>
          <w:sz w:val="16"/>
          <w:szCs w:val="16"/>
        </w:rPr>
        <w:t xml:space="preserve"> </w:t>
      </w:r>
      <w:r w:rsidRPr="00092AC5">
        <w:rPr>
          <w:rFonts w:ascii="GHEA Grapalat" w:hAnsi="GHEA Grapalat"/>
          <w:i/>
          <w:sz w:val="16"/>
          <w:szCs w:val="16"/>
        </w:rPr>
        <w:t>Если Договор заключается на основании части 6 статьи 15 закона Республики Армения "О</w:t>
      </w:r>
      <w:r w:rsidRPr="00092AC5">
        <w:rPr>
          <w:rFonts w:ascii="Courier New" w:hAnsi="Courier New" w:cs="Courier New"/>
          <w:i/>
          <w:sz w:val="16"/>
          <w:szCs w:val="16"/>
          <w:lang w:val="en-US"/>
        </w:rPr>
        <w:t> </w:t>
      </w:r>
      <w:r w:rsidRPr="00092AC5">
        <w:rPr>
          <w:rFonts w:ascii="GHEA Grapalat" w:hAnsi="GHEA Grapalat"/>
          <w:i/>
          <w:sz w:val="16"/>
          <w:szCs w:val="16"/>
        </w:rPr>
        <w:t>закупках", и цена Договора не превышает десятикратный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r w:rsidRPr="00092AC5">
        <w:rPr>
          <w:rFonts w:ascii="GHEA Grapalat" w:hAnsi="GHEA Grapalat"/>
          <w:sz w:val="16"/>
          <w:szCs w:val="16"/>
        </w:rPr>
        <w:t xml:space="preserve"> </w:t>
      </w:r>
    </w:p>
    <w:p w:rsidR="00D43D51" w:rsidRPr="00092AC5" w:rsidRDefault="00D43D51" w:rsidP="00413390">
      <w:pPr>
        <w:pStyle w:val="FootnoteText"/>
        <w:widowControl w:val="0"/>
        <w:jc w:val="both"/>
        <w:rPr>
          <w:rFonts w:ascii="GHEA Grapalat" w:hAnsi="GHEA Grapalat"/>
          <w:i/>
          <w:sz w:val="16"/>
          <w:szCs w:val="16"/>
          <w:lang w:val="hy-AM" w:eastAsia="en-US"/>
        </w:rPr>
      </w:pPr>
      <w:r w:rsidRPr="00092AC5">
        <w:rPr>
          <w:rFonts w:ascii="GHEA Grapalat" w:hAnsi="GHEA Grapalat"/>
          <w:i/>
          <w:sz w:val="16"/>
          <w:szCs w:val="16"/>
        </w:rPr>
        <w:t>Настоящий пункт удаляется из Договора, если Договор не заключается на основании части 6 статьи 15 закона Республики Армения "О закупках".</w:t>
      </w:r>
    </w:p>
    <w:p w:rsidR="00D43D51" w:rsidRPr="00092AC5" w:rsidRDefault="00D43D51">
      <w:pPr>
        <w:pStyle w:val="FootnoteText"/>
        <w:rPr>
          <w:sz w:val="16"/>
          <w:szCs w:val="16"/>
          <w:lang w:val="hy-AM"/>
        </w:rPr>
      </w:pPr>
    </w:p>
  </w:footnote>
  <w:footnote w:id="20">
    <w:p w:rsidR="00D43D51" w:rsidRPr="001E65D1" w:rsidRDefault="00D43D51" w:rsidP="008842CE">
      <w:pPr>
        <w:pStyle w:val="FootnoteText"/>
        <w:widowControl w:val="0"/>
        <w:jc w:val="both"/>
        <w:rPr>
          <w:rFonts w:ascii="GHEA Grapalat" w:hAnsi="GHEA Grapalat"/>
          <w:i/>
          <w:sz w:val="16"/>
          <w:szCs w:val="16"/>
        </w:rPr>
      </w:pPr>
    </w:p>
  </w:footnote>
  <w:footnote w:id="21">
    <w:p w:rsidR="00D43D51" w:rsidRPr="008A7430" w:rsidRDefault="00D43D51" w:rsidP="00B64ECA">
      <w:pPr>
        <w:pStyle w:val="FootnoteText"/>
        <w:widowControl w:val="0"/>
        <w:jc w:val="both"/>
        <w:rPr>
          <w:rFonts w:ascii="GHEA Grapalat" w:hAnsi="GHEA Grapalat"/>
          <w:i/>
          <w:sz w:val="16"/>
          <w:szCs w:val="16"/>
        </w:rPr>
      </w:pPr>
    </w:p>
  </w:footnote>
  <w:footnote w:id="22">
    <w:p w:rsidR="00D43D51" w:rsidRPr="008A7430" w:rsidRDefault="00D43D51" w:rsidP="008842CE">
      <w:pPr>
        <w:pStyle w:val="FootnoteText"/>
        <w:widowControl w:val="0"/>
        <w:jc w:val="both"/>
        <w:rPr>
          <w:rFonts w:ascii="GHEA Grapalat" w:hAnsi="GHEA Grapalat"/>
          <w:i/>
          <w:sz w:val="16"/>
          <w:szCs w:val="16"/>
        </w:rPr>
      </w:pPr>
    </w:p>
  </w:footnote>
  <w:footnote w:id="23">
    <w:p w:rsidR="00D43D51" w:rsidRPr="00414EBE" w:rsidRDefault="00D43D51" w:rsidP="008842CE">
      <w:pPr>
        <w:pStyle w:val="FootnoteText"/>
        <w:widowControl w:val="0"/>
        <w:jc w:val="both"/>
        <w:rPr>
          <w:sz w:val="16"/>
          <w:szCs w:val="16"/>
        </w:rPr>
      </w:pPr>
      <w:r w:rsidRPr="00414EBE">
        <w:rPr>
          <w:rStyle w:val="FootnoteReference"/>
          <w:sz w:val="16"/>
          <w:szCs w:val="16"/>
        </w:rPr>
        <w:t>*</w:t>
      </w:r>
      <w:r w:rsidRPr="00414EBE">
        <w:rPr>
          <w:sz w:val="16"/>
          <w:szCs w:val="16"/>
        </w:rPr>
        <w:t xml:space="preserve"> </w:t>
      </w:r>
      <w:r w:rsidRPr="00414EBE">
        <w:rPr>
          <w:rFonts w:ascii="GHEA Grapalat" w:hAnsi="GHEA Grapalat"/>
          <w:i/>
          <w:sz w:val="16"/>
          <w:szCs w:val="16"/>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4">
    <w:p w:rsidR="00D43D51" w:rsidRPr="00414EBE" w:rsidRDefault="00D43D51" w:rsidP="008842CE">
      <w:pPr>
        <w:widowControl w:val="0"/>
        <w:jc w:val="both"/>
        <w:rPr>
          <w:rFonts w:ascii="GHEA Grapalat" w:hAnsi="GHEA Grapalat"/>
          <w:i/>
          <w:sz w:val="16"/>
          <w:szCs w:val="16"/>
        </w:rPr>
      </w:pPr>
      <w:r w:rsidRPr="00414EBE">
        <w:rPr>
          <w:rStyle w:val="FootnoteReference"/>
          <w:sz w:val="16"/>
          <w:szCs w:val="16"/>
        </w:rPr>
        <w:t>**</w:t>
      </w:r>
      <w:r w:rsidRPr="00414EBE">
        <w:rPr>
          <w:sz w:val="16"/>
          <w:szCs w:val="16"/>
        </w:rPr>
        <w:t xml:space="preserve"> </w:t>
      </w:r>
      <w:r w:rsidRPr="00414EBE">
        <w:rPr>
          <w:rFonts w:ascii="GHEA Grapalat" w:hAnsi="GHEA Grapalat"/>
          <w:i/>
          <w:sz w:val="16"/>
          <w:szCs w:val="16"/>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43D51" w:rsidRDefault="00D43D51">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43D51" w:rsidRDefault="00D43D51">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43D51" w:rsidRDefault="00D43D5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6DF5A58"/>
    <w:multiLevelType w:val="hybridMultilevel"/>
    <w:tmpl w:val="BF70CA5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5">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6">
    <w:nsid w:val="1F22225E"/>
    <w:multiLevelType w:val="multilevel"/>
    <w:tmpl w:val="2B4C5A7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5F73468"/>
    <w:multiLevelType w:val="multilevel"/>
    <w:tmpl w:val="5C1864BA"/>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2E826437"/>
    <w:multiLevelType w:val="multilevel"/>
    <w:tmpl w:val="DD48D06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35401416"/>
    <w:multiLevelType w:val="multilevel"/>
    <w:tmpl w:val="7DEA0B42"/>
    <w:lvl w:ilvl="0">
      <w:start w:val="1"/>
      <w:numFmt w:val="decimal"/>
      <w:lvlText w:val="%1"/>
      <w:lvlJc w:val="left"/>
      <w:pPr>
        <w:ind w:left="360" w:hanging="360"/>
      </w:pPr>
    </w:lvl>
    <w:lvl w:ilvl="1">
      <w:start w:val="5"/>
      <w:numFmt w:val="decimal"/>
      <w:lvlText w:val="%1.%2"/>
      <w:lvlJc w:val="left"/>
      <w:pPr>
        <w:ind w:left="786" w:hanging="360"/>
      </w:pPr>
    </w:lvl>
    <w:lvl w:ilvl="2">
      <w:start w:val="1"/>
      <w:numFmt w:val="decimal"/>
      <w:lvlText w:val="%1.%2.%3"/>
      <w:lvlJc w:val="left"/>
      <w:pPr>
        <w:ind w:left="1572" w:hanging="720"/>
      </w:pPr>
    </w:lvl>
    <w:lvl w:ilvl="3">
      <w:start w:val="1"/>
      <w:numFmt w:val="decimal"/>
      <w:lvlText w:val="%1.%2.%3.%4"/>
      <w:lvlJc w:val="left"/>
      <w:pPr>
        <w:ind w:left="1998" w:hanging="720"/>
      </w:pPr>
    </w:lvl>
    <w:lvl w:ilvl="4">
      <w:start w:val="1"/>
      <w:numFmt w:val="decimal"/>
      <w:lvlText w:val="%1.%2.%3.%4.%5"/>
      <w:lvlJc w:val="left"/>
      <w:pPr>
        <w:ind w:left="2784" w:hanging="1080"/>
      </w:pPr>
    </w:lvl>
    <w:lvl w:ilvl="5">
      <w:start w:val="1"/>
      <w:numFmt w:val="decimal"/>
      <w:lvlText w:val="%1.%2.%3.%4.%5.%6"/>
      <w:lvlJc w:val="left"/>
      <w:pPr>
        <w:ind w:left="3210" w:hanging="1080"/>
      </w:pPr>
    </w:lvl>
    <w:lvl w:ilvl="6">
      <w:start w:val="1"/>
      <w:numFmt w:val="decimal"/>
      <w:lvlText w:val="%1.%2.%3.%4.%5.%6.%7"/>
      <w:lvlJc w:val="left"/>
      <w:pPr>
        <w:ind w:left="3996" w:hanging="1440"/>
      </w:pPr>
    </w:lvl>
    <w:lvl w:ilvl="7">
      <w:start w:val="1"/>
      <w:numFmt w:val="decimal"/>
      <w:lvlText w:val="%1.%2.%3.%4.%5.%6.%7.%8"/>
      <w:lvlJc w:val="left"/>
      <w:pPr>
        <w:ind w:left="4422" w:hanging="1440"/>
      </w:pPr>
    </w:lvl>
    <w:lvl w:ilvl="8">
      <w:start w:val="1"/>
      <w:numFmt w:val="decimal"/>
      <w:lvlText w:val="%1.%2.%3.%4.%5.%6.%7.%8.%9"/>
      <w:lvlJc w:val="left"/>
      <w:pPr>
        <w:ind w:left="5208" w:hanging="1800"/>
      </w:p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start w:val="1"/>
      <w:numFmt w:val="bullet"/>
      <w:lvlText w:val="o"/>
      <w:lvlJc w:val="left"/>
      <w:pPr>
        <w:ind w:left="1503" w:hanging="360"/>
      </w:pPr>
      <w:rPr>
        <w:rFonts w:ascii="Courier New" w:hAnsi="Courier New" w:cs="Courier New" w:hint="default"/>
      </w:rPr>
    </w:lvl>
    <w:lvl w:ilvl="2" w:tplc="04090005">
      <w:start w:val="1"/>
      <w:numFmt w:val="bullet"/>
      <w:lvlText w:val=""/>
      <w:lvlJc w:val="left"/>
      <w:pPr>
        <w:ind w:left="2223" w:hanging="360"/>
      </w:pPr>
      <w:rPr>
        <w:rFonts w:ascii="Wingdings" w:hAnsi="Wingdings" w:hint="default"/>
      </w:rPr>
    </w:lvl>
    <w:lvl w:ilvl="3" w:tplc="04090001">
      <w:start w:val="1"/>
      <w:numFmt w:val="bullet"/>
      <w:lvlText w:val=""/>
      <w:lvlJc w:val="left"/>
      <w:pPr>
        <w:ind w:left="2943" w:hanging="360"/>
      </w:pPr>
      <w:rPr>
        <w:rFonts w:ascii="Symbol" w:hAnsi="Symbol" w:hint="default"/>
      </w:rPr>
    </w:lvl>
    <w:lvl w:ilvl="4" w:tplc="04090003">
      <w:start w:val="1"/>
      <w:numFmt w:val="bullet"/>
      <w:lvlText w:val="o"/>
      <w:lvlJc w:val="left"/>
      <w:pPr>
        <w:ind w:left="3663" w:hanging="360"/>
      </w:pPr>
      <w:rPr>
        <w:rFonts w:ascii="Courier New" w:hAnsi="Courier New" w:cs="Courier New" w:hint="default"/>
      </w:rPr>
    </w:lvl>
    <w:lvl w:ilvl="5" w:tplc="04090005">
      <w:start w:val="1"/>
      <w:numFmt w:val="bullet"/>
      <w:lvlText w:val=""/>
      <w:lvlJc w:val="left"/>
      <w:pPr>
        <w:ind w:left="4383" w:hanging="360"/>
      </w:pPr>
      <w:rPr>
        <w:rFonts w:ascii="Wingdings" w:hAnsi="Wingdings" w:hint="default"/>
      </w:rPr>
    </w:lvl>
    <w:lvl w:ilvl="6" w:tplc="04090001">
      <w:start w:val="1"/>
      <w:numFmt w:val="bullet"/>
      <w:lvlText w:val=""/>
      <w:lvlJc w:val="left"/>
      <w:pPr>
        <w:ind w:left="5103" w:hanging="360"/>
      </w:pPr>
      <w:rPr>
        <w:rFonts w:ascii="Symbol" w:hAnsi="Symbol" w:hint="default"/>
      </w:rPr>
    </w:lvl>
    <w:lvl w:ilvl="7" w:tplc="04090003">
      <w:start w:val="1"/>
      <w:numFmt w:val="bullet"/>
      <w:lvlText w:val="o"/>
      <w:lvlJc w:val="left"/>
      <w:pPr>
        <w:ind w:left="5823" w:hanging="360"/>
      </w:pPr>
      <w:rPr>
        <w:rFonts w:ascii="Courier New" w:hAnsi="Courier New" w:cs="Courier New" w:hint="default"/>
      </w:rPr>
    </w:lvl>
    <w:lvl w:ilvl="8" w:tplc="04090005">
      <w:start w:val="1"/>
      <w:numFmt w:val="bullet"/>
      <w:lvlText w:val=""/>
      <w:lvlJc w:val="left"/>
      <w:pPr>
        <w:ind w:left="6543" w:hanging="360"/>
      </w:pPr>
      <w:rPr>
        <w:rFonts w:ascii="Wingdings" w:hAnsi="Wingdings" w:hint="default"/>
      </w:rPr>
    </w:lvl>
  </w:abstractNum>
  <w:abstractNum w:abstractNumId="14">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C280A15"/>
    <w:multiLevelType w:val="hybridMultilevel"/>
    <w:tmpl w:val="98A6BE6A"/>
    <w:lvl w:ilvl="0" w:tplc="266EA1F4">
      <w:start w:val="1"/>
      <w:numFmt w:val="decimal"/>
      <w:lvlText w:val="%1)"/>
      <w:lvlJc w:val="left"/>
      <w:pPr>
        <w:ind w:left="1407" w:hanging="84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3D581F5B"/>
    <w:multiLevelType w:val="multilevel"/>
    <w:tmpl w:val="38129D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8">
    <w:nsid w:val="45FE70BA"/>
    <w:multiLevelType w:val="hybridMultilevel"/>
    <w:tmpl w:val="1974C688"/>
    <w:lvl w:ilvl="0" w:tplc="FBDA9DD2">
      <w:start w:val="2"/>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9">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4EA97F7F"/>
    <w:multiLevelType w:val="multilevel"/>
    <w:tmpl w:val="0F98868C"/>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2">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3">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5">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A994259"/>
    <w:multiLevelType w:val="multilevel"/>
    <w:tmpl w:val="3D0A3102"/>
    <w:lvl w:ilvl="0">
      <w:start w:val="1"/>
      <w:numFmt w:val="decimal"/>
      <w:lvlText w:val="%1."/>
      <w:lvlJc w:val="left"/>
      <w:pPr>
        <w:tabs>
          <w:tab w:val="num" w:pos="360"/>
        </w:tabs>
        <w:ind w:left="360" w:hanging="360"/>
      </w:pPr>
      <w:rPr>
        <w:rFonts w:hint="default"/>
        <w:b w:val="0"/>
        <w:sz w:val="24"/>
        <w:szCs w:val="24"/>
      </w:rPr>
    </w:lvl>
    <w:lvl w:ilvl="1">
      <w:start w:val="2"/>
      <w:numFmt w:val="decimal"/>
      <w:isLgl/>
      <w:lvlText w:val="%1.%2"/>
      <w:lvlJc w:val="left"/>
      <w:pPr>
        <w:ind w:left="705" w:hanging="360"/>
      </w:pPr>
      <w:rPr>
        <w:rFonts w:cs="Arial" w:hint="default"/>
        <w:b w:val="0"/>
        <w:sz w:val="20"/>
        <w:szCs w:val="20"/>
      </w:rPr>
    </w:lvl>
    <w:lvl w:ilvl="2">
      <w:start w:val="1"/>
      <w:numFmt w:val="decimal"/>
      <w:isLgl/>
      <w:lvlText w:val="%1.%2.%3"/>
      <w:lvlJc w:val="left"/>
      <w:pPr>
        <w:ind w:left="1410" w:hanging="720"/>
      </w:pPr>
      <w:rPr>
        <w:rFonts w:cs="Arial" w:hint="default"/>
        <w:b w:val="0"/>
        <w:sz w:val="24"/>
      </w:rPr>
    </w:lvl>
    <w:lvl w:ilvl="3">
      <w:start w:val="1"/>
      <w:numFmt w:val="decimal"/>
      <w:isLgl/>
      <w:lvlText w:val="%1.%2.%3.%4"/>
      <w:lvlJc w:val="left"/>
      <w:pPr>
        <w:ind w:left="1755" w:hanging="720"/>
      </w:pPr>
      <w:rPr>
        <w:rFonts w:cs="Arial" w:hint="default"/>
        <w:b w:val="0"/>
        <w:sz w:val="24"/>
      </w:rPr>
    </w:lvl>
    <w:lvl w:ilvl="4">
      <w:start w:val="1"/>
      <w:numFmt w:val="decimal"/>
      <w:isLgl/>
      <w:lvlText w:val="%1.%2.%3.%4.%5"/>
      <w:lvlJc w:val="left"/>
      <w:pPr>
        <w:ind w:left="2460" w:hanging="1080"/>
      </w:pPr>
      <w:rPr>
        <w:rFonts w:cs="Arial" w:hint="default"/>
        <w:b w:val="0"/>
        <w:sz w:val="24"/>
      </w:rPr>
    </w:lvl>
    <w:lvl w:ilvl="5">
      <w:start w:val="1"/>
      <w:numFmt w:val="decimal"/>
      <w:isLgl/>
      <w:lvlText w:val="%1.%2.%3.%4.%5.%6"/>
      <w:lvlJc w:val="left"/>
      <w:pPr>
        <w:ind w:left="2805" w:hanging="1080"/>
      </w:pPr>
      <w:rPr>
        <w:rFonts w:cs="Arial" w:hint="default"/>
        <w:b w:val="0"/>
        <w:sz w:val="24"/>
      </w:rPr>
    </w:lvl>
    <w:lvl w:ilvl="6">
      <w:start w:val="1"/>
      <w:numFmt w:val="decimal"/>
      <w:isLgl/>
      <w:lvlText w:val="%1.%2.%3.%4.%5.%6.%7"/>
      <w:lvlJc w:val="left"/>
      <w:pPr>
        <w:ind w:left="3510" w:hanging="1440"/>
      </w:pPr>
      <w:rPr>
        <w:rFonts w:cs="Arial" w:hint="default"/>
        <w:b w:val="0"/>
        <w:sz w:val="24"/>
      </w:rPr>
    </w:lvl>
    <w:lvl w:ilvl="7">
      <w:start w:val="1"/>
      <w:numFmt w:val="decimal"/>
      <w:isLgl/>
      <w:lvlText w:val="%1.%2.%3.%4.%5.%6.%7.%8"/>
      <w:lvlJc w:val="left"/>
      <w:pPr>
        <w:ind w:left="3855" w:hanging="1440"/>
      </w:pPr>
      <w:rPr>
        <w:rFonts w:cs="Arial" w:hint="default"/>
        <w:b w:val="0"/>
        <w:sz w:val="24"/>
      </w:rPr>
    </w:lvl>
    <w:lvl w:ilvl="8">
      <w:start w:val="1"/>
      <w:numFmt w:val="decimal"/>
      <w:isLgl/>
      <w:lvlText w:val="%1.%2.%3.%4.%5.%6.%7.%8.%9"/>
      <w:lvlJc w:val="left"/>
      <w:pPr>
        <w:ind w:left="4560" w:hanging="1800"/>
      </w:pPr>
      <w:rPr>
        <w:rFonts w:cs="Arial" w:hint="default"/>
        <w:b w:val="0"/>
        <w:sz w:val="24"/>
      </w:rPr>
    </w:lvl>
  </w:abstractNum>
  <w:abstractNum w:abstractNumId="27">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8">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23"/>
  </w:num>
  <w:num w:numId="2">
    <w:abstractNumId w:val="7"/>
  </w:num>
  <w:num w:numId="3">
    <w:abstractNumId w:val="22"/>
  </w:num>
  <w:num w:numId="4">
    <w:abstractNumId w:val="14"/>
  </w:num>
  <w:num w:numId="5">
    <w:abstractNumId w:val="25"/>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num>
  <w:num w:numId="10">
    <w:abstractNumId w:val="2"/>
  </w:num>
  <w:num w:numId="11">
    <w:abstractNumId w:val="5"/>
  </w:num>
  <w:num w:numId="12">
    <w:abstractNumId w:val="29"/>
  </w:num>
  <w:num w:numId="13">
    <w:abstractNumId w:val="27"/>
  </w:num>
  <w:num w:numId="14">
    <w:abstractNumId w:val="9"/>
  </w:num>
  <w:num w:numId="15">
    <w:abstractNumId w:val="28"/>
  </w:num>
  <w:num w:numId="16">
    <w:abstractNumId w:val="12"/>
  </w:num>
  <w:num w:numId="17">
    <w:abstractNumId w:val="3"/>
  </w:num>
  <w:num w:numId="18">
    <w:abstractNumId w:val="0"/>
  </w:num>
  <w:num w:numId="19">
    <w:abstractNumId w:val="17"/>
  </w:num>
  <w:num w:numId="20">
    <w:abstractNumId w:val="17"/>
  </w:num>
  <w:num w:numId="2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4"/>
  </w:num>
  <w:num w:numId="23">
    <w:abstractNumId w:val="4"/>
  </w:num>
  <w:num w:numId="24">
    <w:abstractNumId w:val="21"/>
  </w:num>
  <w:num w:numId="25">
    <w:abstractNumId w:val="10"/>
  </w:num>
  <w:num w:numId="26">
    <w:abstractNumId w:val="22"/>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
  </w:num>
  <w:num w:numId="28">
    <w:abstractNumId w:val="13"/>
  </w:num>
  <w:num w:numId="29">
    <w:abstractNumId w:val="16"/>
  </w:num>
  <w:num w:numId="30">
    <w:abstractNumId w:val="11"/>
  </w:num>
  <w:num w:numId="31">
    <w:abstractNumId w:val="11"/>
    <w:lvlOverride w:ilvl="0">
      <w:startOverride w:val="1"/>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6"/>
  </w:num>
  <w:num w:numId="33">
    <w:abstractNumId w:val="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0"/>
  </w:num>
  <w:num w:numId="35">
    <w:abstractNumId w:val="8"/>
  </w:num>
  <w:num w:numId="36">
    <w:abstractNumId w:val="18"/>
  </w:num>
  <w:num w:numId="37">
    <w:abstractNumId w:val="18"/>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5"/>
  </w:num>
  <w:num w:numId="39">
    <w:abstractNumId w:val="26"/>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5570"/>
    <w:rsid w:val="00000345"/>
    <w:rsid w:val="0000037D"/>
    <w:rsid w:val="00000958"/>
    <w:rsid w:val="00000BA6"/>
    <w:rsid w:val="000013D6"/>
    <w:rsid w:val="000016BB"/>
    <w:rsid w:val="00002C23"/>
    <w:rsid w:val="000031E3"/>
    <w:rsid w:val="000033BC"/>
    <w:rsid w:val="00003DF0"/>
    <w:rsid w:val="000058CF"/>
    <w:rsid w:val="00005D30"/>
    <w:rsid w:val="0000622A"/>
    <w:rsid w:val="000076A1"/>
    <w:rsid w:val="0000776B"/>
    <w:rsid w:val="00010ECA"/>
    <w:rsid w:val="00011CB9"/>
    <w:rsid w:val="00012347"/>
    <w:rsid w:val="00012E2C"/>
    <w:rsid w:val="00013093"/>
    <w:rsid w:val="000132F3"/>
    <w:rsid w:val="00013C24"/>
    <w:rsid w:val="00016653"/>
    <w:rsid w:val="00016DFB"/>
    <w:rsid w:val="00017484"/>
    <w:rsid w:val="000209D3"/>
    <w:rsid w:val="00020B2E"/>
    <w:rsid w:val="00020C83"/>
    <w:rsid w:val="00021C2E"/>
    <w:rsid w:val="00023384"/>
    <w:rsid w:val="000238FE"/>
    <w:rsid w:val="00023F8F"/>
    <w:rsid w:val="000241CA"/>
    <w:rsid w:val="000246E6"/>
    <w:rsid w:val="00025353"/>
    <w:rsid w:val="00025A85"/>
    <w:rsid w:val="00026351"/>
    <w:rsid w:val="00027166"/>
    <w:rsid w:val="000275BF"/>
    <w:rsid w:val="00030D40"/>
    <w:rsid w:val="000312D9"/>
    <w:rsid w:val="000313A6"/>
    <w:rsid w:val="000316DF"/>
    <w:rsid w:val="00032D7E"/>
    <w:rsid w:val="000330A3"/>
    <w:rsid w:val="00033946"/>
    <w:rsid w:val="00033B20"/>
    <w:rsid w:val="00034CED"/>
    <w:rsid w:val="00037DDE"/>
    <w:rsid w:val="000408D8"/>
    <w:rsid w:val="000424BA"/>
    <w:rsid w:val="00042BD4"/>
    <w:rsid w:val="00043225"/>
    <w:rsid w:val="0004387F"/>
    <w:rsid w:val="00046402"/>
    <w:rsid w:val="00046BAC"/>
    <w:rsid w:val="000473EF"/>
    <w:rsid w:val="00051490"/>
    <w:rsid w:val="00051B7F"/>
    <w:rsid w:val="00052084"/>
    <w:rsid w:val="000537FF"/>
    <w:rsid w:val="00053BFB"/>
    <w:rsid w:val="000540F1"/>
    <w:rsid w:val="000550DA"/>
    <w:rsid w:val="00055129"/>
    <w:rsid w:val="00055195"/>
    <w:rsid w:val="00055CC2"/>
    <w:rsid w:val="00056516"/>
    <w:rsid w:val="00056AB4"/>
    <w:rsid w:val="00057264"/>
    <w:rsid w:val="000604CF"/>
    <w:rsid w:val="00060FB1"/>
    <w:rsid w:val="000612B9"/>
    <w:rsid w:val="0006220B"/>
    <w:rsid w:val="0006311D"/>
    <w:rsid w:val="00063AEF"/>
    <w:rsid w:val="00065C3B"/>
    <w:rsid w:val="0006703E"/>
    <w:rsid w:val="000702A0"/>
    <w:rsid w:val="000704B9"/>
    <w:rsid w:val="00070DBB"/>
    <w:rsid w:val="00071119"/>
    <w:rsid w:val="00071450"/>
    <w:rsid w:val="00071C65"/>
    <w:rsid w:val="00071D1C"/>
    <w:rsid w:val="00072BC8"/>
    <w:rsid w:val="00073430"/>
    <w:rsid w:val="000735B0"/>
    <w:rsid w:val="00073A04"/>
    <w:rsid w:val="00073A09"/>
    <w:rsid w:val="00074CC1"/>
    <w:rsid w:val="00075997"/>
    <w:rsid w:val="000763E5"/>
    <w:rsid w:val="00077062"/>
    <w:rsid w:val="00077BB9"/>
    <w:rsid w:val="00080C4E"/>
    <w:rsid w:val="00080E73"/>
    <w:rsid w:val="000811C1"/>
    <w:rsid w:val="000822C1"/>
    <w:rsid w:val="00082ADC"/>
    <w:rsid w:val="00082DE0"/>
    <w:rsid w:val="00083558"/>
    <w:rsid w:val="000845F6"/>
    <w:rsid w:val="00084B51"/>
    <w:rsid w:val="00085931"/>
    <w:rsid w:val="000878DB"/>
    <w:rsid w:val="00087A30"/>
    <w:rsid w:val="00090699"/>
    <w:rsid w:val="000911CA"/>
    <w:rsid w:val="00092AC5"/>
    <w:rsid w:val="00092D0A"/>
    <w:rsid w:val="0009380C"/>
    <w:rsid w:val="0009449B"/>
    <w:rsid w:val="000946A3"/>
    <w:rsid w:val="00094F5C"/>
    <w:rsid w:val="00095885"/>
    <w:rsid w:val="00095EB1"/>
    <w:rsid w:val="000964F1"/>
    <w:rsid w:val="00096865"/>
    <w:rsid w:val="00096B2C"/>
    <w:rsid w:val="0009758F"/>
    <w:rsid w:val="00097DE8"/>
    <w:rsid w:val="000A15F9"/>
    <w:rsid w:val="000A214C"/>
    <w:rsid w:val="000A323C"/>
    <w:rsid w:val="000A37CE"/>
    <w:rsid w:val="000A4FC5"/>
    <w:rsid w:val="000A5316"/>
    <w:rsid w:val="000A5B16"/>
    <w:rsid w:val="000A6B75"/>
    <w:rsid w:val="000A72AD"/>
    <w:rsid w:val="000A7528"/>
    <w:rsid w:val="000B033F"/>
    <w:rsid w:val="000B0B17"/>
    <w:rsid w:val="000B259E"/>
    <w:rsid w:val="000B269D"/>
    <w:rsid w:val="000B2CFA"/>
    <w:rsid w:val="000B33B2"/>
    <w:rsid w:val="000B3864"/>
    <w:rsid w:val="000B6A70"/>
    <w:rsid w:val="000B700B"/>
    <w:rsid w:val="000B751B"/>
    <w:rsid w:val="000B7641"/>
    <w:rsid w:val="000B7C54"/>
    <w:rsid w:val="000C062F"/>
    <w:rsid w:val="000C0A9D"/>
    <w:rsid w:val="000C0FFE"/>
    <w:rsid w:val="000C165F"/>
    <w:rsid w:val="000C264F"/>
    <w:rsid w:val="000C36C6"/>
    <w:rsid w:val="000C3F69"/>
    <w:rsid w:val="000C5A09"/>
    <w:rsid w:val="000C6BA1"/>
    <w:rsid w:val="000C6E1C"/>
    <w:rsid w:val="000C6F81"/>
    <w:rsid w:val="000D07E4"/>
    <w:rsid w:val="000D10F1"/>
    <w:rsid w:val="000D16B6"/>
    <w:rsid w:val="000D1BED"/>
    <w:rsid w:val="000D2527"/>
    <w:rsid w:val="000D2D8A"/>
    <w:rsid w:val="000D3188"/>
    <w:rsid w:val="000D34C8"/>
    <w:rsid w:val="000D3B6D"/>
    <w:rsid w:val="000D4471"/>
    <w:rsid w:val="000D48B6"/>
    <w:rsid w:val="000D5766"/>
    <w:rsid w:val="000D590A"/>
    <w:rsid w:val="000D6018"/>
    <w:rsid w:val="000D6187"/>
    <w:rsid w:val="000D6A89"/>
    <w:rsid w:val="000D6C21"/>
    <w:rsid w:val="000D701E"/>
    <w:rsid w:val="000D77C1"/>
    <w:rsid w:val="000E13F8"/>
    <w:rsid w:val="000E1C31"/>
    <w:rsid w:val="000E2427"/>
    <w:rsid w:val="000E267C"/>
    <w:rsid w:val="000E308B"/>
    <w:rsid w:val="000E3D1E"/>
    <w:rsid w:val="000E3F9A"/>
    <w:rsid w:val="000E4039"/>
    <w:rsid w:val="000E426E"/>
    <w:rsid w:val="000E4C35"/>
    <w:rsid w:val="000E5A91"/>
    <w:rsid w:val="000E5C19"/>
    <w:rsid w:val="000E624C"/>
    <w:rsid w:val="000E7612"/>
    <w:rsid w:val="000E79BD"/>
    <w:rsid w:val="000F109E"/>
    <w:rsid w:val="000F2653"/>
    <w:rsid w:val="000F31EB"/>
    <w:rsid w:val="000F332D"/>
    <w:rsid w:val="000F338E"/>
    <w:rsid w:val="000F35AE"/>
    <w:rsid w:val="000F3939"/>
    <w:rsid w:val="000F3B31"/>
    <w:rsid w:val="000F3D76"/>
    <w:rsid w:val="000F494F"/>
    <w:rsid w:val="000F4B86"/>
    <w:rsid w:val="000F4D7B"/>
    <w:rsid w:val="000F5032"/>
    <w:rsid w:val="000F5900"/>
    <w:rsid w:val="000F60F8"/>
    <w:rsid w:val="000F6C24"/>
    <w:rsid w:val="000F7026"/>
    <w:rsid w:val="000F7AE0"/>
    <w:rsid w:val="0010050E"/>
    <w:rsid w:val="001005B0"/>
    <w:rsid w:val="00100C01"/>
    <w:rsid w:val="00100C10"/>
    <w:rsid w:val="001017E8"/>
    <w:rsid w:val="00101C9A"/>
    <w:rsid w:val="00101F06"/>
    <w:rsid w:val="0010213D"/>
    <w:rsid w:val="001024C1"/>
    <w:rsid w:val="0010323D"/>
    <w:rsid w:val="00103763"/>
    <w:rsid w:val="00104861"/>
    <w:rsid w:val="00106365"/>
    <w:rsid w:val="00106D44"/>
    <w:rsid w:val="00106DEE"/>
    <w:rsid w:val="00110534"/>
    <w:rsid w:val="00110D13"/>
    <w:rsid w:val="00111FFB"/>
    <w:rsid w:val="0011340E"/>
    <w:rsid w:val="00113F0D"/>
    <w:rsid w:val="0011423D"/>
    <w:rsid w:val="00115905"/>
    <w:rsid w:val="0011595F"/>
    <w:rsid w:val="001159FA"/>
    <w:rsid w:val="0011611E"/>
    <w:rsid w:val="00117020"/>
    <w:rsid w:val="00117833"/>
    <w:rsid w:val="00117964"/>
    <w:rsid w:val="00117DAA"/>
    <w:rsid w:val="00122FC9"/>
    <w:rsid w:val="00123294"/>
    <w:rsid w:val="001235E7"/>
    <w:rsid w:val="00123F5E"/>
    <w:rsid w:val="00124461"/>
    <w:rsid w:val="00125AA6"/>
    <w:rsid w:val="00126D48"/>
    <w:rsid w:val="001276C9"/>
    <w:rsid w:val="00130202"/>
    <w:rsid w:val="001305C6"/>
    <w:rsid w:val="00130A69"/>
    <w:rsid w:val="00131417"/>
    <w:rsid w:val="00131E9C"/>
    <w:rsid w:val="00132FA8"/>
    <w:rsid w:val="00133A5A"/>
    <w:rsid w:val="00133CE4"/>
    <w:rsid w:val="00133ED4"/>
    <w:rsid w:val="00134D6E"/>
    <w:rsid w:val="00134DC5"/>
    <w:rsid w:val="00134FE3"/>
    <w:rsid w:val="001355F9"/>
    <w:rsid w:val="00135840"/>
    <w:rsid w:val="001361B2"/>
    <w:rsid w:val="001369CB"/>
    <w:rsid w:val="001377BA"/>
    <w:rsid w:val="00137A5C"/>
    <w:rsid w:val="001403AE"/>
    <w:rsid w:val="00141F41"/>
    <w:rsid w:val="00142496"/>
    <w:rsid w:val="001439BD"/>
    <w:rsid w:val="00143BD7"/>
    <w:rsid w:val="00143E8C"/>
    <w:rsid w:val="0014472E"/>
    <w:rsid w:val="00144E38"/>
    <w:rsid w:val="00144F73"/>
    <w:rsid w:val="001458D6"/>
    <w:rsid w:val="00145CC3"/>
    <w:rsid w:val="00146685"/>
    <w:rsid w:val="00146FC5"/>
    <w:rsid w:val="00147CD0"/>
    <w:rsid w:val="00147F14"/>
    <w:rsid w:val="001514D1"/>
    <w:rsid w:val="001515DE"/>
    <w:rsid w:val="001516B2"/>
    <w:rsid w:val="001522CE"/>
    <w:rsid w:val="00152564"/>
    <w:rsid w:val="00152788"/>
    <w:rsid w:val="00153A85"/>
    <w:rsid w:val="00153B9F"/>
    <w:rsid w:val="00153C87"/>
    <w:rsid w:val="0015583C"/>
    <w:rsid w:val="0015589E"/>
    <w:rsid w:val="00155C35"/>
    <w:rsid w:val="001561A5"/>
    <w:rsid w:val="001578A1"/>
    <w:rsid w:val="001578D4"/>
    <w:rsid w:val="0016001A"/>
    <w:rsid w:val="001600FF"/>
    <w:rsid w:val="0016055A"/>
    <w:rsid w:val="001609F6"/>
    <w:rsid w:val="00160AE4"/>
    <w:rsid w:val="00160BB4"/>
    <w:rsid w:val="00161428"/>
    <w:rsid w:val="00161B32"/>
    <w:rsid w:val="0016213E"/>
    <w:rsid w:val="00163324"/>
    <w:rsid w:val="001647D2"/>
    <w:rsid w:val="00164BBC"/>
    <w:rsid w:val="0016519F"/>
    <w:rsid w:val="001679A6"/>
    <w:rsid w:val="00171E80"/>
    <w:rsid w:val="001723D6"/>
    <w:rsid w:val="001724D7"/>
    <w:rsid w:val="00172B98"/>
    <w:rsid w:val="00172BC4"/>
    <w:rsid w:val="001732FB"/>
    <w:rsid w:val="00174DAB"/>
    <w:rsid w:val="00174FE1"/>
    <w:rsid w:val="00175F8F"/>
    <w:rsid w:val="00175FDC"/>
    <w:rsid w:val="001763F5"/>
    <w:rsid w:val="00176A38"/>
    <w:rsid w:val="00176A92"/>
    <w:rsid w:val="00177A5C"/>
    <w:rsid w:val="00177D71"/>
    <w:rsid w:val="00180134"/>
    <w:rsid w:val="00180D64"/>
    <w:rsid w:val="00180EB9"/>
    <w:rsid w:val="00180EE9"/>
    <w:rsid w:val="00181C60"/>
    <w:rsid w:val="00181F0F"/>
    <w:rsid w:val="00181F75"/>
    <w:rsid w:val="00183004"/>
    <w:rsid w:val="0018301A"/>
    <w:rsid w:val="001831C4"/>
    <w:rsid w:val="00183DD8"/>
    <w:rsid w:val="00183FEA"/>
    <w:rsid w:val="00184D18"/>
    <w:rsid w:val="00184F17"/>
    <w:rsid w:val="00185684"/>
    <w:rsid w:val="0018591C"/>
    <w:rsid w:val="00185DF9"/>
    <w:rsid w:val="00186559"/>
    <w:rsid w:val="001878F0"/>
    <w:rsid w:val="00190792"/>
    <w:rsid w:val="00191D27"/>
    <w:rsid w:val="00191D5F"/>
    <w:rsid w:val="001925CB"/>
    <w:rsid w:val="00192606"/>
    <w:rsid w:val="001926B2"/>
    <w:rsid w:val="00192A1C"/>
    <w:rsid w:val="001932A7"/>
    <w:rsid w:val="00193871"/>
    <w:rsid w:val="00194598"/>
    <w:rsid w:val="00195F24"/>
    <w:rsid w:val="00196487"/>
    <w:rsid w:val="00196F14"/>
    <w:rsid w:val="001A070B"/>
    <w:rsid w:val="001A23A6"/>
    <w:rsid w:val="001A2579"/>
    <w:rsid w:val="001A2F72"/>
    <w:rsid w:val="001A3FEC"/>
    <w:rsid w:val="001A43A4"/>
    <w:rsid w:val="001A4EF7"/>
    <w:rsid w:val="001A5BC8"/>
    <w:rsid w:val="001A5C02"/>
    <w:rsid w:val="001A6561"/>
    <w:rsid w:val="001A6B31"/>
    <w:rsid w:val="001A77DF"/>
    <w:rsid w:val="001B0D9A"/>
    <w:rsid w:val="001B1050"/>
    <w:rsid w:val="001B1370"/>
    <w:rsid w:val="001B1C67"/>
    <w:rsid w:val="001B1FC4"/>
    <w:rsid w:val="001B32D9"/>
    <w:rsid w:val="001B37D2"/>
    <w:rsid w:val="001B45A9"/>
    <w:rsid w:val="001B478E"/>
    <w:rsid w:val="001B6FCF"/>
    <w:rsid w:val="001C07C6"/>
    <w:rsid w:val="001C0849"/>
    <w:rsid w:val="001C1570"/>
    <w:rsid w:val="001C3D83"/>
    <w:rsid w:val="001C3F6C"/>
    <w:rsid w:val="001C56F7"/>
    <w:rsid w:val="001C6688"/>
    <w:rsid w:val="001C76F7"/>
    <w:rsid w:val="001D0249"/>
    <w:rsid w:val="001D129F"/>
    <w:rsid w:val="001D1D00"/>
    <w:rsid w:val="001D1F0F"/>
    <w:rsid w:val="001D209D"/>
    <w:rsid w:val="001D2D62"/>
    <w:rsid w:val="001D5785"/>
    <w:rsid w:val="001D5FF7"/>
    <w:rsid w:val="001D6531"/>
    <w:rsid w:val="001D6B5F"/>
    <w:rsid w:val="001D7228"/>
    <w:rsid w:val="001D74FA"/>
    <w:rsid w:val="001D78C5"/>
    <w:rsid w:val="001E0216"/>
    <w:rsid w:val="001E06D6"/>
    <w:rsid w:val="001E0BC2"/>
    <w:rsid w:val="001E1478"/>
    <w:rsid w:val="001E2794"/>
    <w:rsid w:val="001E2814"/>
    <w:rsid w:val="001E3D3F"/>
    <w:rsid w:val="001E4776"/>
    <w:rsid w:val="001E47D5"/>
    <w:rsid w:val="001E4A24"/>
    <w:rsid w:val="001E5412"/>
    <w:rsid w:val="001E55B2"/>
    <w:rsid w:val="001E5866"/>
    <w:rsid w:val="001E5C85"/>
    <w:rsid w:val="001E6506"/>
    <w:rsid w:val="001E65D1"/>
    <w:rsid w:val="001E7733"/>
    <w:rsid w:val="001F0335"/>
    <w:rsid w:val="001F0371"/>
    <w:rsid w:val="001F0B18"/>
    <w:rsid w:val="001F0DAB"/>
    <w:rsid w:val="001F0F81"/>
    <w:rsid w:val="001F1977"/>
    <w:rsid w:val="001F1DF0"/>
    <w:rsid w:val="001F1DF7"/>
    <w:rsid w:val="001F2926"/>
    <w:rsid w:val="001F3237"/>
    <w:rsid w:val="001F371D"/>
    <w:rsid w:val="001F386B"/>
    <w:rsid w:val="001F4AD3"/>
    <w:rsid w:val="001F5834"/>
    <w:rsid w:val="001F5FDE"/>
    <w:rsid w:val="001F6578"/>
    <w:rsid w:val="001F760C"/>
    <w:rsid w:val="001F7821"/>
    <w:rsid w:val="002004DB"/>
    <w:rsid w:val="002017CB"/>
    <w:rsid w:val="00201DA0"/>
    <w:rsid w:val="00201F2E"/>
    <w:rsid w:val="00202F4D"/>
    <w:rsid w:val="002032CE"/>
    <w:rsid w:val="00203917"/>
    <w:rsid w:val="002046BF"/>
    <w:rsid w:val="00204B03"/>
    <w:rsid w:val="00204E53"/>
    <w:rsid w:val="00204EEA"/>
    <w:rsid w:val="00205689"/>
    <w:rsid w:val="002069C9"/>
    <w:rsid w:val="00206AF8"/>
    <w:rsid w:val="0020701A"/>
    <w:rsid w:val="00207490"/>
    <w:rsid w:val="002100B3"/>
    <w:rsid w:val="002101F2"/>
    <w:rsid w:val="00210F0C"/>
    <w:rsid w:val="00211425"/>
    <w:rsid w:val="002137E6"/>
    <w:rsid w:val="00213830"/>
    <w:rsid w:val="00213EB8"/>
    <w:rsid w:val="00214462"/>
    <w:rsid w:val="0021589C"/>
    <w:rsid w:val="002166CE"/>
    <w:rsid w:val="00217344"/>
    <w:rsid w:val="00217710"/>
    <w:rsid w:val="00220ACB"/>
    <w:rsid w:val="00220C7C"/>
    <w:rsid w:val="002218FE"/>
    <w:rsid w:val="00221C7B"/>
    <w:rsid w:val="0022247D"/>
    <w:rsid w:val="002240AB"/>
    <w:rsid w:val="002250D8"/>
    <w:rsid w:val="0022515E"/>
    <w:rsid w:val="002252CD"/>
    <w:rsid w:val="00226412"/>
    <w:rsid w:val="00226DBB"/>
    <w:rsid w:val="002273AD"/>
    <w:rsid w:val="0022770A"/>
    <w:rsid w:val="00227C9F"/>
    <w:rsid w:val="00230B12"/>
    <w:rsid w:val="00230C8F"/>
    <w:rsid w:val="00232FE2"/>
    <w:rsid w:val="00233B5F"/>
    <w:rsid w:val="00233BB7"/>
    <w:rsid w:val="00235549"/>
    <w:rsid w:val="0023571C"/>
    <w:rsid w:val="00235D56"/>
    <w:rsid w:val="00235DAA"/>
    <w:rsid w:val="00236B75"/>
    <w:rsid w:val="002370BC"/>
    <w:rsid w:val="0024027D"/>
    <w:rsid w:val="00240289"/>
    <w:rsid w:val="002406D8"/>
    <w:rsid w:val="0024186B"/>
    <w:rsid w:val="00241C72"/>
    <w:rsid w:val="00241F05"/>
    <w:rsid w:val="0024205E"/>
    <w:rsid w:val="00244B38"/>
    <w:rsid w:val="0025145E"/>
    <w:rsid w:val="00251CF9"/>
    <w:rsid w:val="00252C9C"/>
    <w:rsid w:val="002542AE"/>
    <w:rsid w:val="00254A36"/>
    <w:rsid w:val="002554A3"/>
    <w:rsid w:val="002559B9"/>
    <w:rsid w:val="0025693E"/>
    <w:rsid w:val="00257773"/>
    <w:rsid w:val="00260163"/>
    <w:rsid w:val="00260E64"/>
    <w:rsid w:val="00261006"/>
    <w:rsid w:val="0026158D"/>
    <w:rsid w:val="00261A75"/>
    <w:rsid w:val="002626F7"/>
    <w:rsid w:val="00263035"/>
    <w:rsid w:val="00263094"/>
    <w:rsid w:val="002638A5"/>
    <w:rsid w:val="00263D72"/>
    <w:rsid w:val="00263E28"/>
    <w:rsid w:val="0026426F"/>
    <w:rsid w:val="00265A4B"/>
    <w:rsid w:val="00265D18"/>
    <w:rsid w:val="00266522"/>
    <w:rsid w:val="002665A4"/>
    <w:rsid w:val="002674D5"/>
    <w:rsid w:val="0027052A"/>
    <w:rsid w:val="00270D59"/>
    <w:rsid w:val="002716CA"/>
    <w:rsid w:val="00271DF6"/>
    <w:rsid w:val="0027256A"/>
    <w:rsid w:val="002737E0"/>
    <w:rsid w:val="00273A88"/>
    <w:rsid w:val="00273B4F"/>
    <w:rsid w:val="00274353"/>
    <w:rsid w:val="0027499F"/>
    <w:rsid w:val="00274F0E"/>
    <w:rsid w:val="002754C4"/>
    <w:rsid w:val="0027573B"/>
    <w:rsid w:val="00276441"/>
    <w:rsid w:val="00276B03"/>
    <w:rsid w:val="0027775F"/>
    <w:rsid w:val="00277F14"/>
    <w:rsid w:val="00280E91"/>
    <w:rsid w:val="00281D16"/>
    <w:rsid w:val="00283198"/>
    <w:rsid w:val="00283E26"/>
    <w:rsid w:val="00283F0A"/>
    <w:rsid w:val="002845EA"/>
    <w:rsid w:val="002846B1"/>
    <w:rsid w:val="00286CDB"/>
    <w:rsid w:val="0028726A"/>
    <w:rsid w:val="00291919"/>
    <w:rsid w:val="00291EFF"/>
    <w:rsid w:val="002926D4"/>
    <w:rsid w:val="00293A25"/>
    <w:rsid w:val="00293A76"/>
    <w:rsid w:val="002941F2"/>
    <w:rsid w:val="00294BD5"/>
    <w:rsid w:val="00294F67"/>
    <w:rsid w:val="00294FFF"/>
    <w:rsid w:val="0029515A"/>
    <w:rsid w:val="002A058F"/>
    <w:rsid w:val="002A0700"/>
    <w:rsid w:val="002A0C06"/>
    <w:rsid w:val="002A0F45"/>
    <w:rsid w:val="002A10B2"/>
    <w:rsid w:val="002A1FAC"/>
    <w:rsid w:val="002A2F79"/>
    <w:rsid w:val="002A3785"/>
    <w:rsid w:val="002A3FC1"/>
    <w:rsid w:val="002A464D"/>
    <w:rsid w:val="002A4BE0"/>
    <w:rsid w:val="002A560E"/>
    <w:rsid w:val="002A665D"/>
    <w:rsid w:val="002A7380"/>
    <w:rsid w:val="002A76C6"/>
    <w:rsid w:val="002A7A40"/>
    <w:rsid w:val="002B0631"/>
    <w:rsid w:val="002B0AEA"/>
    <w:rsid w:val="002B103D"/>
    <w:rsid w:val="002B121D"/>
    <w:rsid w:val="002B155B"/>
    <w:rsid w:val="002B1ABE"/>
    <w:rsid w:val="002B24A4"/>
    <w:rsid w:val="002B24E8"/>
    <w:rsid w:val="002B32D6"/>
    <w:rsid w:val="002B372D"/>
    <w:rsid w:val="002B3E53"/>
    <w:rsid w:val="002B4FD9"/>
    <w:rsid w:val="002B51FB"/>
    <w:rsid w:val="002B5F87"/>
    <w:rsid w:val="002B6548"/>
    <w:rsid w:val="002B7388"/>
    <w:rsid w:val="002B7594"/>
    <w:rsid w:val="002C0665"/>
    <w:rsid w:val="002C071B"/>
    <w:rsid w:val="002C0DD6"/>
    <w:rsid w:val="002C1050"/>
    <w:rsid w:val="002C1982"/>
    <w:rsid w:val="002C1AE5"/>
    <w:rsid w:val="002C1D72"/>
    <w:rsid w:val="002C205F"/>
    <w:rsid w:val="002C2499"/>
    <w:rsid w:val="002C27EB"/>
    <w:rsid w:val="002C2AAB"/>
    <w:rsid w:val="002C2B0F"/>
    <w:rsid w:val="002C3CAA"/>
    <w:rsid w:val="002C4DBF"/>
    <w:rsid w:val="002C605B"/>
    <w:rsid w:val="002C6CF7"/>
    <w:rsid w:val="002C7037"/>
    <w:rsid w:val="002D02FE"/>
    <w:rsid w:val="002D156F"/>
    <w:rsid w:val="002D1AAA"/>
    <w:rsid w:val="002D207D"/>
    <w:rsid w:val="002D20E8"/>
    <w:rsid w:val="002D236D"/>
    <w:rsid w:val="002D3C61"/>
    <w:rsid w:val="002D4250"/>
    <w:rsid w:val="002D4575"/>
    <w:rsid w:val="002D4EEB"/>
    <w:rsid w:val="002D5580"/>
    <w:rsid w:val="002D5CF0"/>
    <w:rsid w:val="002D601F"/>
    <w:rsid w:val="002D6A4F"/>
    <w:rsid w:val="002D7D70"/>
    <w:rsid w:val="002E069D"/>
    <w:rsid w:val="002E0768"/>
    <w:rsid w:val="002E0877"/>
    <w:rsid w:val="002E3165"/>
    <w:rsid w:val="002E4305"/>
    <w:rsid w:val="002E530A"/>
    <w:rsid w:val="002E531D"/>
    <w:rsid w:val="002E5FDA"/>
    <w:rsid w:val="002E727E"/>
    <w:rsid w:val="002E7EE1"/>
    <w:rsid w:val="002F0989"/>
    <w:rsid w:val="002F1AB3"/>
    <w:rsid w:val="002F1F78"/>
    <w:rsid w:val="002F2045"/>
    <w:rsid w:val="002F2657"/>
    <w:rsid w:val="002F2A55"/>
    <w:rsid w:val="002F2B23"/>
    <w:rsid w:val="002F35FE"/>
    <w:rsid w:val="002F6164"/>
    <w:rsid w:val="002F6FA0"/>
    <w:rsid w:val="002F7000"/>
    <w:rsid w:val="002F7391"/>
    <w:rsid w:val="002F7A7E"/>
    <w:rsid w:val="00301193"/>
    <w:rsid w:val="0030129D"/>
    <w:rsid w:val="00301EBE"/>
    <w:rsid w:val="00303732"/>
    <w:rsid w:val="003041A8"/>
    <w:rsid w:val="00304237"/>
    <w:rsid w:val="00304436"/>
    <w:rsid w:val="00304D64"/>
    <w:rsid w:val="003053EF"/>
    <w:rsid w:val="00305944"/>
    <w:rsid w:val="00305E59"/>
    <w:rsid w:val="00305F6D"/>
    <w:rsid w:val="003064D4"/>
    <w:rsid w:val="003065C4"/>
    <w:rsid w:val="003066C9"/>
    <w:rsid w:val="00306C33"/>
    <w:rsid w:val="00307F3C"/>
    <w:rsid w:val="003101E4"/>
    <w:rsid w:val="00310A82"/>
    <w:rsid w:val="00310B6E"/>
    <w:rsid w:val="00310ED2"/>
    <w:rsid w:val="00311076"/>
    <w:rsid w:val="003141B6"/>
    <w:rsid w:val="00316381"/>
    <w:rsid w:val="003163A5"/>
    <w:rsid w:val="003169A4"/>
    <w:rsid w:val="00317BD2"/>
    <w:rsid w:val="0032071C"/>
    <w:rsid w:val="00321A56"/>
    <w:rsid w:val="00321B20"/>
    <w:rsid w:val="003240F7"/>
    <w:rsid w:val="00325043"/>
    <w:rsid w:val="00325546"/>
    <w:rsid w:val="003259C5"/>
    <w:rsid w:val="00325CC0"/>
    <w:rsid w:val="00326507"/>
    <w:rsid w:val="003267C8"/>
    <w:rsid w:val="00327436"/>
    <w:rsid w:val="0033253D"/>
    <w:rsid w:val="00333314"/>
    <w:rsid w:val="00333B85"/>
    <w:rsid w:val="00334564"/>
    <w:rsid w:val="003347CE"/>
    <w:rsid w:val="0033571F"/>
    <w:rsid w:val="00335C2A"/>
    <w:rsid w:val="00335DAA"/>
    <w:rsid w:val="00336709"/>
    <w:rsid w:val="00336F9A"/>
    <w:rsid w:val="0033740E"/>
    <w:rsid w:val="00337C99"/>
    <w:rsid w:val="00340083"/>
    <w:rsid w:val="00340659"/>
    <w:rsid w:val="003414F9"/>
    <w:rsid w:val="00341747"/>
    <w:rsid w:val="00341A74"/>
    <w:rsid w:val="00341D7A"/>
    <w:rsid w:val="00341ED4"/>
    <w:rsid w:val="003427DF"/>
    <w:rsid w:val="003436A5"/>
    <w:rsid w:val="00345909"/>
    <w:rsid w:val="003468B8"/>
    <w:rsid w:val="00347499"/>
    <w:rsid w:val="003475E1"/>
    <w:rsid w:val="0034777A"/>
    <w:rsid w:val="003500D1"/>
    <w:rsid w:val="00350210"/>
    <w:rsid w:val="003529EA"/>
    <w:rsid w:val="00352B29"/>
    <w:rsid w:val="00352DB8"/>
    <w:rsid w:val="0035482E"/>
    <w:rsid w:val="00354AEF"/>
    <w:rsid w:val="0035555B"/>
    <w:rsid w:val="00355B51"/>
    <w:rsid w:val="0035631F"/>
    <w:rsid w:val="00356463"/>
    <w:rsid w:val="003572A0"/>
    <w:rsid w:val="003572EA"/>
    <w:rsid w:val="003579C1"/>
    <w:rsid w:val="00357A33"/>
    <w:rsid w:val="00357AA2"/>
    <w:rsid w:val="00357D48"/>
    <w:rsid w:val="00357E1B"/>
    <w:rsid w:val="003605D5"/>
    <w:rsid w:val="0036230B"/>
    <w:rsid w:val="003629F7"/>
    <w:rsid w:val="00363298"/>
    <w:rsid w:val="00363335"/>
    <w:rsid w:val="00363627"/>
    <w:rsid w:val="00363E98"/>
    <w:rsid w:val="00364E7A"/>
    <w:rsid w:val="003650C5"/>
    <w:rsid w:val="0036520F"/>
    <w:rsid w:val="0036524F"/>
    <w:rsid w:val="003653B7"/>
    <w:rsid w:val="00366C4E"/>
    <w:rsid w:val="00367A9A"/>
    <w:rsid w:val="00367F26"/>
    <w:rsid w:val="00370ECD"/>
    <w:rsid w:val="0037177E"/>
    <w:rsid w:val="003717D2"/>
    <w:rsid w:val="00371CF8"/>
    <w:rsid w:val="00372C2B"/>
    <w:rsid w:val="00372C67"/>
    <w:rsid w:val="00372D7E"/>
    <w:rsid w:val="00372FAD"/>
    <w:rsid w:val="0037329F"/>
    <w:rsid w:val="00373EC9"/>
    <w:rsid w:val="00374F4A"/>
    <w:rsid w:val="003755FD"/>
    <w:rsid w:val="00375D38"/>
    <w:rsid w:val="00375E5E"/>
    <w:rsid w:val="00375FD2"/>
    <w:rsid w:val="003760B7"/>
    <w:rsid w:val="00376924"/>
    <w:rsid w:val="00376A9D"/>
    <w:rsid w:val="00377976"/>
    <w:rsid w:val="003802B8"/>
    <w:rsid w:val="00380721"/>
    <w:rsid w:val="00381658"/>
    <w:rsid w:val="00381E92"/>
    <w:rsid w:val="00382B60"/>
    <w:rsid w:val="0038317B"/>
    <w:rsid w:val="00383467"/>
    <w:rsid w:val="0038400D"/>
    <w:rsid w:val="0038438D"/>
    <w:rsid w:val="0038517B"/>
    <w:rsid w:val="00385C27"/>
    <w:rsid w:val="00386E4B"/>
    <w:rsid w:val="003871DA"/>
    <w:rsid w:val="00391276"/>
    <w:rsid w:val="0039134D"/>
    <w:rsid w:val="00391E56"/>
    <w:rsid w:val="00391F90"/>
    <w:rsid w:val="00392525"/>
    <w:rsid w:val="0039338D"/>
    <w:rsid w:val="003946B4"/>
    <w:rsid w:val="00394990"/>
    <w:rsid w:val="003949A5"/>
    <w:rsid w:val="00395D6D"/>
    <w:rsid w:val="00395F4A"/>
    <w:rsid w:val="003960EA"/>
    <w:rsid w:val="0039646A"/>
    <w:rsid w:val="00396D60"/>
    <w:rsid w:val="003972CC"/>
    <w:rsid w:val="00397DC0"/>
    <w:rsid w:val="003A0A31"/>
    <w:rsid w:val="003A145D"/>
    <w:rsid w:val="003A1EBB"/>
    <w:rsid w:val="003A2BE0"/>
    <w:rsid w:val="003A2D11"/>
    <w:rsid w:val="003A39AC"/>
    <w:rsid w:val="003A5049"/>
    <w:rsid w:val="003A5533"/>
    <w:rsid w:val="003A62A4"/>
    <w:rsid w:val="003A645E"/>
    <w:rsid w:val="003A6791"/>
    <w:rsid w:val="003A734A"/>
    <w:rsid w:val="003B0D6E"/>
    <w:rsid w:val="003B1FC0"/>
    <w:rsid w:val="003B3302"/>
    <w:rsid w:val="003B3A13"/>
    <w:rsid w:val="003B3E74"/>
    <w:rsid w:val="003B4A74"/>
    <w:rsid w:val="003B585C"/>
    <w:rsid w:val="003B60D5"/>
    <w:rsid w:val="003B60E8"/>
    <w:rsid w:val="003B644B"/>
    <w:rsid w:val="003B6791"/>
    <w:rsid w:val="003B681E"/>
    <w:rsid w:val="003B6B6A"/>
    <w:rsid w:val="003B7086"/>
    <w:rsid w:val="003B72E7"/>
    <w:rsid w:val="003B7D9D"/>
    <w:rsid w:val="003C09CC"/>
    <w:rsid w:val="003C11FC"/>
    <w:rsid w:val="003C1322"/>
    <w:rsid w:val="003C14BE"/>
    <w:rsid w:val="003C202C"/>
    <w:rsid w:val="003C29C6"/>
    <w:rsid w:val="003C2B7E"/>
    <w:rsid w:val="003C2BAE"/>
    <w:rsid w:val="003C2BDB"/>
    <w:rsid w:val="003C2BDC"/>
    <w:rsid w:val="003C3660"/>
    <w:rsid w:val="003C3E7A"/>
    <w:rsid w:val="003C53D4"/>
    <w:rsid w:val="003C5795"/>
    <w:rsid w:val="003C5E16"/>
    <w:rsid w:val="003C61D5"/>
    <w:rsid w:val="003C670C"/>
    <w:rsid w:val="003C6A92"/>
    <w:rsid w:val="003C7160"/>
    <w:rsid w:val="003C78D9"/>
    <w:rsid w:val="003D0075"/>
    <w:rsid w:val="003D0E3C"/>
    <w:rsid w:val="003D14E9"/>
    <w:rsid w:val="003D1CF4"/>
    <w:rsid w:val="003D2FE2"/>
    <w:rsid w:val="003D371F"/>
    <w:rsid w:val="003D3964"/>
    <w:rsid w:val="003D56A5"/>
    <w:rsid w:val="003D5CAF"/>
    <w:rsid w:val="003D7720"/>
    <w:rsid w:val="003D7F8E"/>
    <w:rsid w:val="003E01D5"/>
    <w:rsid w:val="003E029A"/>
    <w:rsid w:val="003E077D"/>
    <w:rsid w:val="003E0A5B"/>
    <w:rsid w:val="003E1421"/>
    <w:rsid w:val="003E194D"/>
    <w:rsid w:val="003E1BE2"/>
    <w:rsid w:val="003E1D9D"/>
    <w:rsid w:val="003E1FF9"/>
    <w:rsid w:val="003E2931"/>
    <w:rsid w:val="003E3996"/>
    <w:rsid w:val="003E3B26"/>
    <w:rsid w:val="003E3FD0"/>
    <w:rsid w:val="003E40A7"/>
    <w:rsid w:val="003E4184"/>
    <w:rsid w:val="003E5D5B"/>
    <w:rsid w:val="003E6971"/>
    <w:rsid w:val="003E7802"/>
    <w:rsid w:val="003F1EEA"/>
    <w:rsid w:val="003F208A"/>
    <w:rsid w:val="003F264A"/>
    <w:rsid w:val="003F28E4"/>
    <w:rsid w:val="003F300B"/>
    <w:rsid w:val="003F4583"/>
    <w:rsid w:val="003F4C5E"/>
    <w:rsid w:val="003F6081"/>
    <w:rsid w:val="003F66A5"/>
    <w:rsid w:val="003F6CF8"/>
    <w:rsid w:val="003F6ED1"/>
    <w:rsid w:val="003F762C"/>
    <w:rsid w:val="003F7B41"/>
    <w:rsid w:val="003F7F2F"/>
    <w:rsid w:val="0040112D"/>
    <w:rsid w:val="00401B30"/>
    <w:rsid w:val="00401BA5"/>
    <w:rsid w:val="00402941"/>
    <w:rsid w:val="00402BC3"/>
    <w:rsid w:val="00403109"/>
    <w:rsid w:val="0040346A"/>
    <w:rsid w:val="00405194"/>
    <w:rsid w:val="004055C1"/>
    <w:rsid w:val="00405996"/>
    <w:rsid w:val="004068F5"/>
    <w:rsid w:val="004072C8"/>
    <w:rsid w:val="0040761D"/>
    <w:rsid w:val="0041023E"/>
    <w:rsid w:val="004110AC"/>
    <w:rsid w:val="004116A0"/>
    <w:rsid w:val="00411D9D"/>
    <w:rsid w:val="00413390"/>
    <w:rsid w:val="00413595"/>
    <w:rsid w:val="00414EBE"/>
    <w:rsid w:val="00416F1E"/>
    <w:rsid w:val="0041739A"/>
    <w:rsid w:val="004175B6"/>
    <w:rsid w:val="00417E48"/>
    <w:rsid w:val="00417F33"/>
    <w:rsid w:val="00421AEB"/>
    <w:rsid w:val="00422802"/>
    <w:rsid w:val="0042335F"/>
    <w:rsid w:val="00424BB0"/>
    <w:rsid w:val="00427EAA"/>
    <w:rsid w:val="00431998"/>
    <w:rsid w:val="004320F2"/>
    <w:rsid w:val="00434D1C"/>
    <w:rsid w:val="0043558D"/>
    <w:rsid w:val="004361D6"/>
    <w:rsid w:val="0043641B"/>
    <w:rsid w:val="0043662A"/>
    <w:rsid w:val="00436DF8"/>
    <w:rsid w:val="004373E3"/>
    <w:rsid w:val="00437CDB"/>
    <w:rsid w:val="00440390"/>
    <w:rsid w:val="004403A7"/>
    <w:rsid w:val="004409B1"/>
    <w:rsid w:val="00441011"/>
    <w:rsid w:val="004413A5"/>
    <w:rsid w:val="00441CC1"/>
    <w:rsid w:val="00443208"/>
    <w:rsid w:val="00443317"/>
    <w:rsid w:val="00443A55"/>
    <w:rsid w:val="00443B50"/>
    <w:rsid w:val="00443B7A"/>
    <w:rsid w:val="00444026"/>
    <w:rsid w:val="00444069"/>
    <w:rsid w:val="00444E87"/>
    <w:rsid w:val="0044556F"/>
    <w:rsid w:val="0044660E"/>
    <w:rsid w:val="00447808"/>
    <w:rsid w:val="00447B76"/>
    <w:rsid w:val="00447FFD"/>
    <w:rsid w:val="004504F0"/>
    <w:rsid w:val="00450C30"/>
    <w:rsid w:val="004521BB"/>
    <w:rsid w:val="00452896"/>
    <w:rsid w:val="00454D73"/>
    <w:rsid w:val="0045525D"/>
    <w:rsid w:val="004553CA"/>
    <w:rsid w:val="0045669A"/>
    <w:rsid w:val="00456B02"/>
    <w:rsid w:val="00457745"/>
    <w:rsid w:val="00460CA5"/>
    <w:rsid w:val="0046186C"/>
    <w:rsid w:val="0046188C"/>
    <w:rsid w:val="004623A3"/>
    <w:rsid w:val="00462E00"/>
    <w:rsid w:val="00463606"/>
    <w:rsid w:val="004636DA"/>
    <w:rsid w:val="00463B0B"/>
    <w:rsid w:val="0046481A"/>
    <w:rsid w:val="00464D3A"/>
    <w:rsid w:val="00464DA7"/>
    <w:rsid w:val="0046522E"/>
    <w:rsid w:val="0046586E"/>
    <w:rsid w:val="00466714"/>
    <w:rsid w:val="00466F7A"/>
    <w:rsid w:val="004672FC"/>
    <w:rsid w:val="00467B47"/>
    <w:rsid w:val="00467E75"/>
    <w:rsid w:val="0047117B"/>
    <w:rsid w:val="00471867"/>
    <w:rsid w:val="004722BC"/>
    <w:rsid w:val="0047258C"/>
    <w:rsid w:val="00472963"/>
    <w:rsid w:val="00472E68"/>
    <w:rsid w:val="00473CF5"/>
    <w:rsid w:val="004749BD"/>
    <w:rsid w:val="00475591"/>
    <w:rsid w:val="00475DA7"/>
    <w:rsid w:val="0047619C"/>
    <w:rsid w:val="00476A47"/>
    <w:rsid w:val="004775ED"/>
    <w:rsid w:val="00477E9F"/>
    <w:rsid w:val="00480162"/>
    <w:rsid w:val="0048059F"/>
    <w:rsid w:val="004813B3"/>
    <w:rsid w:val="004834BA"/>
    <w:rsid w:val="00483944"/>
    <w:rsid w:val="0048406D"/>
    <w:rsid w:val="0048419C"/>
    <w:rsid w:val="00484FED"/>
    <w:rsid w:val="004859E2"/>
    <w:rsid w:val="004862B6"/>
    <w:rsid w:val="00486B55"/>
    <w:rsid w:val="00487402"/>
    <w:rsid w:val="004874EC"/>
    <w:rsid w:val="00490743"/>
    <w:rsid w:val="004925CF"/>
    <w:rsid w:val="004929E4"/>
    <w:rsid w:val="0049374F"/>
    <w:rsid w:val="00493AF9"/>
    <w:rsid w:val="00493CC7"/>
    <w:rsid w:val="0049623A"/>
    <w:rsid w:val="0049655D"/>
    <w:rsid w:val="004974D8"/>
    <w:rsid w:val="004A0302"/>
    <w:rsid w:val="004A0321"/>
    <w:rsid w:val="004A1734"/>
    <w:rsid w:val="004A1C5D"/>
    <w:rsid w:val="004A3051"/>
    <w:rsid w:val="004A51CE"/>
    <w:rsid w:val="004A6204"/>
    <w:rsid w:val="004A712A"/>
    <w:rsid w:val="004A7722"/>
    <w:rsid w:val="004A798D"/>
    <w:rsid w:val="004B2363"/>
    <w:rsid w:val="004B2714"/>
    <w:rsid w:val="004B28E1"/>
    <w:rsid w:val="004B2F56"/>
    <w:rsid w:val="004B383E"/>
    <w:rsid w:val="004B4580"/>
    <w:rsid w:val="004B4B72"/>
    <w:rsid w:val="004B5522"/>
    <w:rsid w:val="004B60F5"/>
    <w:rsid w:val="004B61C2"/>
    <w:rsid w:val="004B6A49"/>
    <w:rsid w:val="004B6D52"/>
    <w:rsid w:val="004B7B69"/>
    <w:rsid w:val="004C17D2"/>
    <w:rsid w:val="004C1D9B"/>
    <w:rsid w:val="004C217A"/>
    <w:rsid w:val="004C3803"/>
    <w:rsid w:val="004C3E56"/>
    <w:rsid w:val="004C5CF3"/>
    <w:rsid w:val="004C6C40"/>
    <w:rsid w:val="004C78E7"/>
    <w:rsid w:val="004D0281"/>
    <w:rsid w:val="004D0AE2"/>
    <w:rsid w:val="004D0EA7"/>
    <w:rsid w:val="004D1C32"/>
    <w:rsid w:val="004D1E87"/>
    <w:rsid w:val="004D2727"/>
    <w:rsid w:val="004D28BA"/>
    <w:rsid w:val="004D2B0B"/>
    <w:rsid w:val="004D2B4B"/>
    <w:rsid w:val="004D5671"/>
    <w:rsid w:val="004D5FF6"/>
    <w:rsid w:val="004D6073"/>
    <w:rsid w:val="004D64A9"/>
    <w:rsid w:val="004D7784"/>
    <w:rsid w:val="004D77AD"/>
    <w:rsid w:val="004E037F"/>
    <w:rsid w:val="004E0B7B"/>
    <w:rsid w:val="004E144F"/>
    <w:rsid w:val="004E1503"/>
    <w:rsid w:val="004E1977"/>
    <w:rsid w:val="004E1B0A"/>
    <w:rsid w:val="004E1C69"/>
    <w:rsid w:val="004E1C8E"/>
    <w:rsid w:val="004E27C5"/>
    <w:rsid w:val="004E2FC6"/>
    <w:rsid w:val="004E442C"/>
    <w:rsid w:val="004E54F5"/>
    <w:rsid w:val="004E5843"/>
    <w:rsid w:val="004E6A12"/>
    <w:rsid w:val="004E6E9A"/>
    <w:rsid w:val="004F0CAA"/>
    <w:rsid w:val="004F2130"/>
    <w:rsid w:val="004F2639"/>
    <w:rsid w:val="004F2E2A"/>
    <w:rsid w:val="004F30DA"/>
    <w:rsid w:val="004F3B83"/>
    <w:rsid w:val="004F3C4E"/>
    <w:rsid w:val="004F4D14"/>
    <w:rsid w:val="004F5190"/>
    <w:rsid w:val="004F5518"/>
    <w:rsid w:val="004F5616"/>
    <w:rsid w:val="004F709A"/>
    <w:rsid w:val="004F78B4"/>
    <w:rsid w:val="004F78EF"/>
    <w:rsid w:val="004F7933"/>
    <w:rsid w:val="00501516"/>
    <w:rsid w:val="0050161D"/>
    <w:rsid w:val="005020A2"/>
    <w:rsid w:val="00502397"/>
    <w:rsid w:val="005024D2"/>
    <w:rsid w:val="00503288"/>
    <w:rsid w:val="00503BFB"/>
    <w:rsid w:val="00504133"/>
    <w:rsid w:val="0050550F"/>
    <w:rsid w:val="005066AC"/>
    <w:rsid w:val="00506832"/>
    <w:rsid w:val="00507FEA"/>
    <w:rsid w:val="00510110"/>
    <w:rsid w:val="00510176"/>
    <w:rsid w:val="005106CC"/>
    <w:rsid w:val="00510CB7"/>
    <w:rsid w:val="005111C3"/>
    <w:rsid w:val="005114D0"/>
    <w:rsid w:val="00511941"/>
    <w:rsid w:val="00511966"/>
    <w:rsid w:val="00511D8D"/>
    <w:rsid w:val="0051223D"/>
    <w:rsid w:val="00512292"/>
    <w:rsid w:val="00512D1F"/>
    <w:rsid w:val="00512DDB"/>
    <w:rsid w:val="00513C9C"/>
    <w:rsid w:val="00514B2A"/>
    <w:rsid w:val="0051520A"/>
    <w:rsid w:val="005162B1"/>
    <w:rsid w:val="005167C7"/>
    <w:rsid w:val="005169CF"/>
    <w:rsid w:val="00516DDC"/>
    <w:rsid w:val="005170F3"/>
    <w:rsid w:val="00520445"/>
    <w:rsid w:val="0052057E"/>
    <w:rsid w:val="00520BDB"/>
    <w:rsid w:val="00520F57"/>
    <w:rsid w:val="005215E3"/>
    <w:rsid w:val="005216EB"/>
    <w:rsid w:val="00521B22"/>
    <w:rsid w:val="00521B59"/>
    <w:rsid w:val="005230A8"/>
    <w:rsid w:val="00523563"/>
    <w:rsid w:val="0052367F"/>
    <w:rsid w:val="005236FD"/>
    <w:rsid w:val="00524982"/>
    <w:rsid w:val="00524D3D"/>
    <w:rsid w:val="00524DDF"/>
    <w:rsid w:val="00524EFA"/>
    <w:rsid w:val="005250B5"/>
    <w:rsid w:val="005250C2"/>
    <w:rsid w:val="0052546C"/>
    <w:rsid w:val="005254BB"/>
    <w:rsid w:val="0052594C"/>
    <w:rsid w:val="00525BD2"/>
    <w:rsid w:val="0052601D"/>
    <w:rsid w:val="00526C15"/>
    <w:rsid w:val="00530C17"/>
    <w:rsid w:val="00530DA1"/>
    <w:rsid w:val="00530F97"/>
    <w:rsid w:val="0053262C"/>
    <w:rsid w:val="00532EDD"/>
    <w:rsid w:val="00533989"/>
    <w:rsid w:val="00534395"/>
    <w:rsid w:val="00534468"/>
    <w:rsid w:val="005358F5"/>
    <w:rsid w:val="00535C30"/>
    <w:rsid w:val="00536021"/>
    <w:rsid w:val="00536BFB"/>
    <w:rsid w:val="00536FD1"/>
    <w:rsid w:val="005370DC"/>
    <w:rsid w:val="00537173"/>
    <w:rsid w:val="005372A4"/>
    <w:rsid w:val="005378EA"/>
    <w:rsid w:val="00537D28"/>
    <w:rsid w:val="00537E15"/>
    <w:rsid w:val="00540468"/>
    <w:rsid w:val="005409F4"/>
    <w:rsid w:val="00540D68"/>
    <w:rsid w:val="00541313"/>
    <w:rsid w:val="00541390"/>
    <w:rsid w:val="00541A22"/>
    <w:rsid w:val="005422AF"/>
    <w:rsid w:val="00542491"/>
    <w:rsid w:val="00543262"/>
    <w:rsid w:val="00543BAE"/>
    <w:rsid w:val="00544728"/>
    <w:rsid w:val="00544D9F"/>
    <w:rsid w:val="005457B4"/>
    <w:rsid w:val="00545F4E"/>
    <w:rsid w:val="005474D1"/>
    <w:rsid w:val="0054752B"/>
    <w:rsid w:val="005500CE"/>
    <w:rsid w:val="00550A62"/>
    <w:rsid w:val="005525A4"/>
    <w:rsid w:val="00552934"/>
    <w:rsid w:val="00552D6E"/>
    <w:rsid w:val="00553DFD"/>
    <w:rsid w:val="00554476"/>
    <w:rsid w:val="005544AC"/>
    <w:rsid w:val="0055623A"/>
    <w:rsid w:val="005563D9"/>
    <w:rsid w:val="00557E3D"/>
    <w:rsid w:val="00561AD9"/>
    <w:rsid w:val="00562EB1"/>
    <w:rsid w:val="0056331A"/>
    <w:rsid w:val="005639B0"/>
    <w:rsid w:val="005646FC"/>
    <w:rsid w:val="00565FC8"/>
    <w:rsid w:val="0056625A"/>
    <w:rsid w:val="00567040"/>
    <w:rsid w:val="00567893"/>
    <w:rsid w:val="005700F1"/>
    <w:rsid w:val="005716B8"/>
    <w:rsid w:val="00571702"/>
    <w:rsid w:val="00571F29"/>
    <w:rsid w:val="005739AB"/>
    <w:rsid w:val="005744FC"/>
    <w:rsid w:val="00575C75"/>
    <w:rsid w:val="00576B25"/>
    <w:rsid w:val="00576D5D"/>
    <w:rsid w:val="00577582"/>
    <w:rsid w:val="00580F33"/>
    <w:rsid w:val="00581057"/>
    <w:rsid w:val="0058298C"/>
    <w:rsid w:val="00582E63"/>
    <w:rsid w:val="00582FEB"/>
    <w:rsid w:val="00583092"/>
    <w:rsid w:val="00583117"/>
    <w:rsid w:val="0058395E"/>
    <w:rsid w:val="00584166"/>
    <w:rsid w:val="0058416D"/>
    <w:rsid w:val="00584A70"/>
    <w:rsid w:val="005856C5"/>
    <w:rsid w:val="00585DD4"/>
    <w:rsid w:val="00585E16"/>
    <w:rsid w:val="00587072"/>
    <w:rsid w:val="005876A3"/>
    <w:rsid w:val="005900F2"/>
    <w:rsid w:val="0059159E"/>
    <w:rsid w:val="005918A4"/>
    <w:rsid w:val="00592A50"/>
    <w:rsid w:val="00592F35"/>
    <w:rsid w:val="005939DE"/>
    <w:rsid w:val="00593B80"/>
    <w:rsid w:val="00593E76"/>
    <w:rsid w:val="00594C31"/>
    <w:rsid w:val="00594FEE"/>
    <w:rsid w:val="005953F4"/>
    <w:rsid w:val="005960B4"/>
    <w:rsid w:val="0059636E"/>
    <w:rsid w:val="005A1236"/>
    <w:rsid w:val="005A3009"/>
    <w:rsid w:val="005A3A35"/>
    <w:rsid w:val="005A3D17"/>
    <w:rsid w:val="005A3DC6"/>
    <w:rsid w:val="005A3EB8"/>
    <w:rsid w:val="005A3EDC"/>
    <w:rsid w:val="005A405F"/>
    <w:rsid w:val="005A4086"/>
    <w:rsid w:val="005A4324"/>
    <w:rsid w:val="005A57B8"/>
    <w:rsid w:val="005A6435"/>
    <w:rsid w:val="005A79EE"/>
    <w:rsid w:val="005A7FD2"/>
    <w:rsid w:val="005B1797"/>
    <w:rsid w:val="005B18D8"/>
    <w:rsid w:val="005B1CFC"/>
    <w:rsid w:val="005B1DD6"/>
    <w:rsid w:val="005B1E95"/>
    <w:rsid w:val="005B20E7"/>
    <w:rsid w:val="005B24F9"/>
    <w:rsid w:val="005B2723"/>
    <w:rsid w:val="005B2A24"/>
    <w:rsid w:val="005B3A59"/>
    <w:rsid w:val="005B5685"/>
    <w:rsid w:val="005B598A"/>
    <w:rsid w:val="005B6B3E"/>
    <w:rsid w:val="005B6B51"/>
    <w:rsid w:val="005B6DCF"/>
    <w:rsid w:val="005B6F10"/>
    <w:rsid w:val="005C0666"/>
    <w:rsid w:val="005C0D39"/>
    <w:rsid w:val="005C1BF7"/>
    <w:rsid w:val="005C1C00"/>
    <w:rsid w:val="005C1C99"/>
    <w:rsid w:val="005C47C0"/>
    <w:rsid w:val="005C4C12"/>
    <w:rsid w:val="005C6159"/>
    <w:rsid w:val="005D00A5"/>
    <w:rsid w:val="005D00D6"/>
    <w:rsid w:val="005D0468"/>
    <w:rsid w:val="005D07B2"/>
    <w:rsid w:val="005D0BF1"/>
    <w:rsid w:val="005D0D93"/>
    <w:rsid w:val="005D191A"/>
    <w:rsid w:val="005D1A14"/>
    <w:rsid w:val="005D1ACD"/>
    <w:rsid w:val="005D26DF"/>
    <w:rsid w:val="005D27D0"/>
    <w:rsid w:val="005D2EDB"/>
    <w:rsid w:val="005D3674"/>
    <w:rsid w:val="005D3786"/>
    <w:rsid w:val="005D4D30"/>
    <w:rsid w:val="005D5CCD"/>
    <w:rsid w:val="005D5D7D"/>
    <w:rsid w:val="005D60E5"/>
    <w:rsid w:val="005D71EF"/>
    <w:rsid w:val="005D7469"/>
    <w:rsid w:val="005D7731"/>
    <w:rsid w:val="005D7A61"/>
    <w:rsid w:val="005D7FA6"/>
    <w:rsid w:val="005E0725"/>
    <w:rsid w:val="005E0E50"/>
    <w:rsid w:val="005E1F72"/>
    <w:rsid w:val="005E24FD"/>
    <w:rsid w:val="005E2F4D"/>
    <w:rsid w:val="005E2FA5"/>
    <w:rsid w:val="005E3501"/>
    <w:rsid w:val="005E3FC4"/>
    <w:rsid w:val="005E4C8D"/>
    <w:rsid w:val="005E52ED"/>
    <w:rsid w:val="005E573E"/>
    <w:rsid w:val="005E6606"/>
    <w:rsid w:val="005E693E"/>
    <w:rsid w:val="005E6D42"/>
    <w:rsid w:val="005E7449"/>
    <w:rsid w:val="005F0715"/>
    <w:rsid w:val="005F09CE"/>
    <w:rsid w:val="005F11B9"/>
    <w:rsid w:val="005F1793"/>
    <w:rsid w:val="005F1DBB"/>
    <w:rsid w:val="005F1F95"/>
    <w:rsid w:val="005F25EF"/>
    <w:rsid w:val="005F2F3B"/>
    <w:rsid w:val="005F53F2"/>
    <w:rsid w:val="005F581A"/>
    <w:rsid w:val="005F7C1D"/>
    <w:rsid w:val="0060526C"/>
    <w:rsid w:val="00606328"/>
    <w:rsid w:val="0060652B"/>
    <w:rsid w:val="00606B84"/>
    <w:rsid w:val="00607120"/>
    <w:rsid w:val="00607F7B"/>
    <w:rsid w:val="00611998"/>
    <w:rsid w:val="006132ED"/>
    <w:rsid w:val="00614934"/>
    <w:rsid w:val="0061522D"/>
    <w:rsid w:val="006154C5"/>
    <w:rsid w:val="00615570"/>
    <w:rsid w:val="00615B35"/>
    <w:rsid w:val="00617764"/>
    <w:rsid w:val="00617A6E"/>
    <w:rsid w:val="0062023F"/>
    <w:rsid w:val="00621255"/>
    <w:rsid w:val="00621D3B"/>
    <w:rsid w:val="006220CA"/>
    <w:rsid w:val="00622E34"/>
    <w:rsid w:val="006237BD"/>
    <w:rsid w:val="00623998"/>
    <w:rsid w:val="00623F24"/>
    <w:rsid w:val="00624A8D"/>
    <w:rsid w:val="00625515"/>
    <w:rsid w:val="00625529"/>
    <w:rsid w:val="00627BE1"/>
    <w:rsid w:val="00627E00"/>
    <w:rsid w:val="0063094A"/>
    <w:rsid w:val="00630BF1"/>
    <w:rsid w:val="00630CC3"/>
    <w:rsid w:val="0063101C"/>
    <w:rsid w:val="00631432"/>
    <w:rsid w:val="00631744"/>
    <w:rsid w:val="00632AC2"/>
    <w:rsid w:val="00632EAC"/>
    <w:rsid w:val="00633389"/>
    <w:rsid w:val="006333F6"/>
    <w:rsid w:val="00633E1E"/>
    <w:rsid w:val="00634DC9"/>
    <w:rsid w:val="006354FA"/>
    <w:rsid w:val="00635D52"/>
    <w:rsid w:val="00636A8E"/>
    <w:rsid w:val="006371D0"/>
    <w:rsid w:val="00637D24"/>
    <w:rsid w:val="00637DAB"/>
    <w:rsid w:val="006417C7"/>
    <w:rsid w:val="00642172"/>
    <w:rsid w:val="00642EFE"/>
    <w:rsid w:val="0064473D"/>
    <w:rsid w:val="00644850"/>
    <w:rsid w:val="00644CE2"/>
    <w:rsid w:val="00650073"/>
    <w:rsid w:val="00650458"/>
    <w:rsid w:val="006505D2"/>
    <w:rsid w:val="00651408"/>
    <w:rsid w:val="006519EF"/>
    <w:rsid w:val="00651E02"/>
    <w:rsid w:val="006521E5"/>
    <w:rsid w:val="00654ADD"/>
    <w:rsid w:val="00654B3F"/>
    <w:rsid w:val="00654E19"/>
    <w:rsid w:val="00655890"/>
    <w:rsid w:val="00655E71"/>
    <w:rsid w:val="00655EBD"/>
    <w:rsid w:val="00660138"/>
    <w:rsid w:val="006607D5"/>
    <w:rsid w:val="006608AD"/>
    <w:rsid w:val="00661E7D"/>
    <w:rsid w:val="00662165"/>
    <w:rsid w:val="00662623"/>
    <w:rsid w:val="0066349B"/>
    <w:rsid w:val="00665120"/>
    <w:rsid w:val="006657A3"/>
    <w:rsid w:val="006657EE"/>
    <w:rsid w:val="0066621D"/>
    <w:rsid w:val="006672E6"/>
    <w:rsid w:val="00667A56"/>
    <w:rsid w:val="00667C83"/>
    <w:rsid w:val="0067066B"/>
    <w:rsid w:val="0067102D"/>
    <w:rsid w:val="00671A82"/>
    <w:rsid w:val="006735A4"/>
    <w:rsid w:val="0067389F"/>
    <w:rsid w:val="00673BD3"/>
    <w:rsid w:val="00673D0A"/>
    <w:rsid w:val="00675740"/>
    <w:rsid w:val="0067579A"/>
    <w:rsid w:val="00676178"/>
    <w:rsid w:val="00677658"/>
    <w:rsid w:val="00681F45"/>
    <w:rsid w:val="00682E8D"/>
    <w:rsid w:val="00683C7F"/>
    <w:rsid w:val="00685962"/>
    <w:rsid w:val="00685A30"/>
    <w:rsid w:val="00685C48"/>
    <w:rsid w:val="00687E34"/>
    <w:rsid w:val="006906E8"/>
    <w:rsid w:val="00691009"/>
    <w:rsid w:val="006912BB"/>
    <w:rsid w:val="00692C09"/>
    <w:rsid w:val="00692FA3"/>
    <w:rsid w:val="00693101"/>
    <w:rsid w:val="00693C4E"/>
    <w:rsid w:val="006953B6"/>
    <w:rsid w:val="006968E8"/>
    <w:rsid w:val="00696900"/>
    <w:rsid w:val="00697C38"/>
    <w:rsid w:val="00697F7B"/>
    <w:rsid w:val="006A0D8B"/>
    <w:rsid w:val="006A134C"/>
    <w:rsid w:val="006A13FB"/>
    <w:rsid w:val="006A14B3"/>
    <w:rsid w:val="006A1922"/>
    <w:rsid w:val="006A1F61"/>
    <w:rsid w:val="006A202F"/>
    <w:rsid w:val="006A26BE"/>
    <w:rsid w:val="006A3C8A"/>
    <w:rsid w:val="006A475C"/>
    <w:rsid w:val="006A4AFC"/>
    <w:rsid w:val="006A5026"/>
    <w:rsid w:val="006A6D19"/>
    <w:rsid w:val="006B0116"/>
    <w:rsid w:val="006B0566"/>
    <w:rsid w:val="006B2F02"/>
    <w:rsid w:val="006B3AE3"/>
    <w:rsid w:val="006B3B3D"/>
    <w:rsid w:val="006B3E56"/>
    <w:rsid w:val="006B3E66"/>
    <w:rsid w:val="006B4238"/>
    <w:rsid w:val="006B50F3"/>
    <w:rsid w:val="006B5588"/>
    <w:rsid w:val="006B572D"/>
    <w:rsid w:val="006B5849"/>
    <w:rsid w:val="006B5893"/>
    <w:rsid w:val="006B6337"/>
    <w:rsid w:val="006B6951"/>
    <w:rsid w:val="006C08B6"/>
    <w:rsid w:val="006C1293"/>
    <w:rsid w:val="006C12EC"/>
    <w:rsid w:val="006C15CD"/>
    <w:rsid w:val="006C1D25"/>
    <w:rsid w:val="006C229E"/>
    <w:rsid w:val="006C2B56"/>
    <w:rsid w:val="006C2F98"/>
    <w:rsid w:val="006C3115"/>
    <w:rsid w:val="006C47F0"/>
    <w:rsid w:val="006C679A"/>
    <w:rsid w:val="006C7FD7"/>
    <w:rsid w:val="006D0B02"/>
    <w:rsid w:val="006D0D6F"/>
    <w:rsid w:val="006D0E83"/>
    <w:rsid w:val="006D1826"/>
    <w:rsid w:val="006D1BA0"/>
    <w:rsid w:val="006D2DF7"/>
    <w:rsid w:val="006D4448"/>
    <w:rsid w:val="006D4E1D"/>
    <w:rsid w:val="006D5516"/>
    <w:rsid w:val="006D6150"/>
    <w:rsid w:val="006D7219"/>
    <w:rsid w:val="006E15CD"/>
    <w:rsid w:val="006E1E8F"/>
    <w:rsid w:val="006E35A0"/>
    <w:rsid w:val="006E49D7"/>
    <w:rsid w:val="006E50E4"/>
    <w:rsid w:val="006E5904"/>
    <w:rsid w:val="006E59BA"/>
    <w:rsid w:val="006E5CC5"/>
    <w:rsid w:val="006E732A"/>
    <w:rsid w:val="006E73AC"/>
    <w:rsid w:val="006E7900"/>
    <w:rsid w:val="006E7947"/>
    <w:rsid w:val="006E7F44"/>
    <w:rsid w:val="006F012B"/>
    <w:rsid w:val="006F02F7"/>
    <w:rsid w:val="006F0F00"/>
    <w:rsid w:val="006F1542"/>
    <w:rsid w:val="006F1805"/>
    <w:rsid w:val="006F1A8E"/>
    <w:rsid w:val="006F246F"/>
    <w:rsid w:val="006F2702"/>
    <w:rsid w:val="006F2817"/>
    <w:rsid w:val="006F297B"/>
    <w:rsid w:val="006F2EF5"/>
    <w:rsid w:val="006F3372"/>
    <w:rsid w:val="006F3B78"/>
    <w:rsid w:val="006F49AA"/>
    <w:rsid w:val="006F58E6"/>
    <w:rsid w:val="006F6413"/>
    <w:rsid w:val="006F69A0"/>
    <w:rsid w:val="006F6D1F"/>
    <w:rsid w:val="00700C81"/>
    <w:rsid w:val="00701157"/>
    <w:rsid w:val="007017E0"/>
    <w:rsid w:val="007019EA"/>
    <w:rsid w:val="00702A06"/>
    <w:rsid w:val="007032AC"/>
    <w:rsid w:val="007035C9"/>
    <w:rsid w:val="00704898"/>
    <w:rsid w:val="00705492"/>
    <w:rsid w:val="00705706"/>
    <w:rsid w:val="007072C5"/>
    <w:rsid w:val="0070731F"/>
    <w:rsid w:val="00707B86"/>
    <w:rsid w:val="00712311"/>
    <w:rsid w:val="0071286E"/>
    <w:rsid w:val="00712DB8"/>
    <w:rsid w:val="007131F4"/>
    <w:rsid w:val="00713746"/>
    <w:rsid w:val="0071687B"/>
    <w:rsid w:val="0071689A"/>
    <w:rsid w:val="00716F47"/>
    <w:rsid w:val="007204FD"/>
    <w:rsid w:val="00720542"/>
    <w:rsid w:val="007210AC"/>
    <w:rsid w:val="00721677"/>
    <w:rsid w:val="00721CBC"/>
    <w:rsid w:val="00722665"/>
    <w:rsid w:val="00723462"/>
    <w:rsid w:val="00723E02"/>
    <w:rsid w:val="007248D6"/>
    <w:rsid w:val="007248F1"/>
    <w:rsid w:val="0072587C"/>
    <w:rsid w:val="00725ED3"/>
    <w:rsid w:val="00731BD1"/>
    <w:rsid w:val="00731D26"/>
    <w:rsid w:val="00735365"/>
    <w:rsid w:val="00736959"/>
    <w:rsid w:val="00736A43"/>
    <w:rsid w:val="00737986"/>
    <w:rsid w:val="00737B2F"/>
    <w:rsid w:val="00737D8E"/>
    <w:rsid w:val="00740919"/>
    <w:rsid w:val="00740EF5"/>
    <w:rsid w:val="00741ACC"/>
    <w:rsid w:val="00741D11"/>
    <w:rsid w:val="00742F7B"/>
    <w:rsid w:val="0074334C"/>
    <w:rsid w:val="007442CF"/>
    <w:rsid w:val="00744742"/>
    <w:rsid w:val="00744D01"/>
    <w:rsid w:val="00745561"/>
    <w:rsid w:val="007477E0"/>
    <w:rsid w:val="00747893"/>
    <w:rsid w:val="00747E00"/>
    <w:rsid w:val="00750406"/>
    <w:rsid w:val="0075061D"/>
    <w:rsid w:val="0075067F"/>
    <w:rsid w:val="00750AED"/>
    <w:rsid w:val="00750E05"/>
    <w:rsid w:val="00750FFF"/>
    <w:rsid w:val="00751116"/>
    <w:rsid w:val="00751C28"/>
    <w:rsid w:val="007525C0"/>
    <w:rsid w:val="00752E11"/>
    <w:rsid w:val="00753C42"/>
    <w:rsid w:val="00753C9B"/>
    <w:rsid w:val="00753E6E"/>
    <w:rsid w:val="007542A6"/>
    <w:rsid w:val="00754697"/>
    <w:rsid w:val="007547BE"/>
    <w:rsid w:val="00754E14"/>
    <w:rsid w:val="007554B5"/>
    <w:rsid w:val="00755AA2"/>
    <w:rsid w:val="00757100"/>
    <w:rsid w:val="00757281"/>
    <w:rsid w:val="007578A9"/>
    <w:rsid w:val="007579D0"/>
    <w:rsid w:val="00757A3F"/>
    <w:rsid w:val="00757D6C"/>
    <w:rsid w:val="007602A3"/>
    <w:rsid w:val="00760462"/>
    <w:rsid w:val="00760CCC"/>
    <w:rsid w:val="00760E9B"/>
    <w:rsid w:val="00761A4D"/>
    <w:rsid w:val="00762026"/>
    <w:rsid w:val="00762468"/>
    <w:rsid w:val="00762474"/>
    <w:rsid w:val="0076368E"/>
    <w:rsid w:val="0076384C"/>
    <w:rsid w:val="007642C2"/>
    <w:rsid w:val="007646F8"/>
    <w:rsid w:val="00764AAD"/>
    <w:rsid w:val="0076763C"/>
    <w:rsid w:val="00767AD3"/>
    <w:rsid w:val="00767B04"/>
    <w:rsid w:val="007706D9"/>
    <w:rsid w:val="00770B03"/>
    <w:rsid w:val="007712B7"/>
    <w:rsid w:val="00771A7D"/>
    <w:rsid w:val="00771C0F"/>
    <w:rsid w:val="00771DCB"/>
    <w:rsid w:val="00772280"/>
    <w:rsid w:val="00772F69"/>
    <w:rsid w:val="00773485"/>
    <w:rsid w:val="0077364F"/>
    <w:rsid w:val="00773841"/>
    <w:rsid w:val="00773BD2"/>
    <w:rsid w:val="00774C67"/>
    <w:rsid w:val="0077504D"/>
    <w:rsid w:val="00775FAF"/>
    <w:rsid w:val="00776E6C"/>
    <w:rsid w:val="00780D44"/>
    <w:rsid w:val="007811AE"/>
    <w:rsid w:val="007813EB"/>
    <w:rsid w:val="00781688"/>
    <w:rsid w:val="00782D3C"/>
    <w:rsid w:val="00782D60"/>
    <w:rsid w:val="0078387F"/>
    <w:rsid w:val="007839E7"/>
    <w:rsid w:val="00784CB7"/>
    <w:rsid w:val="007854B2"/>
    <w:rsid w:val="00786A78"/>
    <w:rsid w:val="007874CB"/>
    <w:rsid w:val="0078774A"/>
    <w:rsid w:val="00790715"/>
    <w:rsid w:val="00791764"/>
    <w:rsid w:val="00791FE4"/>
    <w:rsid w:val="007930E2"/>
    <w:rsid w:val="00793108"/>
    <w:rsid w:val="007938B0"/>
    <w:rsid w:val="00793E8B"/>
    <w:rsid w:val="00794790"/>
    <w:rsid w:val="0079574B"/>
    <w:rsid w:val="00796008"/>
    <w:rsid w:val="00796076"/>
    <w:rsid w:val="007961A6"/>
    <w:rsid w:val="007968A3"/>
    <w:rsid w:val="00796D4A"/>
    <w:rsid w:val="007A12AE"/>
    <w:rsid w:val="007A16FB"/>
    <w:rsid w:val="007A2020"/>
    <w:rsid w:val="007A2E03"/>
    <w:rsid w:val="007A2FC9"/>
    <w:rsid w:val="007A3487"/>
    <w:rsid w:val="007A34A6"/>
    <w:rsid w:val="007A3EE6"/>
    <w:rsid w:val="007A4BB9"/>
    <w:rsid w:val="007A5F50"/>
    <w:rsid w:val="007A6841"/>
    <w:rsid w:val="007A7DEB"/>
    <w:rsid w:val="007B00E3"/>
    <w:rsid w:val="007B0562"/>
    <w:rsid w:val="007B188A"/>
    <w:rsid w:val="007B207A"/>
    <w:rsid w:val="007B36E4"/>
    <w:rsid w:val="007B3F5F"/>
    <w:rsid w:val="007B6811"/>
    <w:rsid w:val="007B6D84"/>
    <w:rsid w:val="007C0479"/>
    <w:rsid w:val="007C081F"/>
    <w:rsid w:val="007C0837"/>
    <w:rsid w:val="007C13B3"/>
    <w:rsid w:val="007C15C5"/>
    <w:rsid w:val="007C1825"/>
    <w:rsid w:val="007C1D08"/>
    <w:rsid w:val="007C274E"/>
    <w:rsid w:val="007C2EE2"/>
    <w:rsid w:val="007C3D16"/>
    <w:rsid w:val="007C3FF3"/>
    <w:rsid w:val="007C4876"/>
    <w:rsid w:val="007C49D4"/>
    <w:rsid w:val="007C4E0B"/>
    <w:rsid w:val="007C55BD"/>
    <w:rsid w:val="007C5F44"/>
    <w:rsid w:val="007C6CF3"/>
    <w:rsid w:val="007C6F4D"/>
    <w:rsid w:val="007D02FE"/>
    <w:rsid w:val="007D0927"/>
    <w:rsid w:val="007D0C96"/>
    <w:rsid w:val="007D1213"/>
    <w:rsid w:val="007D12B1"/>
    <w:rsid w:val="007D13EE"/>
    <w:rsid w:val="007D1692"/>
    <w:rsid w:val="007D16BB"/>
    <w:rsid w:val="007D2B56"/>
    <w:rsid w:val="007D3E45"/>
    <w:rsid w:val="007D4017"/>
    <w:rsid w:val="007D4470"/>
    <w:rsid w:val="007D4E09"/>
    <w:rsid w:val="007D716A"/>
    <w:rsid w:val="007D7707"/>
    <w:rsid w:val="007E009D"/>
    <w:rsid w:val="007E0E5F"/>
    <w:rsid w:val="007E0EA0"/>
    <w:rsid w:val="007E0EB8"/>
    <w:rsid w:val="007E15A7"/>
    <w:rsid w:val="007E238F"/>
    <w:rsid w:val="007E31D9"/>
    <w:rsid w:val="007E3AEE"/>
    <w:rsid w:val="007E4355"/>
    <w:rsid w:val="007E439C"/>
    <w:rsid w:val="007E46FE"/>
    <w:rsid w:val="007E4B42"/>
    <w:rsid w:val="007E6804"/>
    <w:rsid w:val="007E6E01"/>
    <w:rsid w:val="007E7A6B"/>
    <w:rsid w:val="007F12DE"/>
    <w:rsid w:val="007F1314"/>
    <w:rsid w:val="007F281F"/>
    <w:rsid w:val="007F503F"/>
    <w:rsid w:val="007F5A5F"/>
    <w:rsid w:val="007F6722"/>
    <w:rsid w:val="008013BF"/>
    <w:rsid w:val="008013DA"/>
    <w:rsid w:val="00801AC7"/>
    <w:rsid w:val="00802C55"/>
    <w:rsid w:val="008030B6"/>
    <w:rsid w:val="00803ED8"/>
    <w:rsid w:val="008040A9"/>
    <w:rsid w:val="0080437A"/>
    <w:rsid w:val="008055DB"/>
    <w:rsid w:val="008067C5"/>
    <w:rsid w:val="00806EF0"/>
    <w:rsid w:val="00807178"/>
    <w:rsid w:val="0080777B"/>
    <w:rsid w:val="00807F1E"/>
    <w:rsid w:val="00807F3B"/>
    <w:rsid w:val="008105B4"/>
    <w:rsid w:val="008106C0"/>
    <w:rsid w:val="00811D16"/>
    <w:rsid w:val="00814DBD"/>
    <w:rsid w:val="0081568C"/>
    <w:rsid w:val="00816505"/>
    <w:rsid w:val="0081738C"/>
    <w:rsid w:val="00820257"/>
    <w:rsid w:val="0082102B"/>
    <w:rsid w:val="00821921"/>
    <w:rsid w:val="008223F5"/>
    <w:rsid w:val="00822942"/>
    <w:rsid w:val="008229D3"/>
    <w:rsid w:val="00822E50"/>
    <w:rsid w:val="0082440E"/>
    <w:rsid w:val="00824F68"/>
    <w:rsid w:val="008253F1"/>
    <w:rsid w:val="008258A1"/>
    <w:rsid w:val="00825AAE"/>
    <w:rsid w:val="00826193"/>
    <w:rsid w:val="008264EB"/>
    <w:rsid w:val="00827B20"/>
    <w:rsid w:val="00830036"/>
    <w:rsid w:val="00830445"/>
    <w:rsid w:val="00830AD3"/>
    <w:rsid w:val="00831C52"/>
    <w:rsid w:val="00831DC3"/>
    <w:rsid w:val="008326D8"/>
    <w:rsid w:val="0083296C"/>
    <w:rsid w:val="0083475E"/>
    <w:rsid w:val="008348C6"/>
    <w:rsid w:val="00834CD0"/>
    <w:rsid w:val="00835374"/>
    <w:rsid w:val="00835822"/>
    <w:rsid w:val="00836400"/>
    <w:rsid w:val="008365E4"/>
    <w:rsid w:val="00836C9C"/>
    <w:rsid w:val="00837337"/>
    <w:rsid w:val="00837F16"/>
    <w:rsid w:val="00840327"/>
    <w:rsid w:val="00840FE0"/>
    <w:rsid w:val="0084183F"/>
    <w:rsid w:val="00842193"/>
    <w:rsid w:val="00842CDF"/>
    <w:rsid w:val="0084319F"/>
    <w:rsid w:val="008435A4"/>
    <w:rsid w:val="008435DB"/>
    <w:rsid w:val="00843892"/>
    <w:rsid w:val="00844434"/>
    <w:rsid w:val="00845AA5"/>
    <w:rsid w:val="00845D25"/>
    <w:rsid w:val="008463FB"/>
    <w:rsid w:val="00847EB9"/>
    <w:rsid w:val="008504E0"/>
    <w:rsid w:val="00850570"/>
    <w:rsid w:val="00850857"/>
    <w:rsid w:val="008510F1"/>
    <w:rsid w:val="0085236E"/>
    <w:rsid w:val="00852545"/>
    <w:rsid w:val="0085303F"/>
    <w:rsid w:val="00853563"/>
    <w:rsid w:val="00853CBA"/>
    <w:rsid w:val="008546A0"/>
    <w:rsid w:val="00855622"/>
    <w:rsid w:val="008558B3"/>
    <w:rsid w:val="00855C7E"/>
    <w:rsid w:val="00855F55"/>
    <w:rsid w:val="008568E9"/>
    <w:rsid w:val="00857BF8"/>
    <w:rsid w:val="0086004A"/>
    <w:rsid w:val="008601B2"/>
    <w:rsid w:val="008602B6"/>
    <w:rsid w:val="0086049B"/>
    <w:rsid w:val="0086059D"/>
    <w:rsid w:val="00860B3B"/>
    <w:rsid w:val="008617BA"/>
    <w:rsid w:val="00861BEB"/>
    <w:rsid w:val="00861EC8"/>
    <w:rsid w:val="00862230"/>
    <w:rsid w:val="008626E5"/>
    <w:rsid w:val="008628CD"/>
    <w:rsid w:val="00863197"/>
    <w:rsid w:val="00863E4D"/>
    <w:rsid w:val="00865E9B"/>
    <w:rsid w:val="008702CB"/>
    <w:rsid w:val="008707D8"/>
    <w:rsid w:val="0087175D"/>
    <w:rsid w:val="00871E55"/>
    <w:rsid w:val="0087222B"/>
    <w:rsid w:val="008730A8"/>
    <w:rsid w:val="00873162"/>
    <w:rsid w:val="0087341E"/>
    <w:rsid w:val="0087360C"/>
    <w:rsid w:val="00873A3C"/>
    <w:rsid w:val="00873FE9"/>
    <w:rsid w:val="008743F2"/>
    <w:rsid w:val="00874EE2"/>
    <w:rsid w:val="00875F09"/>
    <w:rsid w:val="008769B4"/>
    <w:rsid w:val="00876D7D"/>
    <w:rsid w:val="008777E0"/>
    <w:rsid w:val="00877B26"/>
    <w:rsid w:val="0088001E"/>
    <w:rsid w:val="00880500"/>
    <w:rsid w:val="00881C05"/>
    <w:rsid w:val="00881C22"/>
    <w:rsid w:val="0088384C"/>
    <w:rsid w:val="00884204"/>
    <w:rsid w:val="008842CE"/>
    <w:rsid w:val="00884822"/>
    <w:rsid w:val="00884B46"/>
    <w:rsid w:val="00886035"/>
    <w:rsid w:val="008860B6"/>
    <w:rsid w:val="00886AA6"/>
    <w:rsid w:val="00886D11"/>
    <w:rsid w:val="00886EFE"/>
    <w:rsid w:val="008875C7"/>
    <w:rsid w:val="00890F86"/>
    <w:rsid w:val="008916DE"/>
    <w:rsid w:val="00892068"/>
    <w:rsid w:val="008920F8"/>
    <w:rsid w:val="00892B95"/>
    <w:rsid w:val="00893487"/>
    <w:rsid w:val="008937EA"/>
    <w:rsid w:val="00893F09"/>
    <w:rsid w:val="00895E05"/>
    <w:rsid w:val="00895E2E"/>
    <w:rsid w:val="00896212"/>
    <w:rsid w:val="0089622B"/>
    <w:rsid w:val="00896485"/>
    <w:rsid w:val="00896AAF"/>
    <w:rsid w:val="00897EBC"/>
    <w:rsid w:val="008A0AF2"/>
    <w:rsid w:val="008A120F"/>
    <w:rsid w:val="008A1E8D"/>
    <w:rsid w:val="008A24FA"/>
    <w:rsid w:val="008A3366"/>
    <w:rsid w:val="008A345D"/>
    <w:rsid w:val="008A3C60"/>
    <w:rsid w:val="008A4DA3"/>
    <w:rsid w:val="008A5CEA"/>
    <w:rsid w:val="008A70A4"/>
    <w:rsid w:val="008A7430"/>
    <w:rsid w:val="008A7905"/>
    <w:rsid w:val="008B0198"/>
    <w:rsid w:val="008B0507"/>
    <w:rsid w:val="008B1233"/>
    <w:rsid w:val="008B12AF"/>
    <w:rsid w:val="008B1605"/>
    <w:rsid w:val="008B4DB1"/>
    <w:rsid w:val="008B4FDA"/>
    <w:rsid w:val="008B73CD"/>
    <w:rsid w:val="008B7BE2"/>
    <w:rsid w:val="008C0AC7"/>
    <w:rsid w:val="008C0D41"/>
    <w:rsid w:val="008C16C2"/>
    <w:rsid w:val="008C17DA"/>
    <w:rsid w:val="008C208B"/>
    <w:rsid w:val="008C343E"/>
    <w:rsid w:val="008C3509"/>
    <w:rsid w:val="008C353D"/>
    <w:rsid w:val="008C417C"/>
    <w:rsid w:val="008C5F2A"/>
    <w:rsid w:val="008C5FC1"/>
    <w:rsid w:val="008C6800"/>
    <w:rsid w:val="008C6886"/>
    <w:rsid w:val="008C6890"/>
    <w:rsid w:val="008C6A78"/>
    <w:rsid w:val="008C750C"/>
    <w:rsid w:val="008D0121"/>
    <w:rsid w:val="008D0A48"/>
    <w:rsid w:val="008D0BCF"/>
    <w:rsid w:val="008D0FB6"/>
    <w:rsid w:val="008D262F"/>
    <w:rsid w:val="008D294A"/>
    <w:rsid w:val="008D2B99"/>
    <w:rsid w:val="008D352C"/>
    <w:rsid w:val="008D4137"/>
    <w:rsid w:val="008D4370"/>
    <w:rsid w:val="008D493D"/>
    <w:rsid w:val="008D5016"/>
    <w:rsid w:val="008D5704"/>
    <w:rsid w:val="008D5808"/>
    <w:rsid w:val="008D5FE7"/>
    <w:rsid w:val="008D68DB"/>
    <w:rsid w:val="008D6A46"/>
    <w:rsid w:val="008D77B2"/>
    <w:rsid w:val="008D7FF8"/>
    <w:rsid w:val="008E00F2"/>
    <w:rsid w:val="008E0490"/>
    <w:rsid w:val="008E1532"/>
    <w:rsid w:val="008E1FEB"/>
    <w:rsid w:val="008E24DC"/>
    <w:rsid w:val="008E3307"/>
    <w:rsid w:val="008E3548"/>
    <w:rsid w:val="008E38E6"/>
    <w:rsid w:val="008E3B1B"/>
    <w:rsid w:val="008E3C53"/>
    <w:rsid w:val="008E4010"/>
    <w:rsid w:val="008E43BF"/>
    <w:rsid w:val="008E4439"/>
    <w:rsid w:val="008E4477"/>
    <w:rsid w:val="008E45A5"/>
    <w:rsid w:val="008E5B7C"/>
    <w:rsid w:val="008E60B3"/>
    <w:rsid w:val="008E6440"/>
    <w:rsid w:val="008E6E51"/>
    <w:rsid w:val="008F0732"/>
    <w:rsid w:val="008F15B9"/>
    <w:rsid w:val="008F1F9B"/>
    <w:rsid w:val="008F2148"/>
    <w:rsid w:val="008F2365"/>
    <w:rsid w:val="008F2B76"/>
    <w:rsid w:val="008F527F"/>
    <w:rsid w:val="008F6B74"/>
    <w:rsid w:val="00900517"/>
    <w:rsid w:val="00902D0C"/>
    <w:rsid w:val="00903382"/>
    <w:rsid w:val="00903898"/>
    <w:rsid w:val="00903A1A"/>
    <w:rsid w:val="00903D4D"/>
    <w:rsid w:val="009044F1"/>
    <w:rsid w:val="0090481C"/>
    <w:rsid w:val="00904926"/>
    <w:rsid w:val="0090510C"/>
    <w:rsid w:val="00905984"/>
    <w:rsid w:val="00906204"/>
    <w:rsid w:val="00906D65"/>
    <w:rsid w:val="0091042F"/>
    <w:rsid w:val="0091064F"/>
    <w:rsid w:val="00910938"/>
    <w:rsid w:val="00910A15"/>
    <w:rsid w:val="00910F71"/>
    <w:rsid w:val="009114A5"/>
    <w:rsid w:val="00911F57"/>
    <w:rsid w:val="009123CA"/>
    <w:rsid w:val="00914B4A"/>
    <w:rsid w:val="00915104"/>
    <w:rsid w:val="00915337"/>
    <w:rsid w:val="00915A97"/>
    <w:rsid w:val="009160C2"/>
    <w:rsid w:val="00916A53"/>
    <w:rsid w:val="00917234"/>
    <w:rsid w:val="00917747"/>
    <w:rsid w:val="00917FAA"/>
    <w:rsid w:val="00920009"/>
    <w:rsid w:val="0092041F"/>
    <w:rsid w:val="009229DF"/>
    <w:rsid w:val="00923711"/>
    <w:rsid w:val="00924434"/>
    <w:rsid w:val="00926875"/>
    <w:rsid w:val="00927888"/>
    <w:rsid w:val="00931A1F"/>
    <w:rsid w:val="00932115"/>
    <w:rsid w:val="0093354D"/>
    <w:rsid w:val="009335A0"/>
    <w:rsid w:val="0093396A"/>
    <w:rsid w:val="0093460D"/>
    <w:rsid w:val="00934B33"/>
    <w:rsid w:val="00934FCC"/>
    <w:rsid w:val="00935003"/>
    <w:rsid w:val="009354D8"/>
    <w:rsid w:val="00936000"/>
    <w:rsid w:val="0093610F"/>
    <w:rsid w:val="009365B5"/>
    <w:rsid w:val="00936DF5"/>
    <w:rsid w:val="0093713C"/>
    <w:rsid w:val="009374A0"/>
    <w:rsid w:val="00937B6A"/>
    <w:rsid w:val="00940C2A"/>
    <w:rsid w:val="009414B2"/>
    <w:rsid w:val="00941728"/>
    <w:rsid w:val="00941924"/>
    <w:rsid w:val="00941E17"/>
    <w:rsid w:val="0094684E"/>
    <w:rsid w:val="009471C4"/>
    <w:rsid w:val="00947B00"/>
    <w:rsid w:val="00947D03"/>
    <w:rsid w:val="0095176C"/>
    <w:rsid w:val="0095199F"/>
    <w:rsid w:val="00951CE5"/>
    <w:rsid w:val="00952531"/>
    <w:rsid w:val="00953ADF"/>
    <w:rsid w:val="00953F12"/>
    <w:rsid w:val="00954425"/>
    <w:rsid w:val="009548D2"/>
    <w:rsid w:val="00954C8E"/>
    <w:rsid w:val="00955135"/>
    <w:rsid w:val="00955A1E"/>
    <w:rsid w:val="00955E87"/>
    <w:rsid w:val="00956D11"/>
    <w:rsid w:val="00960802"/>
    <w:rsid w:val="009619D8"/>
    <w:rsid w:val="00962791"/>
    <w:rsid w:val="009627B3"/>
    <w:rsid w:val="00963403"/>
    <w:rsid w:val="009639DF"/>
    <w:rsid w:val="009639FF"/>
    <w:rsid w:val="00963E00"/>
    <w:rsid w:val="009647B3"/>
    <w:rsid w:val="009648D5"/>
    <w:rsid w:val="00965350"/>
    <w:rsid w:val="00965901"/>
    <w:rsid w:val="00965B76"/>
    <w:rsid w:val="00965E05"/>
    <w:rsid w:val="00965FCF"/>
    <w:rsid w:val="009666E0"/>
    <w:rsid w:val="009673B8"/>
    <w:rsid w:val="00970000"/>
    <w:rsid w:val="0097080F"/>
    <w:rsid w:val="00971CAE"/>
    <w:rsid w:val="00971F12"/>
    <w:rsid w:val="00971F4A"/>
    <w:rsid w:val="00972C1A"/>
    <w:rsid w:val="009732B6"/>
    <w:rsid w:val="00973601"/>
    <w:rsid w:val="0097362A"/>
    <w:rsid w:val="00973BAB"/>
    <w:rsid w:val="00973FB1"/>
    <w:rsid w:val="009771B9"/>
    <w:rsid w:val="009775DB"/>
    <w:rsid w:val="00981214"/>
    <w:rsid w:val="009813C4"/>
    <w:rsid w:val="00981540"/>
    <w:rsid w:val="0098244A"/>
    <w:rsid w:val="00983AF5"/>
    <w:rsid w:val="00984456"/>
    <w:rsid w:val="00984BDB"/>
    <w:rsid w:val="00985291"/>
    <w:rsid w:val="009865B0"/>
    <w:rsid w:val="009873F3"/>
    <w:rsid w:val="00987E76"/>
    <w:rsid w:val="00990375"/>
    <w:rsid w:val="00990561"/>
    <w:rsid w:val="00990C42"/>
    <w:rsid w:val="009911A0"/>
    <w:rsid w:val="009918C0"/>
    <w:rsid w:val="009924E6"/>
    <w:rsid w:val="00993191"/>
    <w:rsid w:val="00993891"/>
    <w:rsid w:val="00993B16"/>
    <w:rsid w:val="00993B84"/>
    <w:rsid w:val="00994A77"/>
    <w:rsid w:val="00995045"/>
    <w:rsid w:val="00995804"/>
    <w:rsid w:val="009963C3"/>
    <w:rsid w:val="0099662D"/>
    <w:rsid w:val="00996C19"/>
    <w:rsid w:val="00996FDC"/>
    <w:rsid w:val="00997050"/>
    <w:rsid w:val="00997686"/>
    <w:rsid w:val="009A0467"/>
    <w:rsid w:val="009A04E3"/>
    <w:rsid w:val="009A05AC"/>
    <w:rsid w:val="009A0BDF"/>
    <w:rsid w:val="009A171D"/>
    <w:rsid w:val="009A172A"/>
    <w:rsid w:val="009A2838"/>
    <w:rsid w:val="009A2FDE"/>
    <w:rsid w:val="009A5190"/>
    <w:rsid w:val="009A6301"/>
    <w:rsid w:val="009A73D5"/>
    <w:rsid w:val="009A796C"/>
    <w:rsid w:val="009B0273"/>
    <w:rsid w:val="009B0824"/>
    <w:rsid w:val="009B0DA1"/>
    <w:rsid w:val="009B127B"/>
    <w:rsid w:val="009B13C3"/>
    <w:rsid w:val="009B18AF"/>
    <w:rsid w:val="009B3CA3"/>
    <w:rsid w:val="009B5889"/>
    <w:rsid w:val="009B58F7"/>
    <w:rsid w:val="009B5ED1"/>
    <w:rsid w:val="009B6191"/>
    <w:rsid w:val="009B6D58"/>
    <w:rsid w:val="009C0ABA"/>
    <w:rsid w:val="009C1A9B"/>
    <w:rsid w:val="009C1D0F"/>
    <w:rsid w:val="009C3A21"/>
    <w:rsid w:val="009C3B73"/>
    <w:rsid w:val="009C3EC5"/>
    <w:rsid w:val="009C4A72"/>
    <w:rsid w:val="009C55BB"/>
    <w:rsid w:val="009C5A1D"/>
    <w:rsid w:val="009C6103"/>
    <w:rsid w:val="009C7913"/>
    <w:rsid w:val="009D158E"/>
    <w:rsid w:val="009D2AE5"/>
    <w:rsid w:val="009D352B"/>
    <w:rsid w:val="009D43C7"/>
    <w:rsid w:val="009D47AF"/>
    <w:rsid w:val="009D6D1A"/>
    <w:rsid w:val="009D71F8"/>
    <w:rsid w:val="009D78BC"/>
    <w:rsid w:val="009D7EFF"/>
    <w:rsid w:val="009E07EE"/>
    <w:rsid w:val="009E0C7F"/>
    <w:rsid w:val="009E1181"/>
    <w:rsid w:val="009E19C7"/>
    <w:rsid w:val="009E2596"/>
    <w:rsid w:val="009E26EE"/>
    <w:rsid w:val="009E27FC"/>
    <w:rsid w:val="009E2E21"/>
    <w:rsid w:val="009E35C5"/>
    <w:rsid w:val="009E38B9"/>
    <w:rsid w:val="009E39FC"/>
    <w:rsid w:val="009E45F3"/>
    <w:rsid w:val="009E49AB"/>
    <w:rsid w:val="009E4A0F"/>
    <w:rsid w:val="009E5048"/>
    <w:rsid w:val="009E7100"/>
    <w:rsid w:val="009F0660"/>
    <w:rsid w:val="009F06BA"/>
    <w:rsid w:val="009F0AB3"/>
    <w:rsid w:val="009F0E95"/>
    <w:rsid w:val="009F10E4"/>
    <w:rsid w:val="009F18D0"/>
    <w:rsid w:val="009F1FF7"/>
    <w:rsid w:val="009F2C5D"/>
    <w:rsid w:val="009F30E4"/>
    <w:rsid w:val="009F337A"/>
    <w:rsid w:val="009F4638"/>
    <w:rsid w:val="009F5D9B"/>
    <w:rsid w:val="009F64A7"/>
    <w:rsid w:val="009F7683"/>
    <w:rsid w:val="009F7BD5"/>
    <w:rsid w:val="009F7C54"/>
    <w:rsid w:val="009F7D78"/>
    <w:rsid w:val="00A00A1F"/>
    <w:rsid w:val="00A00BCA"/>
    <w:rsid w:val="00A00E74"/>
    <w:rsid w:val="00A01157"/>
    <w:rsid w:val="00A0285A"/>
    <w:rsid w:val="00A02BF9"/>
    <w:rsid w:val="00A03791"/>
    <w:rsid w:val="00A03FEC"/>
    <w:rsid w:val="00A04202"/>
    <w:rsid w:val="00A04DB0"/>
    <w:rsid w:val="00A06CC8"/>
    <w:rsid w:val="00A0752B"/>
    <w:rsid w:val="00A104D1"/>
    <w:rsid w:val="00A10D1E"/>
    <w:rsid w:val="00A10D1F"/>
    <w:rsid w:val="00A112E2"/>
    <w:rsid w:val="00A11E49"/>
    <w:rsid w:val="00A11F49"/>
    <w:rsid w:val="00A1275F"/>
    <w:rsid w:val="00A12A5E"/>
    <w:rsid w:val="00A12C95"/>
    <w:rsid w:val="00A134CC"/>
    <w:rsid w:val="00A14672"/>
    <w:rsid w:val="00A14685"/>
    <w:rsid w:val="00A14ED9"/>
    <w:rsid w:val="00A150A9"/>
    <w:rsid w:val="00A150D1"/>
    <w:rsid w:val="00A161B0"/>
    <w:rsid w:val="00A1623D"/>
    <w:rsid w:val="00A17ABE"/>
    <w:rsid w:val="00A20240"/>
    <w:rsid w:val="00A205BF"/>
    <w:rsid w:val="00A2065C"/>
    <w:rsid w:val="00A20B69"/>
    <w:rsid w:val="00A21F69"/>
    <w:rsid w:val="00A22062"/>
    <w:rsid w:val="00A222D7"/>
    <w:rsid w:val="00A22548"/>
    <w:rsid w:val="00A225D9"/>
    <w:rsid w:val="00A22EB5"/>
    <w:rsid w:val="00A23E7B"/>
    <w:rsid w:val="00A24827"/>
    <w:rsid w:val="00A249DB"/>
    <w:rsid w:val="00A24F80"/>
    <w:rsid w:val="00A25D1B"/>
    <w:rsid w:val="00A27FAF"/>
    <w:rsid w:val="00A3062D"/>
    <w:rsid w:val="00A3083E"/>
    <w:rsid w:val="00A30B3F"/>
    <w:rsid w:val="00A30BE3"/>
    <w:rsid w:val="00A31442"/>
    <w:rsid w:val="00A31673"/>
    <w:rsid w:val="00A31DCA"/>
    <w:rsid w:val="00A31F51"/>
    <w:rsid w:val="00A32D42"/>
    <w:rsid w:val="00A33444"/>
    <w:rsid w:val="00A34587"/>
    <w:rsid w:val="00A34DFE"/>
    <w:rsid w:val="00A35FB1"/>
    <w:rsid w:val="00A36591"/>
    <w:rsid w:val="00A37070"/>
    <w:rsid w:val="00A4028C"/>
    <w:rsid w:val="00A40446"/>
    <w:rsid w:val="00A412F1"/>
    <w:rsid w:val="00A42E71"/>
    <w:rsid w:val="00A43166"/>
    <w:rsid w:val="00A4360B"/>
    <w:rsid w:val="00A43D3A"/>
    <w:rsid w:val="00A4426D"/>
    <w:rsid w:val="00A45002"/>
    <w:rsid w:val="00A45662"/>
    <w:rsid w:val="00A4566B"/>
    <w:rsid w:val="00A45946"/>
    <w:rsid w:val="00A45D0A"/>
    <w:rsid w:val="00A46F92"/>
    <w:rsid w:val="00A4729F"/>
    <w:rsid w:val="00A5050E"/>
    <w:rsid w:val="00A50C53"/>
    <w:rsid w:val="00A51D7C"/>
    <w:rsid w:val="00A52061"/>
    <w:rsid w:val="00A524AC"/>
    <w:rsid w:val="00A530B3"/>
    <w:rsid w:val="00A5512C"/>
    <w:rsid w:val="00A55E59"/>
    <w:rsid w:val="00A55FEE"/>
    <w:rsid w:val="00A56536"/>
    <w:rsid w:val="00A572D8"/>
    <w:rsid w:val="00A60D60"/>
    <w:rsid w:val="00A61746"/>
    <w:rsid w:val="00A619F2"/>
    <w:rsid w:val="00A62933"/>
    <w:rsid w:val="00A63445"/>
    <w:rsid w:val="00A63D83"/>
    <w:rsid w:val="00A63EB8"/>
    <w:rsid w:val="00A64339"/>
    <w:rsid w:val="00A65307"/>
    <w:rsid w:val="00A65C38"/>
    <w:rsid w:val="00A6609C"/>
    <w:rsid w:val="00A660E4"/>
    <w:rsid w:val="00A66431"/>
    <w:rsid w:val="00A6756D"/>
    <w:rsid w:val="00A677CD"/>
    <w:rsid w:val="00A67EAC"/>
    <w:rsid w:val="00A70355"/>
    <w:rsid w:val="00A70E4C"/>
    <w:rsid w:val="00A7178B"/>
    <w:rsid w:val="00A71BBC"/>
    <w:rsid w:val="00A731B5"/>
    <w:rsid w:val="00A738F6"/>
    <w:rsid w:val="00A74478"/>
    <w:rsid w:val="00A747D4"/>
    <w:rsid w:val="00A74B2F"/>
    <w:rsid w:val="00A74D0E"/>
    <w:rsid w:val="00A75242"/>
    <w:rsid w:val="00A76200"/>
    <w:rsid w:val="00A76C15"/>
    <w:rsid w:val="00A779D8"/>
    <w:rsid w:val="00A8081F"/>
    <w:rsid w:val="00A80ECD"/>
    <w:rsid w:val="00A8134C"/>
    <w:rsid w:val="00A81620"/>
    <w:rsid w:val="00A81DD5"/>
    <w:rsid w:val="00A8328A"/>
    <w:rsid w:val="00A86287"/>
    <w:rsid w:val="00A90E28"/>
    <w:rsid w:val="00A90FCD"/>
    <w:rsid w:val="00A921FF"/>
    <w:rsid w:val="00A93710"/>
    <w:rsid w:val="00A95C09"/>
    <w:rsid w:val="00A961A4"/>
    <w:rsid w:val="00A96293"/>
    <w:rsid w:val="00A96817"/>
    <w:rsid w:val="00A9694C"/>
    <w:rsid w:val="00AA0AD8"/>
    <w:rsid w:val="00AA0F00"/>
    <w:rsid w:val="00AA13E4"/>
    <w:rsid w:val="00AA1BBF"/>
    <w:rsid w:val="00AA233A"/>
    <w:rsid w:val="00AA2488"/>
    <w:rsid w:val="00AA270B"/>
    <w:rsid w:val="00AA2C2F"/>
    <w:rsid w:val="00AA4DC0"/>
    <w:rsid w:val="00AA5305"/>
    <w:rsid w:val="00AA5B57"/>
    <w:rsid w:val="00AA632C"/>
    <w:rsid w:val="00AA6428"/>
    <w:rsid w:val="00AA697C"/>
    <w:rsid w:val="00AA6F53"/>
    <w:rsid w:val="00AA7117"/>
    <w:rsid w:val="00AA75FA"/>
    <w:rsid w:val="00AA7805"/>
    <w:rsid w:val="00AA7ADD"/>
    <w:rsid w:val="00AB0304"/>
    <w:rsid w:val="00AB14F4"/>
    <w:rsid w:val="00AB16AE"/>
    <w:rsid w:val="00AB2618"/>
    <w:rsid w:val="00AB2648"/>
    <w:rsid w:val="00AB2E1E"/>
    <w:rsid w:val="00AB2F8A"/>
    <w:rsid w:val="00AB3FFE"/>
    <w:rsid w:val="00AB4EAB"/>
    <w:rsid w:val="00AB5AF2"/>
    <w:rsid w:val="00AB5D5B"/>
    <w:rsid w:val="00AB5E50"/>
    <w:rsid w:val="00AB64C0"/>
    <w:rsid w:val="00AB65DB"/>
    <w:rsid w:val="00AB77E2"/>
    <w:rsid w:val="00AB7D2E"/>
    <w:rsid w:val="00AC0541"/>
    <w:rsid w:val="00AC082E"/>
    <w:rsid w:val="00AC30D5"/>
    <w:rsid w:val="00AC3F2F"/>
    <w:rsid w:val="00AC4EAF"/>
    <w:rsid w:val="00AC5807"/>
    <w:rsid w:val="00AC6523"/>
    <w:rsid w:val="00AC743C"/>
    <w:rsid w:val="00AC7A2E"/>
    <w:rsid w:val="00AD0BEB"/>
    <w:rsid w:val="00AD1BFE"/>
    <w:rsid w:val="00AD2081"/>
    <w:rsid w:val="00AD305B"/>
    <w:rsid w:val="00AD34C9"/>
    <w:rsid w:val="00AD522C"/>
    <w:rsid w:val="00AD7B20"/>
    <w:rsid w:val="00AE00B8"/>
    <w:rsid w:val="00AE0514"/>
    <w:rsid w:val="00AE1606"/>
    <w:rsid w:val="00AE1E38"/>
    <w:rsid w:val="00AE224E"/>
    <w:rsid w:val="00AE26C8"/>
    <w:rsid w:val="00AE3822"/>
    <w:rsid w:val="00AE3B58"/>
    <w:rsid w:val="00AE4008"/>
    <w:rsid w:val="00AE43E4"/>
    <w:rsid w:val="00AE52DD"/>
    <w:rsid w:val="00AE56B3"/>
    <w:rsid w:val="00AE679C"/>
    <w:rsid w:val="00AE70BE"/>
    <w:rsid w:val="00AE73A7"/>
    <w:rsid w:val="00AE7592"/>
    <w:rsid w:val="00AF023B"/>
    <w:rsid w:val="00AF0ED7"/>
    <w:rsid w:val="00AF1563"/>
    <w:rsid w:val="00AF1673"/>
    <w:rsid w:val="00AF1CF1"/>
    <w:rsid w:val="00AF1F59"/>
    <w:rsid w:val="00AF20D6"/>
    <w:rsid w:val="00AF2160"/>
    <w:rsid w:val="00AF223F"/>
    <w:rsid w:val="00AF2710"/>
    <w:rsid w:val="00AF2CF3"/>
    <w:rsid w:val="00AF3655"/>
    <w:rsid w:val="00AF3F18"/>
    <w:rsid w:val="00AF4211"/>
    <w:rsid w:val="00AF4E1A"/>
    <w:rsid w:val="00AF564E"/>
    <w:rsid w:val="00AF582B"/>
    <w:rsid w:val="00AF591C"/>
    <w:rsid w:val="00AF5B0F"/>
    <w:rsid w:val="00AF5CA3"/>
    <w:rsid w:val="00AF7BE8"/>
    <w:rsid w:val="00B00003"/>
    <w:rsid w:val="00B011DF"/>
    <w:rsid w:val="00B01495"/>
    <w:rsid w:val="00B01568"/>
    <w:rsid w:val="00B025A2"/>
    <w:rsid w:val="00B027B8"/>
    <w:rsid w:val="00B02A31"/>
    <w:rsid w:val="00B03678"/>
    <w:rsid w:val="00B04537"/>
    <w:rsid w:val="00B04817"/>
    <w:rsid w:val="00B048B2"/>
    <w:rsid w:val="00B051BE"/>
    <w:rsid w:val="00B07942"/>
    <w:rsid w:val="00B07E76"/>
    <w:rsid w:val="00B101FF"/>
    <w:rsid w:val="00B10C2A"/>
    <w:rsid w:val="00B110DE"/>
    <w:rsid w:val="00B11297"/>
    <w:rsid w:val="00B11432"/>
    <w:rsid w:val="00B11B38"/>
    <w:rsid w:val="00B12288"/>
    <w:rsid w:val="00B12330"/>
    <w:rsid w:val="00B12C72"/>
    <w:rsid w:val="00B1352B"/>
    <w:rsid w:val="00B138F3"/>
    <w:rsid w:val="00B14473"/>
    <w:rsid w:val="00B14486"/>
    <w:rsid w:val="00B14E56"/>
    <w:rsid w:val="00B1537B"/>
    <w:rsid w:val="00B16483"/>
    <w:rsid w:val="00B16A08"/>
    <w:rsid w:val="00B16E83"/>
    <w:rsid w:val="00B1718B"/>
    <w:rsid w:val="00B176AF"/>
    <w:rsid w:val="00B17EB1"/>
    <w:rsid w:val="00B2001C"/>
    <w:rsid w:val="00B2066D"/>
    <w:rsid w:val="00B20FD7"/>
    <w:rsid w:val="00B21689"/>
    <w:rsid w:val="00B217A5"/>
    <w:rsid w:val="00B217BB"/>
    <w:rsid w:val="00B225D5"/>
    <w:rsid w:val="00B2283B"/>
    <w:rsid w:val="00B25447"/>
    <w:rsid w:val="00B2561E"/>
    <w:rsid w:val="00B2572B"/>
    <w:rsid w:val="00B25FC4"/>
    <w:rsid w:val="00B2681D"/>
    <w:rsid w:val="00B2752E"/>
    <w:rsid w:val="00B30994"/>
    <w:rsid w:val="00B31881"/>
    <w:rsid w:val="00B32124"/>
    <w:rsid w:val="00B325AF"/>
    <w:rsid w:val="00B32C46"/>
    <w:rsid w:val="00B333DF"/>
    <w:rsid w:val="00B351F5"/>
    <w:rsid w:val="00B3612B"/>
    <w:rsid w:val="00B36765"/>
    <w:rsid w:val="00B369D8"/>
    <w:rsid w:val="00B37250"/>
    <w:rsid w:val="00B40233"/>
    <w:rsid w:val="00B413A8"/>
    <w:rsid w:val="00B425F0"/>
    <w:rsid w:val="00B4364F"/>
    <w:rsid w:val="00B4374E"/>
    <w:rsid w:val="00B44A67"/>
    <w:rsid w:val="00B46279"/>
    <w:rsid w:val="00B46D58"/>
    <w:rsid w:val="00B4794D"/>
    <w:rsid w:val="00B50F8D"/>
    <w:rsid w:val="00B514E8"/>
    <w:rsid w:val="00B51D9F"/>
    <w:rsid w:val="00B5219E"/>
    <w:rsid w:val="00B52987"/>
    <w:rsid w:val="00B52C16"/>
    <w:rsid w:val="00B5319F"/>
    <w:rsid w:val="00B53B93"/>
    <w:rsid w:val="00B53D73"/>
    <w:rsid w:val="00B54C65"/>
    <w:rsid w:val="00B54F63"/>
    <w:rsid w:val="00B55371"/>
    <w:rsid w:val="00B553D4"/>
    <w:rsid w:val="00B57948"/>
    <w:rsid w:val="00B57B4F"/>
    <w:rsid w:val="00B57D12"/>
    <w:rsid w:val="00B61677"/>
    <w:rsid w:val="00B62020"/>
    <w:rsid w:val="00B62122"/>
    <w:rsid w:val="00B62D06"/>
    <w:rsid w:val="00B62F78"/>
    <w:rsid w:val="00B63078"/>
    <w:rsid w:val="00B64118"/>
    <w:rsid w:val="00B64BF8"/>
    <w:rsid w:val="00B64C48"/>
    <w:rsid w:val="00B64ECA"/>
    <w:rsid w:val="00B6601D"/>
    <w:rsid w:val="00B666FB"/>
    <w:rsid w:val="00B66979"/>
    <w:rsid w:val="00B66AB9"/>
    <w:rsid w:val="00B66C0B"/>
    <w:rsid w:val="00B67CCD"/>
    <w:rsid w:val="00B70DF8"/>
    <w:rsid w:val="00B716B0"/>
    <w:rsid w:val="00B71D73"/>
    <w:rsid w:val="00B73AB8"/>
    <w:rsid w:val="00B73DE0"/>
    <w:rsid w:val="00B744F6"/>
    <w:rsid w:val="00B74B63"/>
    <w:rsid w:val="00B75064"/>
    <w:rsid w:val="00B75687"/>
    <w:rsid w:val="00B81197"/>
    <w:rsid w:val="00B81AD3"/>
    <w:rsid w:val="00B853BF"/>
    <w:rsid w:val="00B8636F"/>
    <w:rsid w:val="00B86BCB"/>
    <w:rsid w:val="00B86C5F"/>
    <w:rsid w:val="00B9100A"/>
    <w:rsid w:val="00B916D0"/>
    <w:rsid w:val="00B925B0"/>
    <w:rsid w:val="00B92CA7"/>
    <w:rsid w:val="00B932B8"/>
    <w:rsid w:val="00B941D0"/>
    <w:rsid w:val="00B95FE0"/>
    <w:rsid w:val="00B96B73"/>
    <w:rsid w:val="00B975FA"/>
    <w:rsid w:val="00B9778A"/>
    <w:rsid w:val="00B9796D"/>
    <w:rsid w:val="00BA17C2"/>
    <w:rsid w:val="00BA2853"/>
    <w:rsid w:val="00BA3554"/>
    <w:rsid w:val="00BA632C"/>
    <w:rsid w:val="00BA6E63"/>
    <w:rsid w:val="00BA7128"/>
    <w:rsid w:val="00BB1C9B"/>
    <w:rsid w:val="00BB3286"/>
    <w:rsid w:val="00BB3575"/>
    <w:rsid w:val="00BB4ADD"/>
    <w:rsid w:val="00BB500A"/>
    <w:rsid w:val="00BB50D0"/>
    <w:rsid w:val="00BB52F9"/>
    <w:rsid w:val="00BB5B81"/>
    <w:rsid w:val="00BB67B5"/>
    <w:rsid w:val="00BB682B"/>
    <w:rsid w:val="00BB74CF"/>
    <w:rsid w:val="00BC0BAC"/>
    <w:rsid w:val="00BC1555"/>
    <w:rsid w:val="00BC1804"/>
    <w:rsid w:val="00BC2255"/>
    <w:rsid w:val="00BC256B"/>
    <w:rsid w:val="00BC2E4D"/>
    <w:rsid w:val="00BC354F"/>
    <w:rsid w:val="00BC3E66"/>
    <w:rsid w:val="00BC4594"/>
    <w:rsid w:val="00BC5174"/>
    <w:rsid w:val="00BC54CA"/>
    <w:rsid w:val="00BC5D2F"/>
    <w:rsid w:val="00BC6807"/>
    <w:rsid w:val="00BC6E1C"/>
    <w:rsid w:val="00BC6EE1"/>
    <w:rsid w:val="00BC6FA9"/>
    <w:rsid w:val="00BC723A"/>
    <w:rsid w:val="00BD0588"/>
    <w:rsid w:val="00BD0D0A"/>
    <w:rsid w:val="00BD2920"/>
    <w:rsid w:val="00BD3B55"/>
    <w:rsid w:val="00BD4817"/>
    <w:rsid w:val="00BD50E7"/>
    <w:rsid w:val="00BD5575"/>
    <w:rsid w:val="00BD572E"/>
    <w:rsid w:val="00BD5F94"/>
    <w:rsid w:val="00BD6BF7"/>
    <w:rsid w:val="00BD72E6"/>
    <w:rsid w:val="00BE01AE"/>
    <w:rsid w:val="00BE1C5E"/>
    <w:rsid w:val="00BE2236"/>
    <w:rsid w:val="00BE2572"/>
    <w:rsid w:val="00BE40B1"/>
    <w:rsid w:val="00BE439E"/>
    <w:rsid w:val="00BE45B6"/>
    <w:rsid w:val="00BE4CFA"/>
    <w:rsid w:val="00BE5381"/>
    <w:rsid w:val="00BE54A9"/>
    <w:rsid w:val="00BE5525"/>
    <w:rsid w:val="00BE557F"/>
    <w:rsid w:val="00BE5F44"/>
    <w:rsid w:val="00BE6363"/>
    <w:rsid w:val="00BE6F5D"/>
    <w:rsid w:val="00BE7FE1"/>
    <w:rsid w:val="00BF0913"/>
    <w:rsid w:val="00BF09F8"/>
    <w:rsid w:val="00BF0BF6"/>
    <w:rsid w:val="00BF1CBD"/>
    <w:rsid w:val="00BF1D90"/>
    <w:rsid w:val="00BF270F"/>
    <w:rsid w:val="00BF2785"/>
    <w:rsid w:val="00BF46D6"/>
    <w:rsid w:val="00BF4D4C"/>
    <w:rsid w:val="00BF4E90"/>
    <w:rsid w:val="00BF4FFD"/>
    <w:rsid w:val="00BF5421"/>
    <w:rsid w:val="00BF603D"/>
    <w:rsid w:val="00BF7253"/>
    <w:rsid w:val="00BF762F"/>
    <w:rsid w:val="00BF79C6"/>
    <w:rsid w:val="00C008F7"/>
    <w:rsid w:val="00C00E33"/>
    <w:rsid w:val="00C010D8"/>
    <w:rsid w:val="00C024D3"/>
    <w:rsid w:val="00C029B6"/>
    <w:rsid w:val="00C03431"/>
    <w:rsid w:val="00C03E1D"/>
    <w:rsid w:val="00C0413D"/>
    <w:rsid w:val="00C04176"/>
    <w:rsid w:val="00C061D3"/>
    <w:rsid w:val="00C061DC"/>
    <w:rsid w:val="00C06409"/>
    <w:rsid w:val="00C07F24"/>
    <w:rsid w:val="00C122A6"/>
    <w:rsid w:val="00C132F1"/>
    <w:rsid w:val="00C13B79"/>
    <w:rsid w:val="00C14561"/>
    <w:rsid w:val="00C14F1A"/>
    <w:rsid w:val="00C156C3"/>
    <w:rsid w:val="00C15BC3"/>
    <w:rsid w:val="00C16602"/>
    <w:rsid w:val="00C16F3F"/>
    <w:rsid w:val="00C16F42"/>
    <w:rsid w:val="00C17414"/>
    <w:rsid w:val="00C207A1"/>
    <w:rsid w:val="00C2151D"/>
    <w:rsid w:val="00C21AF3"/>
    <w:rsid w:val="00C22421"/>
    <w:rsid w:val="00C232E0"/>
    <w:rsid w:val="00C23B1B"/>
    <w:rsid w:val="00C23D48"/>
    <w:rsid w:val="00C23F1D"/>
    <w:rsid w:val="00C24256"/>
    <w:rsid w:val="00C24CA6"/>
    <w:rsid w:val="00C26B4D"/>
    <w:rsid w:val="00C26CF7"/>
    <w:rsid w:val="00C27A88"/>
    <w:rsid w:val="00C27BA4"/>
    <w:rsid w:val="00C3071E"/>
    <w:rsid w:val="00C30BFB"/>
    <w:rsid w:val="00C3130B"/>
    <w:rsid w:val="00C31373"/>
    <w:rsid w:val="00C324F0"/>
    <w:rsid w:val="00C33115"/>
    <w:rsid w:val="00C33B35"/>
    <w:rsid w:val="00C3421C"/>
    <w:rsid w:val="00C34296"/>
    <w:rsid w:val="00C34414"/>
    <w:rsid w:val="00C3484C"/>
    <w:rsid w:val="00C34AFD"/>
    <w:rsid w:val="00C35487"/>
    <w:rsid w:val="00C358EA"/>
    <w:rsid w:val="00C364E8"/>
    <w:rsid w:val="00C366B6"/>
    <w:rsid w:val="00C37724"/>
    <w:rsid w:val="00C3797F"/>
    <w:rsid w:val="00C4095B"/>
    <w:rsid w:val="00C410E6"/>
    <w:rsid w:val="00C42879"/>
    <w:rsid w:val="00C43213"/>
    <w:rsid w:val="00C43524"/>
    <w:rsid w:val="00C435DD"/>
    <w:rsid w:val="00C43FEC"/>
    <w:rsid w:val="00C4487D"/>
    <w:rsid w:val="00C4527B"/>
    <w:rsid w:val="00C45620"/>
    <w:rsid w:val="00C45778"/>
    <w:rsid w:val="00C45B20"/>
    <w:rsid w:val="00C464BA"/>
    <w:rsid w:val="00C47000"/>
    <w:rsid w:val="00C47611"/>
    <w:rsid w:val="00C4795F"/>
    <w:rsid w:val="00C47A9F"/>
    <w:rsid w:val="00C47D55"/>
    <w:rsid w:val="00C50D71"/>
    <w:rsid w:val="00C51512"/>
    <w:rsid w:val="00C527F9"/>
    <w:rsid w:val="00C53926"/>
    <w:rsid w:val="00C53D1C"/>
    <w:rsid w:val="00C54CEE"/>
    <w:rsid w:val="00C5588A"/>
    <w:rsid w:val="00C56BBA"/>
    <w:rsid w:val="00C57D7E"/>
    <w:rsid w:val="00C611EE"/>
    <w:rsid w:val="00C61F21"/>
    <w:rsid w:val="00C6256F"/>
    <w:rsid w:val="00C6329E"/>
    <w:rsid w:val="00C6467B"/>
    <w:rsid w:val="00C647D8"/>
    <w:rsid w:val="00C648B6"/>
    <w:rsid w:val="00C648DF"/>
    <w:rsid w:val="00C64BF0"/>
    <w:rsid w:val="00C64E56"/>
    <w:rsid w:val="00C66474"/>
    <w:rsid w:val="00C66A65"/>
    <w:rsid w:val="00C67E80"/>
    <w:rsid w:val="00C67FAB"/>
    <w:rsid w:val="00C706F4"/>
    <w:rsid w:val="00C70C1A"/>
    <w:rsid w:val="00C71E26"/>
    <w:rsid w:val="00C72606"/>
    <w:rsid w:val="00C7261B"/>
    <w:rsid w:val="00C72D0E"/>
    <w:rsid w:val="00C72E21"/>
    <w:rsid w:val="00C73E62"/>
    <w:rsid w:val="00C752FC"/>
    <w:rsid w:val="00C8055A"/>
    <w:rsid w:val="00C806B2"/>
    <w:rsid w:val="00C807D9"/>
    <w:rsid w:val="00C80B25"/>
    <w:rsid w:val="00C81187"/>
    <w:rsid w:val="00C813A9"/>
    <w:rsid w:val="00C816CA"/>
    <w:rsid w:val="00C81FE2"/>
    <w:rsid w:val="00C82BD2"/>
    <w:rsid w:val="00C83D8F"/>
    <w:rsid w:val="00C84419"/>
    <w:rsid w:val="00C85FFA"/>
    <w:rsid w:val="00C861E9"/>
    <w:rsid w:val="00C864DC"/>
    <w:rsid w:val="00C86AB3"/>
    <w:rsid w:val="00C90796"/>
    <w:rsid w:val="00C9153B"/>
    <w:rsid w:val="00C91F69"/>
    <w:rsid w:val="00C929A7"/>
    <w:rsid w:val="00C94323"/>
    <w:rsid w:val="00C96BDF"/>
    <w:rsid w:val="00C970BB"/>
    <w:rsid w:val="00C978AF"/>
    <w:rsid w:val="00CA0015"/>
    <w:rsid w:val="00CA0A33"/>
    <w:rsid w:val="00CA11F2"/>
    <w:rsid w:val="00CA169D"/>
    <w:rsid w:val="00CA1747"/>
    <w:rsid w:val="00CA1C11"/>
    <w:rsid w:val="00CA1F39"/>
    <w:rsid w:val="00CA2207"/>
    <w:rsid w:val="00CA4510"/>
    <w:rsid w:val="00CA485E"/>
    <w:rsid w:val="00CA4AB2"/>
    <w:rsid w:val="00CA5671"/>
    <w:rsid w:val="00CA590C"/>
    <w:rsid w:val="00CA5B8D"/>
    <w:rsid w:val="00CA5DD1"/>
    <w:rsid w:val="00CA770E"/>
    <w:rsid w:val="00CA7AA9"/>
    <w:rsid w:val="00CA7C54"/>
    <w:rsid w:val="00CB0129"/>
    <w:rsid w:val="00CB0901"/>
    <w:rsid w:val="00CB0A01"/>
    <w:rsid w:val="00CB1211"/>
    <w:rsid w:val="00CB3CB1"/>
    <w:rsid w:val="00CB41AB"/>
    <w:rsid w:val="00CB4B5C"/>
    <w:rsid w:val="00CB4C1E"/>
    <w:rsid w:val="00CB5290"/>
    <w:rsid w:val="00CB68EF"/>
    <w:rsid w:val="00CB759C"/>
    <w:rsid w:val="00CB79A4"/>
    <w:rsid w:val="00CC0326"/>
    <w:rsid w:val="00CC0A8D"/>
    <w:rsid w:val="00CC3097"/>
    <w:rsid w:val="00CC3BAC"/>
    <w:rsid w:val="00CC518E"/>
    <w:rsid w:val="00CC6362"/>
    <w:rsid w:val="00CC69D0"/>
    <w:rsid w:val="00CC73F0"/>
    <w:rsid w:val="00CD01CC"/>
    <w:rsid w:val="00CD043A"/>
    <w:rsid w:val="00CD1E50"/>
    <w:rsid w:val="00CD3548"/>
    <w:rsid w:val="00CD4190"/>
    <w:rsid w:val="00CD435C"/>
    <w:rsid w:val="00CD4898"/>
    <w:rsid w:val="00CD6B60"/>
    <w:rsid w:val="00CD7A4F"/>
    <w:rsid w:val="00CE0D95"/>
    <w:rsid w:val="00CE10B2"/>
    <w:rsid w:val="00CE1E11"/>
    <w:rsid w:val="00CE2264"/>
    <w:rsid w:val="00CE35E7"/>
    <w:rsid w:val="00CE4D1D"/>
    <w:rsid w:val="00CE56FD"/>
    <w:rsid w:val="00CE71AA"/>
    <w:rsid w:val="00CE7392"/>
    <w:rsid w:val="00CE7B83"/>
    <w:rsid w:val="00CE7BF1"/>
    <w:rsid w:val="00CF0D0D"/>
    <w:rsid w:val="00CF1653"/>
    <w:rsid w:val="00CF1742"/>
    <w:rsid w:val="00CF1966"/>
    <w:rsid w:val="00CF2304"/>
    <w:rsid w:val="00CF2692"/>
    <w:rsid w:val="00CF34D0"/>
    <w:rsid w:val="00CF34DE"/>
    <w:rsid w:val="00CF3B1A"/>
    <w:rsid w:val="00CF7A4E"/>
    <w:rsid w:val="00CF7F57"/>
    <w:rsid w:val="00D00401"/>
    <w:rsid w:val="00D0068C"/>
    <w:rsid w:val="00D008B5"/>
    <w:rsid w:val="00D00A61"/>
    <w:rsid w:val="00D00BED"/>
    <w:rsid w:val="00D00DA3"/>
    <w:rsid w:val="00D01B3C"/>
    <w:rsid w:val="00D02861"/>
    <w:rsid w:val="00D03331"/>
    <w:rsid w:val="00D03E7C"/>
    <w:rsid w:val="00D043C1"/>
    <w:rsid w:val="00D043FA"/>
    <w:rsid w:val="00D04575"/>
    <w:rsid w:val="00D048EE"/>
    <w:rsid w:val="00D04B17"/>
    <w:rsid w:val="00D04BAA"/>
    <w:rsid w:val="00D0532E"/>
    <w:rsid w:val="00D05A4D"/>
    <w:rsid w:val="00D0677B"/>
    <w:rsid w:val="00D06AAC"/>
    <w:rsid w:val="00D07367"/>
    <w:rsid w:val="00D10298"/>
    <w:rsid w:val="00D104E6"/>
    <w:rsid w:val="00D11611"/>
    <w:rsid w:val="00D132BC"/>
    <w:rsid w:val="00D13662"/>
    <w:rsid w:val="00D139F4"/>
    <w:rsid w:val="00D13E20"/>
    <w:rsid w:val="00D14FAA"/>
    <w:rsid w:val="00D150B0"/>
    <w:rsid w:val="00D15272"/>
    <w:rsid w:val="00D161B8"/>
    <w:rsid w:val="00D17258"/>
    <w:rsid w:val="00D17CD1"/>
    <w:rsid w:val="00D21019"/>
    <w:rsid w:val="00D219A5"/>
    <w:rsid w:val="00D21AD1"/>
    <w:rsid w:val="00D22464"/>
    <w:rsid w:val="00D22CBB"/>
    <w:rsid w:val="00D23C17"/>
    <w:rsid w:val="00D23E36"/>
    <w:rsid w:val="00D2450A"/>
    <w:rsid w:val="00D25A2A"/>
    <w:rsid w:val="00D25EBC"/>
    <w:rsid w:val="00D26FCF"/>
    <w:rsid w:val="00D27019"/>
    <w:rsid w:val="00D273E6"/>
    <w:rsid w:val="00D27476"/>
    <w:rsid w:val="00D27B1C"/>
    <w:rsid w:val="00D27C21"/>
    <w:rsid w:val="00D30487"/>
    <w:rsid w:val="00D30F7E"/>
    <w:rsid w:val="00D31759"/>
    <w:rsid w:val="00D31874"/>
    <w:rsid w:val="00D32092"/>
    <w:rsid w:val="00D320A2"/>
    <w:rsid w:val="00D326C7"/>
    <w:rsid w:val="00D32870"/>
    <w:rsid w:val="00D32DD8"/>
    <w:rsid w:val="00D32F51"/>
    <w:rsid w:val="00D33481"/>
    <w:rsid w:val="00D334B6"/>
    <w:rsid w:val="00D3423E"/>
    <w:rsid w:val="00D3436F"/>
    <w:rsid w:val="00D356C3"/>
    <w:rsid w:val="00D359EB"/>
    <w:rsid w:val="00D35E75"/>
    <w:rsid w:val="00D362DB"/>
    <w:rsid w:val="00D36D97"/>
    <w:rsid w:val="00D411B6"/>
    <w:rsid w:val="00D4164A"/>
    <w:rsid w:val="00D41AE8"/>
    <w:rsid w:val="00D41F7D"/>
    <w:rsid w:val="00D42D33"/>
    <w:rsid w:val="00D42E80"/>
    <w:rsid w:val="00D433D6"/>
    <w:rsid w:val="00D43420"/>
    <w:rsid w:val="00D43D51"/>
    <w:rsid w:val="00D4557B"/>
    <w:rsid w:val="00D463EA"/>
    <w:rsid w:val="00D46A54"/>
    <w:rsid w:val="00D46D5B"/>
    <w:rsid w:val="00D47316"/>
    <w:rsid w:val="00D47541"/>
    <w:rsid w:val="00D47A5B"/>
    <w:rsid w:val="00D47A9C"/>
    <w:rsid w:val="00D50B56"/>
    <w:rsid w:val="00D51669"/>
    <w:rsid w:val="00D516BE"/>
    <w:rsid w:val="00D51DF5"/>
    <w:rsid w:val="00D523EF"/>
    <w:rsid w:val="00D52566"/>
    <w:rsid w:val="00D52CC7"/>
    <w:rsid w:val="00D52D0B"/>
    <w:rsid w:val="00D53408"/>
    <w:rsid w:val="00D53FEB"/>
    <w:rsid w:val="00D5440E"/>
    <w:rsid w:val="00D5443D"/>
    <w:rsid w:val="00D54E6F"/>
    <w:rsid w:val="00D5541F"/>
    <w:rsid w:val="00D5674E"/>
    <w:rsid w:val="00D56D2A"/>
    <w:rsid w:val="00D57126"/>
    <w:rsid w:val="00D57531"/>
    <w:rsid w:val="00D60E8B"/>
    <w:rsid w:val="00D612BC"/>
    <w:rsid w:val="00D61D87"/>
    <w:rsid w:val="00D62855"/>
    <w:rsid w:val="00D62C0F"/>
    <w:rsid w:val="00D659B3"/>
    <w:rsid w:val="00D65BF2"/>
    <w:rsid w:val="00D65E4E"/>
    <w:rsid w:val="00D65EBA"/>
    <w:rsid w:val="00D710BC"/>
    <w:rsid w:val="00D71259"/>
    <w:rsid w:val="00D7354F"/>
    <w:rsid w:val="00D7435F"/>
    <w:rsid w:val="00D746A9"/>
    <w:rsid w:val="00D746CA"/>
    <w:rsid w:val="00D74CCE"/>
    <w:rsid w:val="00D7504A"/>
    <w:rsid w:val="00D758CA"/>
    <w:rsid w:val="00D75F27"/>
    <w:rsid w:val="00D76027"/>
    <w:rsid w:val="00D76453"/>
    <w:rsid w:val="00D76BBA"/>
    <w:rsid w:val="00D770E9"/>
    <w:rsid w:val="00D77ADB"/>
    <w:rsid w:val="00D77EF7"/>
    <w:rsid w:val="00D80916"/>
    <w:rsid w:val="00D815D1"/>
    <w:rsid w:val="00D81660"/>
    <w:rsid w:val="00D81962"/>
    <w:rsid w:val="00D820D2"/>
    <w:rsid w:val="00D82DAD"/>
    <w:rsid w:val="00D82E27"/>
    <w:rsid w:val="00D83043"/>
    <w:rsid w:val="00D8313C"/>
    <w:rsid w:val="00D84988"/>
    <w:rsid w:val="00D86538"/>
    <w:rsid w:val="00D867C2"/>
    <w:rsid w:val="00D873FE"/>
    <w:rsid w:val="00D875CB"/>
    <w:rsid w:val="00D90640"/>
    <w:rsid w:val="00D91B2B"/>
    <w:rsid w:val="00D91C7E"/>
    <w:rsid w:val="00D927EB"/>
    <w:rsid w:val="00D970D2"/>
    <w:rsid w:val="00D976EB"/>
    <w:rsid w:val="00DA0948"/>
    <w:rsid w:val="00DA0A4E"/>
    <w:rsid w:val="00DA0F94"/>
    <w:rsid w:val="00DA0FDD"/>
    <w:rsid w:val="00DA1AF1"/>
    <w:rsid w:val="00DA2289"/>
    <w:rsid w:val="00DA3EA6"/>
    <w:rsid w:val="00DA3F9C"/>
    <w:rsid w:val="00DA41B1"/>
    <w:rsid w:val="00DA4643"/>
    <w:rsid w:val="00DA5D3D"/>
    <w:rsid w:val="00DA687B"/>
    <w:rsid w:val="00DA6C97"/>
    <w:rsid w:val="00DB01A7"/>
    <w:rsid w:val="00DB14F9"/>
    <w:rsid w:val="00DB2BCC"/>
    <w:rsid w:val="00DB3E17"/>
    <w:rsid w:val="00DB40C0"/>
    <w:rsid w:val="00DB41B7"/>
    <w:rsid w:val="00DB4273"/>
    <w:rsid w:val="00DB4CC7"/>
    <w:rsid w:val="00DB64C8"/>
    <w:rsid w:val="00DB6D02"/>
    <w:rsid w:val="00DB7289"/>
    <w:rsid w:val="00DC14CE"/>
    <w:rsid w:val="00DC1B3F"/>
    <w:rsid w:val="00DC30CC"/>
    <w:rsid w:val="00DC4F46"/>
    <w:rsid w:val="00DC5332"/>
    <w:rsid w:val="00DC567F"/>
    <w:rsid w:val="00DC59F5"/>
    <w:rsid w:val="00DC619D"/>
    <w:rsid w:val="00DC64B5"/>
    <w:rsid w:val="00DC6FEB"/>
    <w:rsid w:val="00DC769E"/>
    <w:rsid w:val="00DD0158"/>
    <w:rsid w:val="00DD0FED"/>
    <w:rsid w:val="00DD2498"/>
    <w:rsid w:val="00DD27B0"/>
    <w:rsid w:val="00DD2F66"/>
    <w:rsid w:val="00DD322C"/>
    <w:rsid w:val="00DD3E3D"/>
    <w:rsid w:val="00DD41E4"/>
    <w:rsid w:val="00DD4F48"/>
    <w:rsid w:val="00DD51F0"/>
    <w:rsid w:val="00DD56AA"/>
    <w:rsid w:val="00DD5CF9"/>
    <w:rsid w:val="00DD66E7"/>
    <w:rsid w:val="00DD6FDA"/>
    <w:rsid w:val="00DE1323"/>
    <w:rsid w:val="00DE134D"/>
    <w:rsid w:val="00DE1D22"/>
    <w:rsid w:val="00DE26E4"/>
    <w:rsid w:val="00DE3538"/>
    <w:rsid w:val="00DE3C28"/>
    <w:rsid w:val="00DE5873"/>
    <w:rsid w:val="00DE5B89"/>
    <w:rsid w:val="00DE65EA"/>
    <w:rsid w:val="00DE7706"/>
    <w:rsid w:val="00DE7753"/>
    <w:rsid w:val="00DE7C04"/>
    <w:rsid w:val="00DE7F8F"/>
    <w:rsid w:val="00DF09E7"/>
    <w:rsid w:val="00DF0BD2"/>
    <w:rsid w:val="00DF11C4"/>
    <w:rsid w:val="00DF1625"/>
    <w:rsid w:val="00DF19A1"/>
    <w:rsid w:val="00DF3688"/>
    <w:rsid w:val="00DF44E3"/>
    <w:rsid w:val="00DF5182"/>
    <w:rsid w:val="00DF749E"/>
    <w:rsid w:val="00E00AD1"/>
    <w:rsid w:val="00E01503"/>
    <w:rsid w:val="00E020C1"/>
    <w:rsid w:val="00E02F60"/>
    <w:rsid w:val="00E040F0"/>
    <w:rsid w:val="00E04589"/>
    <w:rsid w:val="00E045AE"/>
    <w:rsid w:val="00E046C2"/>
    <w:rsid w:val="00E048B1"/>
    <w:rsid w:val="00E04FA9"/>
    <w:rsid w:val="00E0525E"/>
    <w:rsid w:val="00E05F32"/>
    <w:rsid w:val="00E05FDF"/>
    <w:rsid w:val="00E06E9D"/>
    <w:rsid w:val="00E070E6"/>
    <w:rsid w:val="00E10031"/>
    <w:rsid w:val="00E10BB7"/>
    <w:rsid w:val="00E1385B"/>
    <w:rsid w:val="00E141C7"/>
    <w:rsid w:val="00E14672"/>
    <w:rsid w:val="00E15766"/>
    <w:rsid w:val="00E161F1"/>
    <w:rsid w:val="00E17450"/>
    <w:rsid w:val="00E17B7F"/>
    <w:rsid w:val="00E20011"/>
    <w:rsid w:val="00E207EB"/>
    <w:rsid w:val="00E20B3E"/>
    <w:rsid w:val="00E20E95"/>
    <w:rsid w:val="00E21547"/>
    <w:rsid w:val="00E2217F"/>
    <w:rsid w:val="00E222A7"/>
    <w:rsid w:val="00E22E51"/>
    <w:rsid w:val="00E23155"/>
    <w:rsid w:val="00E23A9A"/>
    <w:rsid w:val="00E23F7F"/>
    <w:rsid w:val="00E23F8C"/>
    <w:rsid w:val="00E2406F"/>
    <w:rsid w:val="00E242FF"/>
    <w:rsid w:val="00E24EBF"/>
    <w:rsid w:val="00E25D59"/>
    <w:rsid w:val="00E2620A"/>
    <w:rsid w:val="00E2624C"/>
    <w:rsid w:val="00E267E5"/>
    <w:rsid w:val="00E26A48"/>
    <w:rsid w:val="00E30F0C"/>
    <w:rsid w:val="00E31A0F"/>
    <w:rsid w:val="00E326DD"/>
    <w:rsid w:val="00E327B8"/>
    <w:rsid w:val="00E32CC2"/>
    <w:rsid w:val="00E32D5B"/>
    <w:rsid w:val="00E33157"/>
    <w:rsid w:val="00E3357F"/>
    <w:rsid w:val="00E33E6B"/>
    <w:rsid w:val="00E3606B"/>
    <w:rsid w:val="00E36717"/>
    <w:rsid w:val="00E36A86"/>
    <w:rsid w:val="00E40DE2"/>
    <w:rsid w:val="00E41156"/>
    <w:rsid w:val="00E41620"/>
    <w:rsid w:val="00E4239E"/>
    <w:rsid w:val="00E426B9"/>
    <w:rsid w:val="00E42FEB"/>
    <w:rsid w:val="00E430BF"/>
    <w:rsid w:val="00E43334"/>
    <w:rsid w:val="00E43CEB"/>
    <w:rsid w:val="00E44A71"/>
    <w:rsid w:val="00E44D86"/>
    <w:rsid w:val="00E45007"/>
    <w:rsid w:val="00E45ACA"/>
    <w:rsid w:val="00E45C7F"/>
    <w:rsid w:val="00E46422"/>
    <w:rsid w:val="00E46DBA"/>
    <w:rsid w:val="00E51117"/>
    <w:rsid w:val="00E51CD0"/>
    <w:rsid w:val="00E51D3B"/>
    <w:rsid w:val="00E51D78"/>
    <w:rsid w:val="00E51EEA"/>
    <w:rsid w:val="00E54297"/>
    <w:rsid w:val="00E545CE"/>
    <w:rsid w:val="00E54B2C"/>
    <w:rsid w:val="00E5510F"/>
    <w:rsid w:val="00E55EBF"/>
    <w:rsid w:val="00E6008B"/>
    <w:rsid w:val="00E6044F"/>
    <w:rsid w:val="00E60526"/>
    <w:rsid w:val="00E6288F"/>
    <w:rsid w:val="00E63619"/>
    <w:rsid w:val="00E6367A"/>
    <w:rsid w:val="00E63C8D"/>
    <w:rsid w:val="00E64337"/>
    <w:rsid w:val="00E6482F"/>
    <w:rsid w:val="00E648D1"/>
    <w:rsid w:val="00E64D24"/>
    <w:rsid w:val="00E65F37"/>
    <w:rsid w:val="00E66866"/>
    <w:rsid w:val="00E674AE"/>
    <w:rsid w:val="00E67BA7"/>
    <w:rsid w:val="00E67FD5"/>
    <w:rsid w:val="00E70A0B"/>
    <w:rsid w:val="00E70FC4"/>
    <w:rsid w:val="00E739BE"/>
    <w:rsid w:val="00E7424B"/>
    <w:rsid w:val="00E74264"/>
    <w:rsid w:val="00E749B7"/>
    <w:rsid w:val="00E74BF6"/>
    <w:rsid w:val="00E74F86"/>
    <w:rsid w:val="00E7522C"/>
    <w:rsid w:val="00E7544B"/>
    <w:rsid w:val="00E765B7"/>
    <w:rsid w:val="00E77AD7"/>
    <w:rsid w:val="00E77EEE"/>
    <w:rsid w:val="00E805B6"/>
    <w:rsid w:val="00E80AFC"/>
    <w:rsid w:val="00E81D32"/>
    <w:rsid w:val="00E84171"/>
    <w:rsid w:val="00E8425F"/>
    <w:rsid w:val="00E85A49"/>
    <w:rsid w:val="00E861BF"/>
    <w:rsid w:val="00E90E72"/>
    <w:rsid w:val="00E90FD0"/>
    <w:rsid w:val="00E91870"/>
    <w:rsid w:val="00E91A69"/>
    <w:rsid w:val="00E91D37"/>
    <w:rsid w:val="00E91F17"/>
    <w:rsid w:val="00E92272"/>
    <w:rsid w:val="00E92BAA"/>
    <w:rsid w:val="00E93CA2"/>
    <w:rsid w:val="00E94D7F"/>
    <w:rsid w:val="00E95645"/>
    <w:rsid w:val="00E95CE6"/>
    <w:rsid w:val="00E95E47"/>
    <w:rsid w:val="00E969ED"/>
    <w:rsid w:val="00E96B46"/>
    <w:rsid w:val="00E9746B"/>
    <w:rsid w:val="00EA059F"/>
    <w:rsid w:val="00EA06E9"/>
    <w:rsid w:val="00EA0AEE"/>
    <w:rsid w:val="00EA0D10"/>
    <w:rsid w:val="00EA1314"/>
    <w:rsid w:val="00EA140F"/>
    <w:rsid w:val="00EA150B"/>
    <w:rsid w:val="00EA1765"/>
    <w:rsid w:val="00EA31E0"/>
    <w:rsid w:val="00EA3E33"/>
    <w:rsid w:val="00EA3FD0"/>
    <w:rsid w:val="00EA40DF"/>
    <w:rsid w:val="00EA4934"/>
    <w:rsid w:val="00EA58C8"/>
    <w:rsid w:val="00EA625E"/>
    <w:rsid w:val="00EA6AE0"/>
    <w:rsid w:val="00EA7170"/>
    <w:rsid w:val="00EA7394"/>
    <w:rsid w:val="00EA7474"/>
    <w:rsid w:val="00EA7CA6"/>
    <w:rsid w:val="00EA7FA5"/>
    <w:rsid w:val="00EB0B3D"/>
    <w:rsid w:val="00EB2387"/>
    <w:rsid w:val="00EB2AE8"/>
    <w:rsid w:val="00EB37A2"/>
    <w:rsid w:val="00EB395D"/>
    <w:rsid w:val="00EB3BFA"/>
    <w:rsid w:val="00EB3C28"/>
    <w:rsid w:val="00EB42B2"/>
    <w:rsid w:val="00EB487B"/>
    <w:rsid w:val="00EB5576"/>
    <w:rsid w:val="00EB5989"/>
    <w:rsid w:val="00EB5F02"/>
    <w:rsid w:val="00EB602D"/>
    <w:rsid w:val="00EB6064"/>
    <w:rsid w:val="00EB6314"/>
    <w:rsid w:val="00EB6684"/>
    <w:rsid w:val="00EB67F6"/>
    <w:rsid w:val="00EB6B32"/>
    <w:rsid w:val="00EB6E54"/>
    <w:rsid w:val="00EB713D"/>
    <w:rsid w:val="00EB797D"/>
    <w:rsid w:val="00EC00EF"/>
    <w:rsid w:val="00EC09B0"/>
    <w:rsid w:val="00EC165E"/>
    <w:rsid w:val="00EC22F7"/>
    <w:rsid w:val="00EC2345"/>
    <w:rsid w:val="00EC2CDE"/>
    <w:rsid w:val="00EC362B"/>
    <w:rsid w:val="00EC400D"/>
    <w:rsid w:val="00EC4580"/>
    <w:rsid w:val="00EC5C41"/>
    <w:rsid w:val="00EC7188"/>
    <w:rsid w:val="00EC759E"/>
    <w:rsid w:val="00EC7897"/>
    <w:rsid w:val="00ED0338"/>
    <w:rsid w:val="00ED0BF3"/>
    <w:rsid w:val="00ED0DE3"/>
    <w:rsid w:val="00ED1142"/>
    <w:rsid w:val="00ED1170"/>
    <w:rsid w:val="00ED2352"/>
    <w:rsid w:val="00ED2462"/>
    <w:rsid w:val="00ED3BA4"/>
    <w:rsid w:val="00ED4C1D"/>
    <w:rsid w:val="00ED5972"/>
    <w:rsid w:val="00ED59E0"/>
    <w:rsid w:val="00ED5C1C"/>
    <w:rsid w:val="00ED6254"/>
    <w:rsid w:val="00ED6836"/>
    <w:rsid w:val="00ED6A38"/>
    <w:rsid w:val="00EE09A4"/>
    <w:rsid w:val="00EE0CB1"/>
    <w:rsid w:val="00EE0EB3"/>
    <w:rsid w:val="00EE0EF1"/>
    <w:rsid w:val="00EE1022"/>
    <w:rsid w:val="00EE2663"/>
    <w:rsid w:val="00EE4047"/>
    <w:rsid w:val="00EE46E2"/>
    <w:rsid w:val="00EE55F5"/>
    <w:rsid w:val="00EE5855"/>
    <w:rsid w:val="00EE5A09"/>
    <w:rsid w:val="00EE62ED"/>
    <w:rsid w:val="00EE7019"/>
    <w:rsid w:val="00EE73A8"/>
    <w:rsid w:val="00EE7758"/>
    <w:rsid w:val="00EE78C9"/>
    <w:rsid w:val="00EE7A99"/>
    <w:rsid w:val="00EF0964"/>
    <w:rsid w:val="00EF11FF"/>
    <w:rsid w:val="00EF24C7"/>
    <w:rsid w:val="00EF273B"/>
    <w:rsid w:val="00EF2954"/>
    <w:rsid w:val="00EF2B43"/>
    <w:rsid w:val="00EF352E"/>
    <w:rsid w:val="00EF3662"/>
    <w:rsid w:val="00EF548A"/>
    <w:rsid w:val="00EF6526"/>
    <w:rsid w:val="00EF7868"/>
    <w:rsid w:val="00F00565"/>
    <w:rsid w:val="00F00C96"/>
    <w:rsid w:val="00F01D1E"/>
    <w:rsid w:val="00F04AA1"/>
    <w:rsid w:val="00F04FC3"/>
    <w:rsid w:val="00F06F30"/>
    <w:rsid w:val="00F0759D"/>
    <w:rsid w:val="00F102AB"/>
    <w:rsid w:val="00F10789"/>
    <w:rsid w:val="00F11794"/>
    <w:rsid w:val="00F11AC7"/>
    <w:rsid w:val="00F11D9C"/>
    <w:rsid w:val="00F11E5A"/>
    <w:rsid w:val="00F125C4"/>
    <w:rsid w:val="00F12D9A"/>
    <w:rsid w:val="00F130E4"/>
    <w:rsid w:val="00F1389B"/>
    <w:rsid w:val="00F13FFF"/>
    <w:rsid w:val="00F141E2"/>
    <w:rsid w:val="00F154A2"/>
    <w:rsid w:val="00F15CED"/>
    <w:rsid w:val="00F15F72"/>
    <w:rsid w:val="00F1738A"/>
    <w:rsid w:val="00F17B6A"/>
    <w:rsid w:val="00F20B78"/>
    <w:rsid w:val="00F20CF5"/>
    <w:rsid w:val="00F20DA5"/>
    <w:rsid w:val="00F215E2"/>
    <w:rsid w:val="00F21C25"/>
    <w:rsid w:val="00F22027"/>
    <w:rsid w:val="00F23100"/>
    <w:rsid w:val="00F23A51"/>
    <w:rsid w:val="00F23CD8"/>
    <w:rsid w:val="00F242D7"/>
    <w:rsid w:val="00F24327"/>
    <w:rsid w:val="00F24A51"/>
    <w:rsid w:val="00F24C2B"/>
    <w:rsid w:val="00F24E9E"/>
    <w:rsid w:val="00F25B39"/>
    <w:rsid w:val="00F26162"/>
    <w:rsid w:val="00F263B3"/>
    <w:rsid w:val="00F26A4C"/>
    <w:rsid w:val="00F274C5"/>
    <w:rsid w:val="00F332DF"/>
    <w:rsid w:val="00F339E3"/>
    <w:rsid w:val="00F33D88"/>
    <w:rsid w:val="00F34417"/>
    <w:rsid w:val="00F361DC"/>
    <w:rsid w:val="00F36AD3"/>
    <w:rsid w:val="00F36E1F"/>
    <w:rsid w:val="00F377C0"/>
    <w:rsid w:val="00F37C10"/>
    <w:rsid w:val="00F37F2C"/>
    <w:rsid w:val="00F40235"/>
    <w:rsid w:val="00F403A5"/>
    <w:rsid w:val="00F406AC"/>
    <w:rsid w:val="00F40D4D"/>
    <w:rsid w:val="00F4140F"/>
    <w:rsid w:val="00F41477"/>
    <w:rsid w:val="00F4264D"/>
    <w:rsid w:val="00F43923"/>
    <w:rsid w:val="00F4395E"/>
    <w:rsid w:val="00F43A66"/>
    <w:rsid w:val="00F43DE4"/>
    <w:rsid w:val="00F449C0"/>
    <w:rsid w:val="00F45B4D"/>
    <w:rsid w:val="00F45B8B"/>
    <w:rsid w:val="00F460E3"/>
    <w:rsid w:val="00F535C1"/>
    <w:rsid w:val="00F53D4F"/>
    <w:rsid w:val="00F53DF8"/>
    <w:rsid w:val="00F546F2"/>
    <w:rsid w:val="00F5526F"/>
    <w:rsid w:val="00F55654"/>
    <w:rsid w:val="00F556B0"/>
    <w:rsid w:val="00F55ECA"/>
    <w:rsid w:val="00F5653D"/>
    <w:rsid w:val="00F56837"/>
    <w:rsid w:val="00F60675"/>
    <w:rsid w:val="00F607C7"/>
    <w:rsid w:val="00F60A05"/>
    <w:rsid w:val="00F61898"/>
    <w:rsid w:val="00F61A9D"/>
    <w:rsid w:val="00F61D7A"/>
    <w:rsid w:val="00F62714"/>
    <w:rsid w:val="00F63223"/>
    <w:rsid w:val="00F63464"/>
    <w:rsid w:val="00F63BBB"/>
    <w:rsid w:val="00F64BF8"/>
    <w:rsid w:val="00F64DF9"/>
    <w:rsid w:val="00F65659"/>
    <w:rsid w:val="00F658E7"/>
    <w:rsid w:val="00F667B5"/>
    <w:rsid w:val="00F676CB"/>
    <w:rsid w:val="00F67946"/>
    <w:rsid w:val="00F67CD4"/>
    <w:rsid w:val="00F70E55"/>
    <w:rsid w:val="00F71F29"/>
    <w:rsid w:val="00F7342A"/>
    <w:rsid w:val="00F73CAB"/>
    <w:rsid w:val="00F73D7F"/>
    <w:rsid w:val="00F743B3"/>
    <w:rsid w:val="00F7451F"/>
    <w:rsid w:val="00F7467F"/>
    <w:rsid w:val="00F74843"/>
    <w:rsid w:val="00F74984"/>
    <w:rsid w:val="00F7541A"/>
    <w:rsid w:val="00F7609B"/>
    <w:rsid w:val="00F763EC"/>
    <w:rsid w:val="00F775CA"/>
    <w:rsid w:val="00F80761"/>
    <w:rsid w:val="00F825AC"/>
    <w:rsid w:val="00F82623"/>
    <w:rsid w:val="00F83409"/>
    <w:rsid w:val="00F839B3"/>
    <w:rsid w:val="00F83B76"/>
    <w:rsid w:val="00F83E0A"/>
    <w:rsid w:val="00F8462A"/>
    <w:rsid w:val="00F855BB"/>
    <w:rsid w:val="00F85DFC"/>
    <w:rsid w:val="00F85F62"/>
    <w:rsid w:val="00F86162"/>
    <w:rsid w:val="00F86ED5"/>
    <w:rsid w:val="00F871C2"/>
    <w:rsid w:val="00F87FD4"/>
    <w:rsid w:val="00F914CF"/>
    <w:rsid w:val="00F92A53"/>
    <w:rsid w:val="00F930CD"/>
    <w:rsid w:val="00F932ED"/>
    <w:rsid w:val="00F9448B"/>
    <w:rsid w:val="00F954E8"/>
    <w:rsid w:val="00F95BB0"/>
    <w:rsid w:val="00F95E94"/>
    <w:rsid w:val="00F96993"/>
    <w:rsid w:val="00F9791A"/>
    <w:rsid w:val="00F97D3E"/>
    <w:rsid w:val="00FA0498"/>
    <w:rsid w:val="00FA0E41"/>
    <w:rsid w:val="00FA2B47"/>
    <w:rsid w:val="00FA2BFA"/>
    <w:rsid w:val="00FA2DBA"/>
    <w:rsid w:val="00FA2F7C"/>
    <w:rsid w:val="00FA2FB6"/>
    <w:rsid w:val="00FA37C3"/>
    <w:rsid w:val="00FA3D8E"/>
    <w:rsid w:val="00FA409E"/>
    <w:rsid w:val="00FA4495"/>
    <w:rsid w:val="00FA4725"/>
    <w:rsid w:val="00FA4F9D"/>
    <w:rsid w:val="00FA5CBD"/>
    <w:rsid w:val="00FA6B94"/>
    <w:rsid w:val="00FA6F47"/>
    <w:rsid w:val="00FA7EAA"/>
    <w:rsid w:val="00FB068C"/>
    <w:rsid w:val="00FB10C7"/>
    <w:rsid w:val="00FB12F4"/>
    <w:rsid w:val="00FB1530"/>
    <w:rsid w:val="00FB15D0"/>
    <w:rsid w:val="00FB35D5"/>
    <w:rsid w:val="00FB3AE9"/>
    <w:rsid w:val="00FB3AFB"/>
    <w:rsid w:val="00FB3CC9"/>
    <w:rsid w:val="00FB4ACF"/>
    <w:rsid w:val="00FB4AFE"/>
    <w:rsid w:val="00FB72F4"/>
    <w:rsid w:val="00FB76FD"/>
    <w:rsid w:val="00FB7899"/>
    <w:rsid w:val="00FB78E7"/>
    <w:rsid w:val="00FB796B"/>
    <w:rsid w:val="00FC016A"/>
    <w:rsid w:val="00FC096C"/>
    <w:rsid w:val="00FC0FDC"/>
    <w:rsid w:val="00FC22F4"/>
    <w:rsid w:val="00FC283C"/>
    <w:rsid w:val="00FC2FB3"/>
    <w:rsid w:val="00FC4412"/>
    <w:rsid w:val="00FC4B16"/>
    <w:rsid w:val="00FC6150"/>
    <w:rsid w:val="00FC63B6"/>
    <w:rsid w:val="00FC69A8"/>
    <w:rsid w:val="00FC6B2B"/>
    <w:rsid w:val="00FD06E3"/>
    <w:rsid w:val="00FD0747"/>
    <w:rsid w:val="00FD0B1A"/>
    <w:rsid w:val="00FD0DBE"/>
    <w:rsid w:val="00FD1148"/>
    <w:rsid w:val="00FD1AAF"/>
    <w:rsid w:val="00FD26FA"/>
    <w:rsid w:val="00FD2748"/>
    <w:rsid w:val="00FD2843"/>
    <w:rsid w:val="00FD2B51"/>
    <w:rsid w:val="00FD2C88"/>
    <w:rsid w:val="00FD4DA5"/>
    <w:rsid w:val="00FD4DBF"/>
    <w:rsid w:val="00FD57B8"/>
    <w:rsid w:val="00FD7291"/>
    <w:rsid w:val="00FD7772"/>
    <w:rsid w:val="00FE0FC0"/>
    <w:rsid w:val="00FE0FD2"/>
    <w:rsid w:val="00FE1316"/>
    <w:rsid w:val="00FE1D95"/>
    <w:rsid w:val="00FE1FAB"/>
    <w:rsid w:val="00FE2802"/>
    <w:rsid w:val="00FE2AA4"/>
    <w:rsid w:val="00FE2DB6"/>
    <w:rsid w:val="00FE449E"/>
    <w:rsid w:val="00FE54DC"/>
    <w:rsid w:val="00FE5743"/>
    <w:rsid w:val="00FE6887"/>
    <w:rsid w:val="00FE6C2A"/>
    <w:rsid w:val="00FE76B9"/>
    <w:rsid w:val="00FE7898"/>
    <w:rsid w:val="00FF0766"/>
    <w:rsid w:val="00FF0775"/>
    <w:rsid w:val="00FF0FE2"/>
    <w:rsid w:val="00FF1D27"/>
    <w:rsid w:val="00FF2714"/>
    <w:rsid w:val="00FF28EE"/>
    <w:rsid w:val="00FF2E56"/>
    <w:rsid w:val="00FF3050"/>
    <w:rsid w:val="00FF331F"/>
    <w:rsid w:val="00FF3D6A"/>
    <w:rsid w:val="00FF3DE9"/>
    <w:rsid w:val="00FF3E3D"/>
    <w:rsid w:val="00FF3F2A"/>
    <w:rsid w:val="00FF3F8F"/>
    <w:rsid w:val="00FF6934"/>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ru-RU"/>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nhideWhenUsed="0" w:qFormat="1"/>
    <w:lsdException w:name="Normal (Web)" w:uiPriority="99"/>
    <w:lsdException w:name="HTML Preformatted" w:uiPriority="99"/>
    <w:lsdException w:name="Balloon Text" w:semiHidden="0" w:uiPriority="99"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ru-RU" w:eastAsia="ru-RU" w:bidi="ru-RU"/>
    </w:rPr>
  </w:style>
  <w:style w:type="character" w:customStyle="1" w:styleId="Heading3Char">
    <w:name w:val="Heading 3 Char"/>
    <w:link w:val="Heading3"/>
    <w:rsid w:val="00096865"/>
    <w:rPr>
      <w:rFonts w:ascii="Arial LatArm" w:hAnsi="Arial LatArm"/>
      <w:i/>
      <w:lang w:val="ru-RU" w:eastAsia="ru-RU" w:bidi="ru-RU"/>
    </w:rPr>
  </w:style>
  <w:style w:type="character" w:customStyle="1" w:styleId="Heading7Char">
    <w:name w:val="Heading 7 Char"/>
    <w:link w:val="Heading7"/>
    <w:rsid w:val="00096865"/>
    <w:rPr>
      <w:rFonts w:ascii="Times Armenian" w:hAnsi="Times Armenian"/>
      <w:b/>
      <w:lang w:val="ru-RU" w:eastAsia="ru-RU" w:bidi="ru-RU"/>
    </w:rPr>
  </w:style>
  <w:style w:type="character" w:customStyle="1" w:styleId="Heading8Char">
    <w:name w:val="Heading 8 Char"/>
    <w:link w:val="Heading8"/>
    <w:locked/>
    <w:rsid w:val="00096865"/>
    <w:rPr>
      <w:rFonts w:ascii="Times Armenian" w:hAnsi="Times Armenian"/>
      <w:i/>
      <w:lang w:val="ru-RU" w:bidi="ru-RU"/>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ru-RU" w:eastAsia="ru-RU" w:bidi="ru-RU"/>
    </w:rPr>
  </w:style>
  <w:style w:type="paragraph" w:styleId="Footer">
    <w:name w:val="footer"/>
    <w:basedOn w:val="Normal"/>
    <w:link w:val="FooterChar"/>
    <w:uiPriority w:val="99"/>
    <w:rsid w:val="00615570"/>
    <w:pPr>
      <w:tabs>
        <w:tab w:val="center" w:pos="4320"/>
        <w:tab w:val="right" w:pos="8640"/>
      </w:tabs>
    </w:pPr>
    <w:rPr>
      <w:sz w:val="20"/>
      <w:szCs w:val="20"/>
    </w:rPr>
  </w:style>
  <w:style w:type="character" w:customStyle="1" w:styleId="FooterChar">
    <w:name w:val="Footer Char"/>
    <w:link w:val="Footer"/>
    <w:uiPriority w:val="99"/>
    <w:rsid w:val="00096865"/>
    <w:rPr>
      <w:lang w:val="ru-RU" w:eastAsia="ru-RU" w:bidi="ru-RU"/>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uiPriority w:val="99"/>
    <w:rsid w:val="00B02A31"/>
    <w:rPr>
      <w:rFonts w:ascii="Tahoma" w:hAnsi="Tahoma"/>
      <w:sz w:val="16"/>
      <w:szCs w:val="16"/>
    </w:rPr>
  </w:style>
  <w:style w:type="character" w:customStyle="1" w:styleId="BalloonTextChar">
    <w:name w:val="Balloon Text Char"/>
    <w:link w:val="BalloonText"/>
    <w:uiPriority w:val="99"/>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ru-RU" w:eastAsia="ru-RU" w:bidi="ru-RU"/>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ru-RU" w:eastAsia="ru-RU" w:bidi="ru-RU"/>
    </w:rPr>
  </w:style>
  <w:style w:type="character" w:styleId="PageNumber">
    <w:name w:val="page number"/>
    <w:basedOn w:val="DefaultParagraphFont"/>
    <w:rsid w:val="00096865"/>
  </w:style>
  <w:style w:type="paragraph" w:styleId="FootnoteText">
    <w:name w:val="footnote text"/>
    <w:basedOn w:val="Normal"/>
    <w:link w:val="FootnoteTextChar"/>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Heading2Char">
    <w:name w:val="Heading 2 Char"/>
    <w:link w:val="Heading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Heading4Char">
    <w:name w:val="Heading 4 Char"/>
    <w:link w:val="Heading4"/>
    <w:rsid w:val="007602A3"/>
    <w:rPr>
      <w:rFonts w:ascii="Arial LatArm" w:hAnsi="Arial LatArm"/>
      <w:i/>
      <w:sz w:val="18"/>
      <w:lang w:val="ru-RU" w:eastAsia="ru-RU" w:bidi="ru-RU"/>
    </w:rPr>
  </w:style>
  <w:style w:type="character" w:customStyle="1" w:styleId="Heading5Char">
    <w:name w:val="Heading 5 Char"/>
    <w:link w:val="Heading5"/>
    <w:rsid w:val="007602A3"/>
    <w:rPr>
      <w:rFonts w:ascii="Arial LatArm" w:hAnsi="Arial LatArm"/>
      <w:b/>
      <w:sz w:val="26"/>
      <w:lang w:val="ru-RU" w:eastAsia="ru-RU" w:bidi="ru-RU"/>
    </w:rPr>
  </w:style>
  <w:style w:type="character" w:customStyle="1" w:styleId="Heading6Char">
    <w:name w:val="Heading 6 Char"/>
    <w:link w:val="Heading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Heading9Char">
    <w:name w:val="Heading 9 Char"/>
    <w:link w:val="Heading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BodyTextIndent2Char">
    <w:name w:val="Body Text Indent 2 Char"/>
    <w:link w:val="BodyTextIndent2"/>
    <w:rsid w:val="007602A3"/>
    <w:rPr>
      <w:rFonts w:ascii="Baltica" w:hAnsi="Baltica"/>
      <w:lang w:val="ru-RU" w:eastAsia="ru-RU" w:bidi="ru-RU"/>
    </w:rPr>
  </w:style>
  <w:style w:type="character" w:customStyle="1" w:styleId="BodyText2Char">
    <w:name w:val="Body Text 2 Char"/>
    <w:link w:val="BodyText2"/>
    <w:rsid w:val="007602A3"/>
    <w:rPr>
      <w:rFonts w:ascii="Arial LatArm" w:hAnsi="Arial LatArm"/>
      <w:lang w:val="ru-RU" w:eastAsia="ru-RU" w:bidi="ru-RU"/>
    </w:rPr>
  </w:style>
  <w:style w:type="character" w:customStyle="1" w:styleId="HeaderChar">
    <w:name w:val="Header Char"/>
    <w:link w:val="Header"/>
    <w:rsid w:val="007602A3"/>
    <w:rPr>
      <w:lang w:val="ru-RU" w:eastAsia="ru-RU" w:bidi="ru-RU"/>
    </w:rPr>
  </w:style>
  <w:style w:type="character" w:customStyle="1" w:styleId="BodyText3Char">
    <w:name w:val="Body Text 3 Char"/>
    <w:link w:val="BodyText3"/>
    <w:rsid w:val="007602A3"/>
    <w:rPr>
      <w:rFonts w:ascii="Arial LatArm" w:hAnsi="Arial LatArm"/>
      <w:lang w:val="ru-RU" w:eastAsia="ru-RU" w:bidi="ru-RU"/>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Char Char Char Char Char Char"/>
    <w:rsid w:val="00536BFB"/>
    <w:rPr>
      <w:rFonts w:ascii="Arial LatArm" w:hAnsi="Arial LatArm"/>
      <w:sz w:val="24"/>
      <w:lang w:val="ru-RU" w:eastAsia="ru-RU" w:bidi="ru-RU"/>
    </w:rPr>
  </w:style>
  <w:style w:type="character" w:customStyle="1" w:styleId="FootnoteTextChar">
    <w:name w:val="Footnote Text Char"/>
    <w:link w:val="FootnoteText"/>
    <w:rsid w:val="008A0AF2"/>
    <w:rPr>
      <w:rFonts w:ascii="Times Armenian" w:hAnsi="Times Armenian"/>
      <w:lang w:eastAsia="ru-RU"/>
    </w:rPr>
  </w:style>
  <w:style w:type="character" w:customStyle="1" w:styleId="CharChar">
    <w:name w:val="Char Char"/>
    <w:aliases w:val="Char Char Char Char Char Char1"/>
    <w:locked/>
    <w:rsid w:val="00630CC3"/>
    <w:rPr>
      <w:lang w:val="ru-RU" w:eastAsia="ru-RU" w:bidi="ru-RU"/>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basedOn w:val="DefaultParagraphFont"/>
    <w:link w:val="BodyTextIndent3"/>
    <w:rsid w:val="006B3E56"/>
    <w:rPr>
      <w:rFonts w:ascii="Times Armenian" w:hAnsi="Times Armenian"/>
    </w:rPr>
  </w:style>
  <w:style w:type="paragraph" w:styleId="HTMLPreformatted">
    <w:name w:val="HTML Preformatted"/>
    <w:basedOn w:val="Normal"/>
    <w:link w:val="HTMLPreformattedChar"/>
    <w:uiPriority w:val="99"/>
    <w:unhideWhenUsed/>
    <w:rsid w:val="008418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bidi="ar-SA"/>
    </w:rPr>
  </w:style>
  <w:style w:type="character" w:customStyle="1" w:styleId="HTMLPreformattedChar">
    <w:name w:val="HTML Preformatted Char"/>
    <w:basedOn w:val="DefaultParagraphFont"/>
    <w:link w:val="HTMLPreformatted"/>
    <w:uiPriority w:val="99"/>
    <w:rsid w:val="0084183F"/>
    <w:rPr>
      <w:rFonts w:ascii="Courier New" w:hAnsi="Courier New" w:cs="Courier New"/>
      <w:lang w:bidi="ar-SA"/>
    </w:rPr>
  </w:style>
  <w:style w:type="numbering" w:customStyle="1" w:styleId="1">
    <w:name w:val="Нет списка1"/>
    <w:next w:val="NoList"/>
    <w:uiPriority w:val="99"/>
    <w:semiHidden/>
    <w:unhideWhenUsed/>
    <w:rsid w:val="00EA4934"/>
  </w:style>
  <w:style w:type="character" w:customStyle="1" w:styleId="CommentTextChar">
    <w:name w:val="Comment Text Char"/>
    <w:basedOn w:val="DefaultParagraphFont"/>
    <w:link w:val="CommentText"/>
    <w:semiHidden/>
    <w:rsid w:val="00EA4934"/>
    <w:rPr>
      <w:rFonts w:ascii="Times Armenian" w:hAnsi="Times Armenian"/>
    </w:rPr>
  </w:style>
  <w:style w:type="character" w:customStyle="1" w:styleId="EndnoteTextChar">
    <w:name w:val="Endnote Text Char"/>
    <w:basedOn w:val="DefaultParagraphFont"/>
    <w:link w:val="EndnoteText"/>
    <w:semiHidden/>
    <w:rsid w:val="00EA4934"/>
    <w:rPr>
      <w:rFonts w:ascii="Times Armenian" w:hAnsi="Times Armenian"/>
    </w:rPr>
  </w:style>
  <w:style w:type="character" w:customStyle="1" w:styleId="10">
    <w:name w:val="Основной текст с отступом Знак1"/>
    <w:aliases w:val="Char Знак1,Char Char Char Char Знак1"/>
    <w:basedOn w:val="DefaultParagraphFont"/>
    <w:semiHidden/>
    <w:rsid w:val="00EA4934"/>
    <w:rPr>
      <w:rFonts w:ascii="Times New Roman" w:eastAsia="Times New Roman" w:hAnsi="Times New Roman" w:cs="Times New Roman"/>
      <w:sz w:val="24"/>
      <w:szCs w:val="24"/>
      <w:lang w:val="en-US"/>
    </w:rPr>
  </w:style>
  <w:style w:type="character" w:customStyle="1" w:styleId="DocumentMapChar">
    <w:name w:val="Document Map Char"/>
    <w:basedOn w:val="DefaultParagraphFont"/>
    <w:link w:val="DocumentMap"/>
    <w:semiHidden/>
    <w:rsid w:val="00EA4934"/>
    <w:rPr>
      <w:rFonts w:ascii="Tahoma" w:hAnsi="Tahoma" w:cs="Tahoma"/>
      <w:shd w:val="clear" w:color="auto" w:fill="000080"/>
    </w:rPr>
  </w:style>
  <w:style w:type="character" w:customStyle="1" w:styleId="CommentSubjectChar">
    <w:name w:val="Comment Subject Char"/>
    <w:basedOn w:val="CommentTextChar"/>
    <w:link w:val="CommentSubject"/>
    <w:semiHidden/>
    <w:rsid w:val="00EA4934"/>
    <w:rPr>
      <w:rFonts w:ascii="Times Armenian" w:hAnsi="Times Armenian"/>
      <w:b/>
      <w:bCs/>
    </w:rPr>
  </w:style>
  <w:style w:type="paragraph" w:customStyle="1" w:styleId="11">
    <w:name w:val="Указатель 11"/>
    <w:basedOn w:val="Normal"/>
    <w:uiPriority w:val="99"/>
    <w:rsid w:val="00EA4934"/>
    <w:pPr>
      <w:suppressAutoHyphens/>
      <w:spacing w:line="100" w:lineRule="atLeast"/>
      <w:ind w:left="240" w:hanging="240"/>
    </w:pPr>
    <w:rPr>
      <w:rFonts w:ascii="Times Armenian" w:hAnsi="Times Armenian"/>
      <w:kern w:val="2"/>
      <w:sz w:val="16"/>
      <w:szCs w:val="16"/>
      <w:lang w:val="en-US" w:eastAsia="ar-SA" w:bidi="ar-SA"/>
    </w:rPr>
  </w:style>
  <w:style w:type="paragraph" w:customStyle="1" w:styleId="12">
    <w:name w:val="Указатель1"/>
    <w:basedOn w:val="Normal"/>
    <w:uiPriority w:val="99"/>
    <w:rsid w:val="00EA4934"/>
    <w:pPr>
      <w:suppressAutoHyphens/>
      <w:spacing w:line="100" w:lineRule="atLeast"/>
    </w:pPr>
    <w:rPr>
      <w:kern w:val="2"/>
      <w:sz w:val="20"/>
      <w:szCs w:val="20"/>
      <w:lang w:val="en-AU" w:eastAsia="ar-SA" w:bidi="ar-SA"/>
    </w:rPr>
  </w:style>
  <w:style w:type="character" w:customStyle="1" w:styleId="UnresolvedMention">
    <w:name w:val="Unresolved Mention"/>
    <w:uiPriority w:val="99"/>
    <w:semiHidden/>
    <w:rsid w:val="00EA4934"/>
    <w:rPr>
      <w:color w:val="605E5C"/>
      <w:shd w:val="clear" w:color="auto" w:fill="E1DFDD"/>
    </w:rPr>
  </w:style>
  <w:style w:type="table" w:customStyle="1" w:styleId="13">
    <w:name w:val="Сетка таблицы1"/>
    <w:basedOn w:val="TableNormal"/>
    <w:next w:val="TableGrid"/>
    <w:rsid w:val="00EA4934"/>
    <w:rPr>
      <w:lang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
    <w:name w:val="Нет списка11"/>
    <w:next w:val="NoList"/>
    <w:uiPriority w:val="99"/>
    <w:semiHidden/>
    <w:rsid w:val="00EA4934"/>
  </w:style>
  <w:style w:type="paragraph" w:customStyle="1" w:styleId="14">
    <w:name w:val="Рецензия1"/>
    <w:hidden/>
    <w:semiHidden/>
    <w:rsid w:val="00EA4934"/>
    <w:rPr>
      <w:rFonts w:ascii="Times Armenian" w:hAnsi="Times Armenian"/>
      <w:sz w:val="24"/>
      <w:lang w:val="en-US" w:bidi="ar-SA"/>
    </w:rPr>
  </w:style>
  <w:style w:type="paragraph" w:customStyle="1" w:styleId="15">
    <w:name w:val="Абзац списка1"/>
    <w:basedOn w:val="Normal"/>
    <w:uiPriority w:val="34"/>
    <w:qFormat/>
    <w:rsid w:val="00EA4934"/>
    <w:pPr>
      <w:ind w:left="720"/>
    </w:pPr>
    <w:rPr>
      <w:rFonts w:ascii="Times Armenian" w:hAnsi="Times Armenian"/>
      <w:lang w:val="x-none" w:bidi="ar-SA"/>
    </w:rPr>
  </w:style>
  <w:style w:type="paragraph" w:customStyle="1" w:styleId="120">
    <w:name w:val="Указатель 12"/>
    <w:basedOn w:val="Normal"/>
    <w:rsid w:val="00EA4934"/>
    <w:pPr>
      <w:suppressAutoHyphens/>
      <w:spacing w:line="100" w:lineRule="atLeast"/>
      <w:ind w:left="240" w:hanging="240"/>
    </w:pPr>
    <w:rPr>
      <w:rFonts w:ascii="Times Armenian" w:hAnsi="Times Armenian"/>
      <w:kern w:val="1"/>
      <w:sz w:val="16"/>
      <w:szCs w:val="16"/>
      <w:lang w:val="en-US" w:eastAsia="ar-SA" w:bidi="ar-SA"/>
    </w:rPr>
  </w:style>
  <w:style w:type="paragraph" w:customStyle="1" w:styleId="2">
    <w:name w:val="Указатель2"/>
    <w:basedOn w:val="Normal"/>
    <w:rsid w:val="00EA4934"/>
    <w:pPr>
      <w:suppressAutoHyphens/>
      <w:spacing w:line="100" w:lineRule="atLeast"/>
    </w:pPr>
    <w:rPr>
      <w:kern w:val="1"/>
      <w:sz w:val="20"/>
      <w:szCs w:val="20"/>
      <w:lang w:val="en-AU" w:eastAsia="ar-SA" w:bidi="ar-SA"/>
    </w:rPr>
  </w:style>
  <w:style w:type="character" w:customStyle="1" w:styleId="apple-converted-space">
    <w:name w:val="apple-converted-space"/>
    <w:basedOn w:val="DefaultParagraphFont"/>
    <w:rsid w:val="00EA4934"/>
  </w:style>
  <w:style w:type="character" w:customStyle="1" w:styleId="apple-style-span">
    <w:name w:val="apple-style-span"/>
    <w:rsid w:val="00EA4934"/>
    <w:rPr>
      <w:rFonts w:cs="Times New Roman"/>
    </w:rPr>
  </w:style>
  <w:style w:type="paragraph" w:customStyle="1" w:styleId="Normal1">
    <w:name w:val="Normal+1"/>
    <w:basedOn w:val="Normal"/>
    <w:next w:val="Normal"/>
    <w:uiPriority w:val="99"/>
    <w:rsid w:val="00EA4934"/>
    <w:pPr>
      <w:autoSpaceDE w:val="0"/>
      <w:autoSpaceDN w:val="0"/>
      <w:adjustRightInd w:val="0"/>
    </w:pPr>
    <w:rPr>
      <w:rFonts w:ascii="GHEA Mariam" w:hAnsi="GHEA Mariam" w:cs="GHEA Mariam"/>
      <w:lang w:val="en-US" w:eastAsia="en-US" w:bidi="ar-SA"/>
    </w:rPr>
  </w:style>
  <w:style w:type="character" w:customStyle="1" w:styleId="16">
    <w:name w:val="Абзац списка Знак1"/>
    <w:uiPriority w:val="34"/>
    <w:locked/>
    <w:rsid w:val="00EA4934"/>
    <w:rPr>
      <w:rFonts w:ascii="Times Armenian" w:hAnsi="Times Armenian"/>
      <w:sz w:val="24"/>
      <w:szCs w:val="24"/>
      <w:lang w:val="x-none" w:eastAsia="ru-RU" w:bidi="ar-SA"/>
    </w:rPr>
  </w:style>
  <w:style w:type="paragraph" w:customStyle="1" w:styleId="Revision1">
    <w:name w:val="Revision1"/>
    <w:hidden/>
    <w:uiPriority w:val="99"/>
    <w:semiHidden/>
    <w:rsid w:val="00EA4934"/>
    <w:rPr>
      <w:rFonts w:ascii="Times Armenian" w:hAnsi="Times Armenian"/>
      <w:sz w:val="24"/>
      <w:lang w:val="en-US" w:bidi="ar-SA"/>
    </w:rPr>
  </w:style>
  <w:style w:type="paragraph" w:customStyle="1" w:styleId="ListParagraph1">
    <w:name w:val="List Paragraph1"/>
    <w:basedOn w:val="Normal"/>
    <w:uiPriority w:val="34"/>
    <w:qFormat/>
    <w:rsid w:val="00EA4934"/>
    <w:pPr>
      <w:ind w:left="720"/>
    </w:pPr>
    <w:rPr>
      <w:rFonts w:ascii="Times Armenian" w:hAnsi="Times Armenian" w:cs="Times Armenian"/>
      <w:lang w:val="en-US" w:bidi="ar-SA"/>
    </w:rPr>
  </w:style>
  <w:style w:type="character" w:customStyle="1" w:styleId="CharChar12">
    <w:name w:val="Char Char12"/>
    <w:rsid w:val="00EA4934"/>
    <w:rPr>
      <w:rFonts w:ascii="Arial LatArm" w:hAnsi="Arial LatArm"/>
      <w:sz w:val="24"/>
      <w:lang w:val="en-US"/>
    </w:rPr>
  </w:style>
  <w:style w:type="character" w:customStyle="1" w:styleId="CharChar4">
    <w:name w:val="Char Char4"/>
    <w:locked/>
    <w:rsid w:val="00EA4934"/>
    <w:rPr>
      <w:sz w:val="24"/>
      <w:szCs w:val="24"/>
      <w:lang w:val="en-US" w:eastAsia="en-US" w:bidi="ar-SA"/>
    </w:rPr>
  </w:style>
  <w:style w:type="paragraph" w:customStyle="1" w:styleId="msonormalcxspmiddle">
    <w:name w:val="msonormalcxspmiddle"/>
    <w:basedOn w:val="Normal"/>
    <w:rsid w:val="00EA4934"/>
    <w:pPr>
      <w:spacing w:before="100" w:beforeAutospacing="1" w:after="100" w:afterAutospacing="1"/>
    </w:pPr>
    <w:rPr>
      <w:lang w:val="en-US" w:eastAsia="en-US" w:bidi="ar-SA"/>
    </w:rPr>
  </w:style>
  <w:style w:type="paragraph" w:customStyle="1" w:styleId="msonormalcxspmiddlecxspmiddle">
    <w:name w:val="msonormalcxspmiddlecxspmiddle"/>
    <w:basedOn w:val="Normal"/>
    <w:rsid w:val="00EA4934"/>
    <w:pPr>
      <w:spacing w:before="100" w:beforeAutospacing="1" w:after="100" w:afterAutospacing="1"/>
    </w:pPr>
    <w:rPr>
      <w:lang w:val="en-US" w:eastAsia="en-US" w:bidi="ar-SA"/>
    </w:rPr>
  </w:style>
  <w:style w:type="paragraph" w:customStyle="1" w:styleId="msonormalcxspmiddlecxsplast">
    <w:name w:val="msonormalcxspmiddlecxsplast"/>
    <w:basedOn w:val="Normal"/>
    <w:rsid w:val="00EA4934"/>
    <w:pPr>
      <w:spacing w:before="100" w:beforeAutospacing="1" w:after="100" w:afterAutospacing="1"/>
    </w:pPr>
    <w:rPr>
      <w:lang w:val="en-US" w:eastAsia="en-US" w:bidi="ar-SA"/>
    </w:rPr>
  </w:style>
  <w:style w:type="character" w:customStyle="1" w:styleId="CharChar5">
    <w:name w:val="Char Char5"/>
    <w:locked/>
    <w:rsid w:val="00EA4934"/>
    <w:rPr>
      <w:sz w:val="24"/>
      <w:szCs w:val="24"/>
      <w:lang w:val="en-US" w:eastAsia="en-US"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ru-RU"/>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nhideWhenUsed="0" w:qFormat="1"/>
    <w:lsdException w:name="Normal (Web)" w:uiPriority="99"/>
    <w:lsdException w:name="HTML Preformatted" w:uiPriority="99"/>
    <w:lsdException w:name="Balloon Text" w:semiHidden="0" w:uiPriority="99"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ru-RU" w:eastAsia="ru-RU" w:bidi="ru-RU"/>
    </w:rPr>
  </w:style>
  <w:style w:type="character" w:customStyle="1" w:styleId="Heading3Char">
    <w:name w:val="Heading 3 Char"/>
    <w:link w:val="Heading3"/>
    <w:rsid w:val="00096865"/>
    <w:rPr>
      <w:rFonts w:ascii="Arial LatArm" w:hAnsi="Arial LatArm"/>
      <w:i/>
      <w:lang w:val="ru-RU" w:eastAsia="ru-RU" w:bidi="ru-RU"/>
    </w:rPr>
  </w:style>
  <w:style w:type="character" w:customStyle="1" w:styleId="Heading7Char">
    <w:name w:val="Heading 7 Char"/>
    <w:link w:val="Heading7"/>
    <w:rsid w:val="00096865"/>
    <w:rPr>
      <w:rFonts w:ascii="Times Armenian" w:hAnsi="Times Armenian"/>
      <w:b/>
      <w:lang w:val="ru-RU" w:eastAsia="ru-RU" w:bidi="ru-RU"/>
    </w:rPr>
  </w:style>
  <w:style w:type="character" w:customStyle="1" w:styleId="Heading8Char">
    <w:name w:val="Heading 8 Char"/>
    <w:link w:val="Heading8"/>
    <w:locked/>
    <w:rsid w:val="00096865"/>
    <w:rPr>
      <w:rFonts w:ascii="Times Armenian" w:hAnsi="Times Armenian"/>
      <w:i/>
      <w:lang w:val="ru-RU" w:bidi="ru-RU"/>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ru-RU" w:eastAsia="ru-RU" w:bidi="ru-RU"/>
    </w:rPr>
  </w:style>
  <w:style w:type="paragraph" w:styleId="Footer">
    <w:name w:val="footer"/>
    <w:basedOn w:val="Normal"/>
    <w:link w:val="FooterChar"/>
    <w:uiPriority w:val="99"/>
    <w:rsid w:val="00615570"/>
    <w:pPr>
      <w:tabs>
        <w:tab w:val="center" w:pos="4320"/>
        <w:tab w:val="right" w:pos="8640"/>
      </w:tabs>
    </w:pPr>
    <w:rPr>
      <w:sz w:val="20"/>
      <w:szCs w:val="20"/>
    </w:rPr>
  </w:style>
  <w:style w:type="character" w:customStyle="1" w:styleId="FooterChar">
    <w:name w:val="Footer Char"/>
    <w:link w:val="Footer"/>
    <w:uiPriority w:val="99"/>
    <w:rsid w:val="00096865"/>
    <w:rPr>
      <w:lang w:val="ru-RU" w:eastAsia="ru-RU" w:bidi="ru-RU"/>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uiPriority w:val="99"/>
    <w:rsid w:val="00B02A31"/>
    <w:rPr>
      <w:rFonts w:ascii="Tahoma" w:hAnsi="Tahoma"/>
      <w:sz w:val="16"/>
      <w:szCs w:val="16"/>
    </w:rPr>
  </w:style>
  <w:style w:type="character" w:customStyle="1" w:styleId="BalloonTextChar">
    <w:name w:val="Balloon Text Char"/>
    <w:link w:val="BalloonText"/>
    <w:uiPriority w:val="99"/>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ru-RU" w:eastAsia="ru-RU" w:bidi="ru-RU"/>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ru-RU" w:eastAsia="ru-RU" w:bidi="ru-RU"/>
    </w:rPr>
  </w:style>
  <w:style w:type="character" w:styleId="PageNumber">
    <w:name w:val="page number"/>
    <w:basedOn w:val="DefaultParagraphFont"/>
    <w:rsid w:val="00096865"/>
  </w:style>
  <w:style w:type="paragraph" w:styleId="FootnoteText">
    <w:name w:val="footnote text"/>
    <w:basedOn w:val="Normal"/>
    <w:link w:val="FootnoteTextChar"/>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Heading2Char">
    <w:name w:val="Heading 2 Char"/>
    <w:link w:val="Heading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Heading4Char">
    <w:name w:val="Heading 4 Char"/>
    <w:link w:val="Heading4"/>
    <w:rsid w:val="007602A3"/>
    <w:rPr>
      <w:rFonts w:ascii="Arial LatArm" w:hAnsi="Arial LatArm"/>
      <w:i/>
      <w:sz w:val="18"/>
      <w:lang w:val="ru-RU" w:eastAsia="ru-RU" w:bidi="ru-RU"/>
    </w:rPr>
  </w:style>
  <w:style w:type="character" w:customStyle="1" w:styleId="Heading5Char">
    <w:name w:val="Heading 5 Char"/>
    <w:link w:val="Heading5"/>
    <w:rsid w:val="007602A3"/>
    <w:rPr>
      <w:rFonts w:ascii="Arial LatArm" w:hAnsi="Arial LatArm"/>
      <w:b/>
      <w:sz w:val="26"/>
      <w:lang w:val="ru-RU" w:eastAsia="ru-RU" w:bidi="ru-RU"/>
    </w:rPr>
  </w:style>
  <w:style w:type="character" w:customStyle="1" w:styleId="Heading6Char">
    <w:name w:val="Heading 6 Char"/>
    <w:link w:val="Heading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Heading9Char">
    <w:name w:val="Heading 9 Char"/>
    <w:link w:val="Heading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BodyTextIndent2Char">
    <w:name w:val="Body Text Indent 2 Char"/>
    <w:link w:val="BodyTextIndent2"/>
    <w:rsid w:val="007602A3"/>
    <w:rPr>
      <w:rFonts w:ascii="Baltica" w:hAnsi="Baltica"/>
      <w:lang w:val="ru-RU" w:eastAsia="ru-RU" w:bidi="ru-RU"/>
    </w:rPr>
  </w:style>
  <w:style w:type="character" w:customStyle="1" w:styleId="BodyText2Char">
    <w:name w:val="Body Text 2 Char"/>
    <w:link w:val="BodyText2"/>
    <w:rsid w:val="007602A3"/>
    <w:rPr>
      <w:rFonts w:ascii="Arial LatArm" w:hAnsi="Arial LatArm"/>
      <w:lang w:val="ru-RU" w:eastAsia="ru-RU" w:bidi="ru-RU"/>
    </w:rPr>
  </w:style>
  <w:style w:type="character" w:customStyle="1" w:styleId="HeaderChar">
    <w:name w:val="Header Char"/>
    <w:link w:val="Header"/>
    <w:rsid w:val="007602A3"/>
    <w:rPr>
      <w:lang w:val="ru-RU" w:eastAsia="ru-RU" w:bidi="ru-RU"/>
    </w:rPr>
  </w:style>
  <w:style w:type="character" w:customStyle="1" w:styleId="BodyText3Char">
    <w:name w:val="Body Text 3 Char"/>
    <w:link w:val="BodyText3"/>
    <w:rsid w:val="007602A3"/>
    <w:rPr>
      <w:rFonts w:ascii="Arial LatArm" w:hAnsi="Arial LatArm"/>
      <w:lang w:val="ru-RU" w:eastAsia="ru-RU" w:bidi="ru-RU"/>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Char Char Char Char Char Char"/>
    <w:rsid w:val="00536BFB"/>
    <w:rPr>
      <w:rFonts w:ascii="Arial LatArm" w:hAnsi="Arial LatArm"/>
      <w:sz w:val="24"/>
      <w:lang w:val="ru-RU" w:eastAsia="ru-RU" w:bidi="ru-RU"/>
    </w:rPr>
  </w:style>
  <w:style w:type="character" w:customStyle="1" w:styleId="FootnoteTextChar">
    <w:name w:val="Footnote Text Char"/>
    <w:link w:val="FootnoteText"/>
    <w:rsid w:val="008A0AF2"/>
    <w:rPr>
      <w:rFonts w:ascii="Times Armenian" w:hAnsi="Times Armenian"/>
      <w:lang w:eastAsia="ru-RU"/>
    </w:rPr>
  </w:style>
  <w:style w:type="character" w:customStyle="1" w:styleId="CharChar">
    <w:name w:val="Char Char"/>
    <w:aliases w:val="Char Char Char Char Char Char1"/>
    <w:locked/>
    <w:rsid w:val="00630CC3"/>
    <w:rPr>
      <w:lang w:val="ru-RU" w:eastAsia="ru-RU" w:bidi="ru-RU"/>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basedOn w:val="DefaultParagraphFont"/>
    <w:link w:val="BodyTextIndent3"/>
    <w:rsid w:val="006B3E56"/>
    <w:rPr>
      <w:rFonts w:ascii="Times Armenian" w:hAnsi="Times Armenian"/>
    </w:rPr>
  </w:style>
  <w:style w:type="paragraph" w:styleId="HTMLPreformatted">
    <w:name w:val="HTML Preformatted"/>
    <w:basedOn w:val="Normal"/>
    <w:link w:val="HTMLPreformattedChar"/>
    <w:uiPriority w:val="99"/>
    <w:unhideWhenUsed/>
    <w:rsid w:val="008418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bidi="ar-SA"/>
    </w:rPr>
  </w:style>
  <w:style w:type="character" w:customStyle="1" w:styleId="HTMLPreformattedChar">
    <w:name w:val="HTML Preformatted Char"/>
    <w:basedOn w:val="DefaultParagraphFont"/>
    <w:link w:val="HTMLPreformatted"/>
    <w:uiPriority w:val="99"/>
    <w:rsid w:val="0084183F"/>
    <w:rPr>
      <w:rFonts w:ascii="Courier New" w:hAnsi="Courier New" w:cs="Courier New"/>
      <w:lang w:bidi="ar-SA"/>
    </w:rPr>
  </w:style>
  <w:style w:type="numbering" w:customStyle="1" w:styleId="1">
    <w:name w:val="Нет списка1"/>
    <w:next w:val="NoList"/>
    <w:uiPriority w:val="99"/>
    <w:semiHidden/>
    <w:unhideWhenUsed/>
    <w:rsid w:val="00EA4934"/>
  </w:style>
  <w:style w:type="character" w:customStyle="1" w:styleId="CommentTextChar">
    <w:name w:val="Comment Text Char"/>
    <w:basedOn w:val="DefaultParagraphFont"/>
    <w:link w:val="CommentText"/>
    <w:semiHidden/>
    <w:rsid w:val="00EA4934"/>
    <w:rPr>
      <w:rFonts w:ascii="Times Armenian" w:hAnsi="Times Armenian"/>
    </w:rPr>
  </w:style>
  <w:style w:type="character" w:customStyle="1" w:styleId="EndnoteTextChar">
    <w:name w:val="Endnote Text Char"/>
    <w:basedOn w:val="DefaultParagraphFont"/>
    <w:link w:val="EndnoteText"/>
    <w:semiHidden/>
    <w:rsid w:val="00EA4934"/>
    <w:rPr>
      <w:rFonts w:ascii="Times Armenian" w:hAnsi="Times Armenian"/>
    </w:rPr>
  </w:style>
  <w:style w:type="character" w:customStyle="1" w:styleId="10">
    <w:name w:val="Основной текст с отступом Знак1"/>
    <w:aliases w:val="Char Знак1,Char Char Char Char Знак1"/>
    <w:basedOn w:val="DefaultParagraphFont"/>
    <w:semiHidden/>
    <w:rsid w:val="00EA4934"/>
    <w:rPr>
      <w:rFonts w:ascii="Times New Roman" w:eastAsia="Times New Roman" w:hAnsi="Times New Roman" w:cs="Times New Roman"/>
      <w:sz w:val="24"/>
      <w:szCs w:val="24"/>
      <w:lang w:val="en-US"/>
    </w:rPr>
  </w:style>
  <w:style w:type="character" w:customStyle="1" w:styleId="DocumentMapChar">
    <w:name w:val="Document Map Char"/>
    <w:basedOn w:val="DefaultParagraphFont"/>
    <w:link w:val="DocumentMap"/>
    <w:semiHidden/>
    <w:rsid w:val="00EA4934"/>
    <w:rPr>
      <w:rFonts w:ascii="Tahoma" w:hAnsi="Tahoma" w:cs="Tahoma"/>
      <w:shd w:val="clear" w:color="auto" w:fill="000080"/>
    </w:rPr>
  </w:style>
  <w:style w:type="character" w:customStyle="1" w:styleId="CommentSubjectChar">
    <w:name w:val="Comment Subject Char"/>
    <w:basedOn w:val="CommentTextChar"/>
    <w:link w:val="CommentSubject"/>
    <w:semiHidden/>
    <w:rsid w:val="00EA4934"/>
    <w:rPr>
      <w:rFonts w:ascii="Times Armenian" w:hAnsi="Times Armenian"/>
      <w:b/>
      <w:bCs/>
    </w:rPr>
  </w:style>
  <w:style w:type="paragraph" w:customStyle="1" w:styleId="11">
    <w:name w:val="Указатель 11"/>
    <w:basedOn w:val="Normal"/>
    <w:uiPriority w:val="99"/>
    <w:rsid w:val="00EA4934"/>
    <w:pPr>
      <w:suppressAutoHyphens/>
      <w:spacing w:line="100" w:lineRule="atLeast"/>
      <w:ind w:left="240" w:hanging="240"/>
    </w:pPr>
    <w:rPr>
      <w:rFonts w:ascii="Times Armenian" w:hAnsi="Times Armenian"/>
      <w:kern w:val="2"/>
      <w:sz w:val="16"/>
      <w:szCs w:val="16"/>
      <w:lang w:val="en-US" w:eastAsia="ar-SA" w:bidi="ar-SA"/>
    </w:rPr>
  </w:style>
  <w:style w:type="paragraph" w:customStyle="1" w:styleId="12">
    <w:name w:val="Указатель1"/>
    <w:basedOn w:val="Normal"/>
    <w:uiPriority w:val="99"/>
    <w:rsid w:val="00EA4934"/>
    <w:pPr>
      <w:suppressAutoHyphens/>
      <w:spacing w:line="100" w:lineRule="atLeast"/>
    </w:pPr>
    <w:rPr>
      <w:kern w:val="2"/>
      <w:sz w:val="20"/>
      <w:szCs w:val="20"/>
      <w:lang w:val="en-AU" w:eastAsia="ar-SA" w:bidi="ar-SA"/>
    </w:rPr>
  </w:style>
  <w:style w:type="character" w:customStyle="1" w:styleId="UnresolvedMention">
    <w:name w:val="Unresolved Mention"/>
    <w:uiPriority w:val="99"/>
    <w:semiHidden/>
    <w:rsid w:val="00EA4934"/>
    <w:rPr>
      <w:color w:val="605E5C"/>
      <w:shd w:val="clear" w:color="auto" w:fill="E1DFDD"/>
    </w:rPr>
  </w:style>
  <w:style w:type="table" w:customStyle="1" w:styleId="13">
    <w:name w:val="Сетка таблицы1"/>
    <w:basedOn w:val="TableNormal"/>
    <w:next w:val="TableGrid"/>
    <w:rsid w:val="00EA4934"/>
    <w:rPr>
      <w:lang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
    <w:name w:val="Нет списка11"/>
    <w:next w:val="NoList"/>
    <w:uiPriority w:val="99"/>
    <w:semiHidden/>
    <w:rsid w:val="00EA4934"/>
  </w:style>
  <w:style w:type="paragraph" w:customStyle="1" w:styleId="14">
    <w:name w:val="Рецензия1"/>
    <w:hidden/>
    <w:semiHidden/>
    <w:rsid w:val="00EA4934"/>
    <w:rPr>
      <w:rFonts w:ascii="Times Armenian" w:hAnsi="Times Armenian"/>
      <w:sz w:val="24"/>
      <w:lang w:val="en-US" w:bidi="ar-SA"/>
    </w:rPr>
  </w:style>
  <w:style w:type="paragraph" w:customStyle="1" w:styleId="15">
    <w:name w:val="Абзац списка1"/>
    <w:basedOn w:val="Normal"/>
    <w:uiPriority w:val="34"/>
    <w:qFormat/>
    <w:rsid w:val="00EA4934"/>
    <w:pPr>
      <w:ind w:left="720"/>
    </w:pPr>
    <w:rPr>
      <w:rFonts w:ascii="Times Armenian" w:hAnsi="Times Armenian"/>
      <w:lang w:val="x-none" w:bidi="ar-SA"/>
    </w:rPr>
  </w:style>
  <w:style w:type="paragraph" w:customStyle="1" w:styleId="120">
    <w:name w:val="Указатель 12"/>
    <w:basedOn w:val="Normal"/>
    <w:rsid w:val="00EA4934"/>
    <w:pPr>
      <w:suppressAutoHyphens/>
      <w:spacing w:line="100" w:lineRule="atLeast"/>
      <w:ind w:left="240" w:hanging="240"/>
    </w:pPr>
    <w:rPr>
      <w:rFonts w:ascii="Times Armenian" w:hAnsi="Times Armenian"/>
      <w:kern w:val="1"/>
      <w:sz w:val="16"/>
      <w:szCs w:val="16"/>
      <w:lang w:val="en-US" w:eastAsia="ar-SA" w:bidi="ar-SA"/>
    </w:rPr>
  </w:style>
  <w:style w:type="paragraph" w:customStyle="1" w:styleId="2">
    <w:name w:val="Указатель2"/>
    <w:basedOn w:val="Normal"/>
    <w:rsid w:val="00EA4934"/>
    <w:pPr>
      <w:suppressAutoHyphens/>
      <w:spacing w:line="100" w:lineRule="atLeast"/>
    </w:pPr>
    <w:rPr>
      <w:kern w:val="1"/>
      <w:sz w:val="20"/>
      <w:szCs w:val="20"/>
      <w:lang w:val="en-AU" w:eastAsia="ar-SA" w:bidi="ar-SA"/>
    </w:rPr>
  </w:style>
  <w:style w:type="character" w:customStyle="1" w:styleId="apple-converted-space">
    <w:name w:val="apple-converted-space"/>
    <w:basedOn w:val="DefaultParagraphFont"/>
    <w:rsid w:val="00EA4934"/>
  </w:style>
  <w:style w:type="character" w:customStyle="1" w:styleId="apple-style-span">
    <w:name w:val="apple-style-span"/>
    <w:rsid w:val="00EA4934"/>
    <w:rPr>
      <w:rFonts w:cs="Times New Roman"/>
    </w:rPr>
  </w:style>
  <w:style w:type="paragraph" w:customStyle="1" w:styleId="Normal1">
    <w:name w:val="Normal+1"/>
    <w:basedOn w:val="Normal"/>
    <w:next w:val="Normal"/>
    <w:uiPriority w:val="99"/>
    <w:rsid w:val="00EA4934"/>
    <w:pPr>
      <w:autoSpaceDE w:val="0"/>
      <w:autoSpaceDN w:val="0"/>
      <w:adjustRightInd w:val="0"/>
    </w:pPr>
    <w:rPr>
      <w:rFonts w:ascii="GHEA Mariam" w:hAnsi="GHEA Mariam" w:cs="GHEA Mariam"/>
      <w:lang w:val="en-US" w:eastAsia="en-US" w:bidi="ar-SA"/>
    </w:rPr>
  </w:style>
  <w:style w:type="character" w:customStyle="1" w:styleId="16">
    <w:name w:val="Абзац списка Знак1"/>
    <w:uiPriority w:val="34"/>
    <w:locked/>
    <w:rsid w:val="00EA4934"/>
    <w:rPr>
      <w:rFonts w:ascii="Times Armenian" w:hAnsi="Times Armenian"/>
      <w:sz w:val="24"/>
      <w:szCs w:val="24"/>
      <w:lang w:val="x-none" w:eastAsia="ru-RU" w:bidi="ar-SA"/>
    </w:rPr>
  </w:style>
  <w:style w:type="paragraph" w:customStyle="1" w:styleId="Revision1">
    <w:name w:val="Revision1"/>
    <w:hidden/>
    <w:uiPriority w:val="99"/>
    <w:semiHidden/>
    <w:rsid w:val="00EA4934"/>
    <w:rPr>
      <w:rFonts w:ascii="Times Armenian" w:hAnsi="Times Armenian"/>
      <w:sz w:val="24"/>
      <w:lang w:val="en-US" w:bidi="ar-SA"/>
    </w:rPr>
  </w:style>
  <w:style w:type="paragraph" w:customStyle="1" w:styleId="ListParagraph1">
    <w:name w:val="List Paragraph1"/>
    <w:basedOn w:val="Normal"/>
    <w:uiPriority w:val="34"/>
    <w:qFormat/>
    <w:rsid w:val="00EA4934"/>
    <w:pPr>
      <w:ind w:left="720"/>
    </w:pPr>
    <w:rPr>
      <w:rFonts w:ascii="Times Armenian" w:hAnsi="Times Armenian" w:cs="Times Armenian"/>
      <w:lang w:val="en-US" w:bidi="ar-SA"/>
    </w:rPr>
  </w:style>
  <w:style w:type="character" w:customStyle="1" w:styleId="CharChar12">
    <w:name w:val="Char Char12"/>
    <w:rsid w:val="00EA4934"/>
    <w:rPr>
      <w:rFonts w:ascii="Arial LatArm" w:hAnsi="Arial LatArm"/>
      <w:sz w:val="24"/>
      <w:lang w:val="en-US"/>
    </w:rPr>
  </w:style>
  <w:style w:type="character" w:customStyle="1" w:styleId="CharChar4">
    <w:name w:val="Char Char4"/>
    <w:locked/>
    <w:rsid w:val="00EA4934"/>
    <w:rPr>
      <w:sz w:val="24"/>
      <w:szCs w:val="24"/>
      <w:lang w:val="en-US" w:eastAsia="en-US" w:bidi="ar-SA"/>
    </w:rPr>
  </w:style>
  <w:style w:type="paragraph" w:customStyle="1" w:styleId="msonormalcxspmiddle">
    <w:name w:val="msonormalcxspmiddle"/>
    <w:basedOn w:val="Normal"/>
    <w:rsid w:val="00EA4934"/>
    <w:pPr>
      <w:spacing w:before="100" w:beforeAutospacing="1" w:after="100" w:afterAutospacing="1"/>
    </w:pPr>
    <w:rPr>
      <w:lang w:val="en-US" w:eastAsia="en-US" w:bidi="ar-SA"/>
    </w:rPr>
  </w:style>
  <w:style w:type="paragraph" w:customStyle="1" w:styleId="msonormalcxspmiddlecxspmiddle">
    <w:name w:val="msonormalcxspmiddlecxspmiddle"/>
    <w:basedOn w:val="Normal"/>
    <w:rsid w:val="00EA4934"/>
    <w:pPr>
      <w:spacing w:before="100" w:beforeAutospacing="1" w:after="100" w:afterAutospacing="1"/>
    </w:pPr>
    <w:rPr>
      <w:lang w:val="en-US" w:eastAsia="en-US" w:bidi="ar-SA"/>
    </w:rPr>
  </w:style>
  <w:style w:type="paragraph" w:customStyle="1" w:styleId="msonormalcxspmiddlecxsplast">
    <w:name w:val="msonormalcxspmiddlecxsplast"/>
    <w:basedOn w:val="Normal"/>
    <w:rsid w:val="00EA4934"/>
    <w:pPr>
      <w:spacing w:before="100" w:beforeAutospacing="1" w:after="100" w:afterAutospacing="1"/>
    </w:pPr>
    <w:rPr>
      <w:lang w:val="en-US" w:eastAsia="en-US" w:bidi="ar-SA"/>
    </w:rPr>
  </w:style>
  <w:style w:type="character" w:customStyle="1" w:styleId="CharChar5">
    <w:name w:val="Char Char5"/>
    <w:locked/>
    <w:rsid w:val="00EA4934"/>
    <w:rPr>
      <w:sz w:val="24"/>
      <w:szCs w:val="24"/>
      <w:lang w:val="en-US"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410643">
      <w:bodyDiv w:val="1"/>
      <w:marLeft w:val="0"/>
      <w:marRight w:val="0"/>
      <w:marTop w:val="0"/>
      <w:marBottom w:val="0"/>
      <w:divBdr>
        <w:top w:val="none" w:sz="0" w:space="0" w:color="auto"/>
        <w:left w:val="none" w:sz="0" w:space="0" w:color="auto"/>
        <w:bottom w:val="none" w:sz="0" w:space="0" w:color="auto"/>
        <w:right w:val="none" w:sz="0" w:space="0" w:color="auto"/>
      </w:divBdr>
      <w:divsChild>
        <w:div w:id="489757371">
          <w:marLeft w:val="0"/>
          <w:marRight w:val="0"/>
          <w:marTop w:val="0"/>
          <w:marBottom w:val="0"/>
          <w:divBdr>
            <w:top w:val="none" w:sz="0" w:space="0" w:color="auto"/>
            <w:left w:val="none" w:sz="0" w:space="0" w:color="auto"/>
            <w:bottom w:val="none" w:sz="0" w:space="0" w:color="auto"/>
            <w:right w:val="none" w:sz="0" w:space="0" w:color="auto"/>
          </w:divBdr>
          <w:divsChild>
            <w:div w:id="232277027">
              <w:marLeft w:val="0"/>
              <w:marRight w:val="0"/>
              <w:marTop w:val="0"/>
              <w:marBottom w:val="0"/>
              <w:divBdr>
                <w:top w:val="none" w:sz="0" w:space="0" w:color="auto"/>
                <w:left w:val="none" w:sz="0" w:space="0" w:color="auto"/>
                <w:bottom w:val="none" w:sz="0" w:space="0" w:color="auto"/>
                <w:right w:val="none" w:sz="0" w:space="0" w:color="auto"/>
              </w:divBdr>
              <w:divsChild>
                <w:div w:id="2099713720">
                  <w:marLeft w:val="0"/>
                  <w:marRight w:val="0"/>
                  <w:marTop w:val="0"/>
                  <w:marBottom w:val="0"/>
                  <w:divBdr>
                    <w:top w:val="none" w:sz="0" w:space="0" w:color="auto"/>
                    <w:left w:val="none" w:sz="0" w:space="0" w:color="auto"/>
                    <w:bottom w:val="none" w:sz="0" w:space="0" w:color="auto"/>
                    <w:right w:val="none" w:sz="0" w:space="0" w:color="auto"/>
                  </w:divBdr>
                  <w:divsChild>
                    <w:div w:id="9693595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012287">
      <w:bodyDiv w:val="1"/>
      <w:marLeft w:val="0"/>
      <w:marRight w:val="0"/>
      <w:marTop w:val="0"/>
      <w:marBottom w:val="0"/>
      <w:divBdr>
        <w:top w:val="none" w:sz="0" w:space="0" w:color="auto"/>
        <w:left w:val="none" w:sz="0" w:space="0" w:color="auto"/>
        <w:bottom w:val="none" w:sz="0" w:space="0" w:color="auto"/>
        <w:right w:val="none" w:sz="0" w:space="0" w:color="auto"/>
      </w:divBdr>
    </w:div>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37945915">
      <w:bodyDiv w:val="1"/>
      <w:marLeft w:val="0"/>
      <w:marRight w:val="0"/>
      <w:marTop w:val="0"/>
      <w:marBottom w:val="0"/>
      <w:divBdr>
        <w:top w:val="none" w:sz="0" w:space="0" w:color="auto"/>
        <w:left w:val="none" w:sz="0" w:space="0" w:color="auto"/>
        <w:bottom w:val="none" w:sz="0" w:space="0" w:color="auto"/>
        <w:right w:val="none" w:sz="0" w:space="0" w:color="auto"/>
      </w:divBdr>
    </w:div>
    <w:div w:id="91166499">
      <w:bodyDiv w:val="1"/>
      <w:marLeft w:val="0"/>
      <w:marRight w:val="0"/>
      <w:marTop w:val="0"/>
      <w:marBottom w:val="0"/>
      <w:divBdr>
        <w:top w:val="none" w:sz="0" w:space="0" w:color="auto"/>
        <w:left w:val="none" w:sz="0" w:space="0" w:color="auto"/>
        <w:bottom w:val="none" w:sz="0" w:space="0" w:color="auto"/>
        <w:right w:val="none" w:sz="0" w:space="0" w:color="auto"/>
      </w:divBdr>
    </w:div>
    <w:div w:id="98335076">
      <w:bodyDiv w:val="1"/>
      <w:marLeft w:val="0"/>
      <w:marRight w:val="0"/>
      <w:marTop w:val="0"/>
      <w:marBottom w:val="0"/>
      <w:divBdr>
        <w:top w:val="none" w:sz="0" w:space="0" w:color="auto"/>
        <w:left w:val="none" w:sz="0" w:space="0" w:color="auto"/>
        <w:bottom w:val="none" w:sz="0" w:space="0" w:color="auto"/>
        <w:right w:val="none" w:sz="0" w:space="0" w:color="auto"/>
      </w:divBdr>
    </w:div>
    <w:div w:id="147209883">
      <w:bodyDiv w:val="1"/>
      <w:marLeft w:val="0"/>
      <w:marRight w:val="0"/>
      <w:marTop w:val="0"/>
      <w:marBottom w:val="0"/>
      <w:divBdr>
        <w:top w:val="none" w:sz="0" w:space="0" w:color="auto"/>
        <w:left w:val="none" w:sz="0" w:space="0" w:color="auto"/>
        <w:bottom w:val="none" w:sz="0" w:space="0" w:color="auto"/>
        <w:right w:val="none" w:sz="0" w:space="0" w:color="auto"/>
      </w:divBdr>
      <w:divsChild>
        <w:div w:id="1838687458">
          <w:marLeft w:val="0"/>
          <w:marRight w:val="0"/>
          <w:marTop w:val="0"/>
          <w:marBottom w:val="0"/>
          <w:divBdr>
            <w:top w:val="none" w:sz="0" w:space="0" w:color="auto"/>
            <w:left w:val="none" w:sz="0" w:space="0" w:color="auto"/>
            <w:bottom w:val="none" w:sz="0" w:space="0" w:color="auto"/>
            <w:right w:val="none" w:sz="0" w:space="0" w:color="auto"/>
          </w:divBdr>
          <w:divsChild>
            <w:div w:id="1963339772">
              <w:marLeft w:val="0"/>
              <w:marRight w:val="0"/>
              <w:marTop w:val="0"/>
              <w:marBottom w:val="0"/>
              <w:divBdr>
                <w:top w:val="none" w:sz="0" w:space="0" w:color="auto"/>
                <w:left w:val="none" w:sz="0" w:space="0" w:color="auto"/>
                <w:bottom w:val="none" w:sz="0" w:space="0" w:color="auto"/>
                <w:right w:val="none" w:sz="0" w:space="0" w:color="auto"/>
              </w:divBdr>
              <w:divsChild>
                <w:div w:id="564803924">
                  <w:marLeft w:val="0"/>
                  <w:marRight w:val="0"/>
                  <w:marTop w:val="0"/>
                  <w:marBottom w:val="0"/>
                  <w:divBdr>
                    <w:top w:val="none" w:sz="0" w:space="0" w:color="auto"/>
                    <w:left w:val="none" w:sz="0" w:space="0" w:color="auto"/>
                    <w:bottom w:val="none" w:sz="0" w:space="0" w:color="auto"/>
                    <w:right w:val="none" w:sz="0" w:space="0" w:color="auto"/>
                  </w:divBdr>
                  <w:divsChild>
                    <w:div w:id="21452748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6948842">
      <w:bodyDiv w:val="1"/>
      <w:marLeft w:val="0"/>
      <w:marRight w:val="0"/>
      <w:marTop w:val="0"/>
      <w:marBottom w:val="0"/>
      <w:divBdr>
        <w:top w:val="none" w:sz="0" w:space="0" w:color="auto"/>
        <w:left w:val="none" w:sz="0" w:space="0" w:color="auto"/>
        <w:bottom w:val="none" w:sz="0" w:space="0" w:color="auto"/>
        <w:right w:val="none" w:sz="0" w:space="0" w:color="auto"/>
      </w:divBdr>
      <w:divsChild>
        <w:div w:id="1234926561">
          <w:marLeft w:val="0"/>
          <w:marRight w:val="0"/>
          <w:marTop w:val="0"/>
          <w:marBottom w:val="0"/>
          <w:divBdr>
            <w:top w:val="none" w:sz="0" w:space="0" w:color="auto"/>
            <w:left w:val="none" w:sz="0" w:space="0" w:color="auto"/>
            <w:bottom w:val="none" w:sz="0" w:space="0" w:color="auto"/>
            <w:right w:val="none" w:sz="0" w:space="0" w:color="auto"/>
          </w:divBdr>
          <w:divsChild>
            <w:div w:id="1447654590">
              <w:marLeft w:val="0"/>
              <w:marRight w:val="0"/>
              <w:marTop w:val="0"/>
              <w:marBottom w:val="0"/>
              <w:divBdr>
                <w:top w:val="none" w:sz="0" w:space="0" w:color="auto"/>
                <w:left w:val="none" w:sz="0" w:space="0" w:color="auto"/>
                <w:bottom w:val="none" w:sz="0" w:space="0" w:color="auto"/>
                <w:right w:val="none" w:sz="0" w:space="0" w:color="auto"/>
              </w:divBdr>
              <w:divsChild>
                <w:div w:id="171728781">
                  <w:marLeft w:val="0"/>
                  <w:marRight w:val="0"/>
                  <w:marTop w:val="0"/>
                  <w:marBottom w:val="0"/>
                  <w:divBdr>
                    <w:top w:val="none" w:sz="0" w:space="0" w:color="auto"/>
                    <w:left w:val="none" w:sz="0" w:space="0" w:color="auto"/>
                    <w:bottom w:val="none" w:sz="0" w:space="0" w:color="auto"/>
                    <w:right w:val="none" w:sz="0" w:space="0" w:color="auto"/>
                  </w:divBdr>
                  <w:divsChild>
                    <w:div w:id="1223908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3351638">
      <w:bodyDiv w:val="1"/>
      <w:marLeft w:val="0"/>
      <w:marRight w:val="0"/>
      <w:marTop w:val="0"/>
      <w:marBottom w:val="0"/>
      <w:divBdr>
        <w:top w:val="none" w:sz="0" w:space="0" w:color="auto"/>
        <w:left w:val="none" w:sz="0" w:space="0" w:color="auto"/>
        <w:bottom w:val="none" w:sz="0" w:space="0" w:color="auto"/>
        <w:right w:val="none" w:sz="0" w:space="0" w:color="auto"/>
      </w:divBdr>
    </w:div>
    <w:div w:id="232669239">
      <w:bodyDiv w:val="1"/>
      <w:marLeft w:val="0"/>
      <w:marRight w:val="0"/>
      <w:marTop w:val="0"/>
      <w:marBottom w:val="0"/>
      <w:divBdr>
        <w:top w:val="none" w:sz="0" w:space="0" w:color="auto"/>
        <w:left w:val="none" w:sz="0" w:space="0" w:color="auto"/>
        <w:bottom w:val="none" w:sz="0" w:space="0" w:color="auto"/>
        <w:right w:val="none" w:sz="0" w:space="0" w:color="auto"/>
      </w:divBdr>
    </w:div>
    <w:div w:id="254827226">
      <w:bodyDiv w:val="1"/>
      <w:marLeft w:val="0"/>
      <w:marRight w:val="0"/>
      <w:marTop w:val="0"/>
      <w:marBottom w:val="0"/>
      <w:divBdr>
        <w:top w:val="none" w:sz="0" w:space="0" w:color="auto"/>
        <w:left w:val="none" w:sz="0" w:space="0" w:color="auto"/>
        <w:bottom w:val="none" w:sz="0" w:space="0" w:color="auto"/>
        <w:right w:val="none" w:sz="0" w:space="0" w:color="auto"/>
      </w:divBdr>
      <w:divsChild>
        <w:div w:id="1952853779">
          <w:marLeft w:val="0"/>
          <w:marRight w:val="0"/>
          <w:marTop w:val="0"/>
          <w:marBottom w:val="0"/>
          <w:divBdr>
            <w:top w:val="none" w:sz="0" w:space="0" w:color="auto"/>
            <w:left w:val="none" w:sz="0" w:space="0" w:color="auto"/>
            <w:bottom w:val="none" w:sz="0" w:space="0" w:color="auto"/>
            <w:right w:val="none" w:sz="0" w:space="0" w:color="auto"/>
          </w:divBdr>
          <w:divsChild>
            <w:div w:id="556357908">
              <w:marLeft w:val="0"/>
              <w:marRight w:val="0"/>
              <w:marTop w:val="0"/>
              <w:marBottom w:val="0"/>
              <w:divBdr>
                <w:top w:val="none" w:sz="0" w:space="0" w:color="auto"/>
                <w:left w:val="none" w:sz="0" w:space="0" w:color="auto"/>
                <w:bottom w:val="none" w:sz="0" w:space="0" w:color="auto"/>
                <w:right w:val="none" w:sz="0" w:space="0" w:color="auto"/>
              </w:divBdr>
              <w:divsChild>
                <w:div w:id="631254720">
                  <w:marLeft w:val="0"/>
                  <w:marRight w:val="0"/>
                  <w:marTop w:val="0"/>
                  <w:marBottom w:val="0"/>
                  <w:divBdr>
                    <w:top w:val="none" w:sz="0" w:space="0" w:color="auto"/>
                    <w:left w:val="none" w:sz="0" w:space="0" w:color="auto"/>
                    <w:bottom w:val="none" w:sz="0" w:space="0" w:color="auto"/>
                    <w:right w:val="none" w:sz="0" w:space="0" w:color="auto"/>
                  </w:divBdr>
                  <w:divsChild>
                    <w:div w:id="7503538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64046015">
      <w:bodyDiv w:val="1"/>
      <w:marLeft w:val="0"/>
      <w:marRight w:val="0"/>
      <w:marTop w:val="0"/>
      <w:marBottom w:val="0"/>
      <w:divBdr>
        <w:top w:val="none" w:sz="0" w:space="0" w:color="auto"/>
        <w:left w:val="none" w:sz="0" w:space="0" w:color="auto"/>
        <w:bottom w:val="none" w:sz="0" w:space="0" w:color="auto"/>
        <w:right w:val="none" w:sz="0" w:space="0" w:color="auto"/>
      </w:divBdr>
      <w:divsChild>
        <w:div w:id="2077436845">
          <w:marLeft w:val="0"/>
          <w:marRight w:val="0"/>
          <w:marTop w:val="0"/>
          <w:marBottom w:val="0"/>
          <w:divBdr>
            <w:top w:val="none" w:sz="0" w:space="0" w:color="auto"/>
            <w:left w:val="none" w:sz="0" w:space="0" w:color="auto"/>
            <w:bottom w:val="none" w:sz="0" w:space="0" w:color="auto"/>
            <w:right w:val="none" w:sz="0" w:space="0" w:color="auto"/>
          </w:divBdr>
          <w:divsChild>
            <w:div w:id="271788772">
              <w:marLeft w:val="0"/>
              <w:marRight w:val="0"/>
              <w:marTop w:val="0"/>
              <w:marBottom w:val="0"/>
              <w:divBdr>
                <w:top w:val="none" w:sz="0" w:space="0" w:color="auto"/>
                <w:left w:val="none" w:sz="0" w:space="0" w:color="auto"/>
                <w:bottom w:val="none" w:sz="0" w:space="0" w:color="auto"/>
                <w:right w:val="none" w:sz="0" w:space="0" w:color="auto"/>
              </w:divBdr>
              <w:divsChild>
                <w:div w:id="42489963">
                  <w:marLeft w:val="0"/>
                  <w:marRight w:val="0"/>
                  <w:marTop w:val="0"/>
                  <w:marBottom w:val="0"/>
                  <w:divBdr>
                    <w:top w:val="none" w:sz="0" w:space="0" w:color="auto"/>
                    <w:left w:val="none" w:sz="0" w:space="0" w:color="auto"/>
                    <w:bottom w:val="none" w:sz="0" w:space="0" w:color="auto"/>
                    <w:right w:val="none" w:sz="0" w:space="0" w:color="auto"/>
                  </w:divBdr>
                  <w:divsChild>
                    <w:div w:id="1990208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05203249">
      <w:bodyDiv w:val="1"/>
      <w:marLeft w:val="0"/>
      <w:marRight w:val="0"/>
      <w:marTop w:val="0"/>
      <w:marBottom w:val="0"/>
      <w:divBdr>
        <w:top w:val="none" w:sz="0" w:space="0" w:color="auto"/>
        <w:left w:val="none" w:sz="0" w:space="0" w:color="auto"/>
        <w:bottom w:val="none" w:sz="0" w:space="0" w:color="auto"/>
        <w:right w:val="none" w:sz="0" w:space="0" w:color="auto"/>
      </w:divBdr>
      <w:divsChild>
        <w:div w:id="767046520">
          <w:marLeft w:val="0"/>
          <w:marRight w:val="0"/>
          <w:marTop w:val="0"/>
          <w:marBottom w:val="0"/>
          <w:divBdr>
            <w:top w:val="none" w:sz="0" w:space="0" w:color="auto"/>
            <w:left w:val="none" w:sz="0" w:space="0" w:color="auto"/>
            <w:bottom w:val="none" w:sz="0" w:space="0" w:color="auto"/>
            <w:right w:val="none" w:sz="0" w:space="0" w:color="auto"/>
          </w:divBdr>
          <w:divsChild>
            <w:div w:id="1067806025">
              <w:marLeft w:val="0"/>
              <w:marRight w:val="0"/>
              <w:marTop w:val="0"/>
              <w:marBottom w:val="0"/>
              <w:divBdr>
                <w:top w:val="none" w:sz="0" w:space="0" w:color="auto"/>
                <w:left w:val="none" w:sz="0" w:space="0" w:color="auto"/>
                <w:bottom w:val="none" w:sz="0" w:space="0" w:color="auto"/>
                <w:right w:val="none" w:sz="0" w:space="0" w:color="auto"/>
              </w:divBdr>
              <w:divsChild>
                <w:div w:id="1647248109">
                  <w:marLeft w:val="0"/>
                  <w:marRight w:val="0"/>
                  <w:marTop w:val="0"/>
                  <w:marBottom w:val="0"/>
                  <w:divBdr>
                    <w:top w:val="none" w:sz="0" w:space="0" w:color="auto"/>
                    <w:left w:val="none" w:sz="0" w:space="0" w:color="auto"/>
                    <w:bottom w:val="none" w:sz="0" w:space="0" w:color="auto"/>
                    <w:right w:val="none" w:sz="0" w:space="0" w:color="auto"/>
                  </w:divBdr>
                  <w:divsChild>
                    <w:div w:id="2094665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46560942">
      <w:bodyDiv w:val="1"/>
      <w:marLeft w:val="0"/>
      <w:marRight w:val="0"/>
      <w:marTop w:val="0"/>
      <w:marBottom w:val="0"/>
      <w:divBdr>
        <w:top w:val="none" w:sz="0" w:space="0" w:color="auto"/>
        <w:left w:val="none" w:sz="0" w:space="0" w:color="auto"/>
        <w:bottom w:val="none" w:sz="0" w:space="0" w:color="auto"/>
        <w:right w:val="none" w:sz="0" w:space="0" w:color="auto"/>
      </w:divBdr>
      <w:divsChild>
        <w:div w:id="1386754636">
          <w:marLeft w:val="0"/>
          <w:marRight w:val="0"/>
          <w:marTop w:val="0"/>
          <w:marBottom w:val="0"/>
          <w:divBdr>
            <w:top w:val="none" w:sz="0" w:space="0" w:color="auto"/>
            <w:left w:val="none" w:sz="0" w:space="0" w:color="auto"/>
            <w:bottom w:val="none" w:sz="0" w:space="0" w:color="auto"/>
            <w:right w:val="none" w:sz="0" w:space="0" w:color="auto"/>
          </w:divBdr>
          <w:divsChild>
            <w:div w:id="1556160650">
              <w:marLeft w:val="0"/>
              <w:marRight w:val="0"/>
              <w:marTop w:val="0"/>
              <w:marBottom w:val="0"/>
              <w:divBdr>
                <w:top w:val="none" w:sz="0" w:space="0" w:color="auto"/>
                <w:left w:val="none" w:sz="0" w:space="0" w:color="auto"/>
                <w:bottom w:val="none" w:sz="0" w:space="0" w:color="auto"/>
                <w:right w:val="none" w:sz="0" w:space="0" w:color="auto"/>
              </w:divBdr>
              <w:divsChild>
                <w:div w:id="1033190453">
                  <w:marLeft w:val="0"/>
                  <w:marRight w:val="0"/>
                  <w:marTop w:val="0"/>
                  <w:marBottom w:val="0"/>
                  <w:divBdr>
                    <w:top w:val="none" w:sz="0" w:space="0" w:color="auto"/>
                    <w:left w:val="none" w:sz="0" w:space="0" w:color="auto"/>
                    <w:bottom w:val="none" w:sz="0" w:space="0" w:color="auto"/>
                    <w:right w:val="none" w:sz="0" w:space="0" w:color="auto"/>
                  </w:divBdr>
                  <w:divsChild>
                    <w:div w:id="20535305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26539623">
      <w:bodyDiv w:val="1"/>
      <w:marLeft w:val="0"/>
      <w:marRight w:val="0"/>
      <w:marTop w:val="0"/>
      <w:marBottom w:val="0"/>
      <w:divBdr>
        <w:top w:val="none" w:sz="0" w:space="0" w:color="auto"/>
        <w:left w:val="none" w:sz="0" w:space="0" w:color="auto"/>
        <w:bottom w:val="none" w:sz="0" w:space="0" w:color="auto"/>
        <w:right w:val="none" w:sz="0" w:space="0" w:color="auto"/>
      </w:divBdr>
    </w:div>
    <w:div w:id="440418049">
      <w:bodyDiv w:val="1"/>
      <w:marLeft w:val="0"/>
      <w:marRight w:val="0"/>
      <w:marTop w:val="0"/>
      <w:marBottom w:val="0"/>
      <w:divBdr>
        <w:top w:val="none" w:sz="0" w:space="0" w:color="auto"/>
        <w:left w:val="none" w:sz="0" w:space="0" w:color="auto"/>
        <w:bottom w:val="none" w:sz="0" w:space="0" w:color="auto"/>
        <w:right w:val="none" w:sz="0" w:space="0" w:color="auto"/>
      </w:divBdr>
    </w:div>
    <w:div w:id="445927319">
      <w:bodyDiv w:val="1"/>
      <w:marLeft w:val="0"/>
      <w:marRight w:val="0"/>
      <w:marTop w:val="0"/>
      <w:marBottom w:val="0"/>
      <w:divBdr>
        <w:top w:val="none" w:sz="0" w:space="0" w:color="auto"/>
        <w:left w:val="none" w:sz="0" w:space="0" w:color="auto"/>
        <w:bottom w:val="none" w:sz="0" w:space="0" w:color="auto"/>
        <w:right w:val="none" w:sz="0" w:space="0" w:color="auto"/>
      </w:divBdr>
      <w:divsChild>
        <w:div w:id="737018854">
          <w:marLeft w:val="0"/>
          <w:marRight w:val="0"/>
          <w:marTop w:val="0"/>
          <w:marBottom w:val="0"/>
          <w:divBdr>
            <w:top w:val="none" w:sz="0" w:space="0" w:color="auto"/>
            <w:left w:val="none" w:sz="0" w:space="0" w:color="auto"/>
            <w:bottom w:val="none" w:sz="0" w:space="0" w:color="auto"/>
            <w:right w:val="none" w:sz="0" w:space="0" w:color="auto"/>
          </w:divBdr>
          <w:divsChild>
            <w:div w:id="2025672714">
              <w:marLeft w:val="0"/>
              <w:marRight w:val="0"/>
              <w:marTop w:val="0"/>
              <w:marBottom w:val="0"/>
              <w:divBdr>
                <w:top w:val="none" w:sz="0" w:space="0" w:color="auto"/>
                <w:left w:val="none" w:sz="0" w:space="0" w:color="auto"/>
                <w:bottom w:val="none" w:sz="0" w:space="0" w:color="auto"/>
                <w:right w:val="none" w:sz="0" w:space="0" w:color="auto"/>
              </w:divBdr>
              <w:divsChild>
                <w:div w:id="1642686254">
                  <w:marLeft w:val="0"/>
                  <w:marRight w:val="0"/>
                  <w:marTop w:val="0"/>
                  <w:marBottom w:val="0"/>
                  <w:divBdr>
                    <w:top w:val="none" w:sz="0" w:space="0" w:color="auto"/>
                    <w:left w:val="none" w:sz="0" w:space="0" w:color="auto"/>
                    <w:bottom w:val="none" w:sz="0" w:space="0" w:color="auto"/>
                    <w:right w:val="none" w:sz="0" w:space="0" w:color="auto"/>
                  </w:divBdr>
                  <w:divsChild>
                    <w:div w:id="1227642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81431259">
      <w:bodyDiv w:val="1"/>
      <w:marLeft w:val="0"/>
      <w:marRight w:val="0"/>
      <w:marTop w:val="0"/>
      <w:marBottom w:val="0"/>
      <w:divBdr>
        <w:top w:val="none" w:sz="0" w:space="0" w:color="auto"/>
        <w:left w:val="none" w:sz="0" w:space="0" w:color="auto"/>
        <w:bottom w:val="none" w:sz="0" w:space="0" w:color="auto"/>
        <w:right w:val="none" w:sz="0" w:space="0" w:color="auto"/>
      </w:divBdr>
    </w:div>
    <w:div w:id="522787698">
      <w:bodyDiv w:val="1"/>
      <w:marLeft w:val="0"/>
      <w:marRight w:val="0"/>
      <w:marTop w:val="0"/>
      <w:marBottom w:val="0"/>
      <w:divBdr>
        <w:top w:val="none" w:sz="0" w:space="0" w:color="auto"/>
        <w:left w:val="none" w:sz="0" w:space="0" w:color="auto"/>
        <w:bottom w:val="none" w:sz="0" w:space="0" w:color="auto"/>
        <w:right w:val="none" w:sz="0" w:space="0" w:color="auto"/>
      </w:divBdr>
      <w:divsChild>
        <w:div w:id="1815564291">
          <w:marLeft w:val="0"/>
          <w:marRight w:val="0"/>
          <w:marTop w:val="0"/>
          <w:marBottom w:val="0"/>
          <w:divBdr>
            <w:top w:val="none" w:sz="0" w:space="0" w:color="auto"/>
            <w:left w:val="none" w:sz="0" w:space="0" w:color="auto"/>
            <w:bottom w:val="none" w:sz="0" w:space="0" w:color="auto"/>
            <w:right w:val="none" w:sz="0" w:space="0" w:color="auto"/>
          </w:divBdr>
          <w:divsChild>
            <w:div w:id="2143573194">
              <w:marLeft w:val="0"/>
              <w:marRight w:val="0"/>
              <w:marTop w:val="0"/>
              <w:marBottom w:val="0"/>
              <w:divBdr>
                <w:top w:val="none" w:sz="0" w:space="0" w:color="auto"/>
                <w:left w:val="none" w:sz="0" w:space="0" w:color="auto"/>
                <w:bottom w:val="none" w:sz="0" w:space="0" w:color="auto"/>
                <w:right w:val="none" w:sz="0" w:space="0" w:color="auto"/>
              </w:divBdr>
              <w:divsChild>
                <w:div w:id="200019322">
                  <w:marLeft w:val="0"/>
                  <w:marRight w:val="0"/>
                  <w:marTop w:val="0"/>
                  <w:marBottom w:val="0"/>
                  <w:divBdr>
                    <w:top w:val="none" w:sz="0" w:space="0" w:color="auto"/>
                    <w:left w:val="none" w:sz="0" w:space="0" w:color="auto"/>
                    <w:bottom w:val="none" w:sz="0" w:space="0" w:color="auto"/>
                    <w:right w:val="none" w:sz="0" w:space="0" w:color="auto"/>
                  </w:divBdr>
                  <w:divsChild>
                    <w:div w:id="883173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79875641">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1821491">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602348660">
      <w:bodyDiv w:val="1"/>
      <w:marLeft w:val="0"/>
      <w:marRight w:val="0"/>
      <w:marTop w:val="0"/>
      <w:marBottom w:val="0"/>
      <w:divBdr>
        <w:top w:val="none" w:sz="0" w:space="0" w:color="auto"/>
        <w:left w:val="none" w:sz="0" w:space="0" w:color="auto"/>
        <w:bottom w:val="none" w:sz="0" w:space="0" w:color="auto"/>
        <w:right w:val="none" w:sz="0" w:space="0" w:color="auto"/>
      </w:divBdr>
      <w:divsChild>
        <w:div w:id="1989240603">
          <w:marLeft w:val="0"/>
          <w:marRight w:val="0"/>
          <w:marTop w:val="0"/>
          <w:marBottom w:val="0"/>
          <w:divBdr>
            <w:top w:val="none" w:sz="0" w:space="0" w:color="auto"/>
            <w:left w:val="none" w:sz="0" w:space="0" w:color="auto"/>
            <w:bottom w:val="none" w:sz="0" w:space="0" w:color="auto"/>
            <w:right w:val="none" w:sz="0" w:space="0" w:color="auto"/>
          </w:divBdr>
          <w:divsChild>
            <w:div w:id="856240334">
              <w:marLeft w:val="0"/>
              <w:marRight w:val="0"/>
              <w:marTop w:val="0"/>
              <w:marBottom w:val="0"/>
              <w:divBdr>
                <w:top w:val="none" w:sz="0" w:space="0" w:color="auto"/>
                <w:left w:val="none" w:sz="0" w:space="0" w:color="auto"/>
                <w:bottom w:val="none" w:sz="0" w:space="0" w:color="auto"/>
                <w:right w:val="none" w:sz="0" w:space="0" w:color="auto"/>
              </w:divBdr>
              <w:divsChild>
                <w:div w:id="1712270577">
                  <w:marLeft w:val="0"/>
                  <w:marRight w:val="0"/>
                  <w:marTop w:val="0"/>
                  <w:marBottom w:val="0"/>
                  <w:divBdr>
                    <w:top w:val="none" w:sz="0" w:space="0" w:color="auto"/>
                    <w:left w:val="none" w:sz="0" w:space="0" w:color="auto"/>
                    <w:bottom w:val="none" w:sz="0" w:space="0" w:color="auto"/>
                    <w:right w:val="none" w:sz="0" w:space="0" w:color="auto"/>
                  </w:divBdr>
                  <w:divsChild>
                    <w:div w:id="1786121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32057247">
      <w:bodyDiv w:val="1"/>
      <w:marLeft w:val="0"/>
      <w:marRight w:val="0"/>
      <w:marTop w:val="0"/>
      <w:marBottom w:val="0"/>
      <w:divBdr>
        <w:top w:val="none" w:sz="0" w:space="0" w:color="auto"/>
        <w:left w:val="none" w:sz="0" w:space="0" w:color="auto"/>
        <w:bottom w:val="none" w:sz="0" w:space="0" w:color="auto"/>
        <w:right w:val="none" w:sz="0" w:space="0" w:color="auto"/>
      </w:divBdr>
    </w:div>
    <w:div w:id="635062023">
      <w:bodyDiv w:val="1"/>
      <w:marLeft w:val="0"/>
      <w:marRight w:val="0"/>
      <w:marTop w:val="0"/>
      <w:marBottom w:val="0"/>
      <w:divBdr>
        <w:top w:val="none" w:sz="0" w:space="0" w:color="auto"/>
        <w:left w:val="none" w:sz="0" w:space="0" w:color="auto"/>
        <w:bottom w:val="none" w:sz="0" w:space="0" w:color="auto"/>
        <w:right w:val="none" w:sz="0" w:space="0" w:color="auto"/>
      </w:divBdr>
    </w:div>
    <w:div w:id="642543250">
      <w:bodyDiv w:val="1"/>
      <w:marLeft w:val="0"/>
      <w:marRight w:val="0"/>
      <w:marTop w:val="0"/>
      <w:marBottom w:val="0"/>
      <w:divBdr>
        <w:top w:val="none" w:sz="0" w:space="0" w:color="auto"/>
        <w:left w:val="none" w:sz="0" w:space="0" w:color="auto"/>
        <w:bottom w:val="none" w:sz="0" w:space="0" w:color="auto"/>
        <w:right w:val="none" w:sz="0" w:space="0" w:color="auto"/>
      </w:divBdr>
      <w:divsChild>
        <w:div w:id="1244223645">
          <w:marLeft w:val="0"/>
          <w:marRight w:val="0"/>
          <w:marTop w:val="0"/>
          <w:marBottom w:val="0"/>
          <w:divBdr>
            <w:top w:val="none" w:sz="0" w:space="0" w:color="auto"/>
            <w:left w:val="none" w:sz="0" w:space="0" w:color="auto"/>
            <w:bottom w:val="none" w:sz="0" w:space="0" w:color="auto"/>
            <w:right w:val="none" w:sz="0" w:space="0" w:color="auto"/>
          </w:divBdr>
          <w:divsChild>
            <w:div w:id="1861552157">
              <w:marLeft w:val="0"/>
              <w:marRight w:val="0"/>
              <w:marTop w:val="0"/>
              <w:marBottom w:val="0"/>
              <w:divBdr>
                <w:top w:val="none" w:sz="0" w:space="0" w:color="auto"/>
                <w:left w:val="none" w:sz="0" w:space="0" w:color="auto"/>
                <w:bottom w:val="none" w:sz="0" w:space="0" w:color="auto"/>
                <w:right w:val="none" w:sz="0" w:space="0" w:color="auto"/>
              </w:divBdr>
              <w:divsChild>
                <w:div w:id="1170681659">
                  <w:marLeft w:val="0"/>
                  <w:marRight w:val="0"/>
                  <w:marTop w:val="0"/>
                  <w:marBottom w:val="0"/>
                  <w:divBdr>
                    <w:top w:val="none" w:sz="0" w:space="0" w:color="auto"/>
                    <w:left w:val="none" w:sz="0" w:space="0" w:color="auto"/>
                    <w:bottom w:val="none" w:sz="0" w:space="0" w:color="auto"/>
                    <w:right w:val="none" w:sz="0" w:space="0" w:color="auto"/>
                  </w:divBdr>
                  <w:divsChild>
                    <w:div w:id="1949042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9941326">
      <w:bodyDiv w:val="1"/>
      <w:marLeft w:val="0"/>
      <w:marRight w:val="0"/>
      <w:marTop w:val="0"/>
      <w:marBottom w:val="0"/>
      <w:divBdr>
        <w:top w:val="none" w:sz="0" w:space="0" w:color="auto"/>
        <w:left w:val="none" w:sz="0" w:space="0" w:color="auto"/>
        <w:bottom w:val="none" w:sz="0" w:space="0" w:color="auto"/>
        <w:right w:val="none" w:sz="0" w:space="0" w:color="auto"/>
      </w:divBdr>
    </w:div>
    <w:div w:id="682634066">
      <w:bodyDiv w:val="1"/>
      <w:marLeft w:val="0"/>
      <w:marRight w:val="0"/>
      <w:marTop w:val="0"/>
      <w:marBottom w:val="0"/>
      <w:divBdr>
        <w:top w:val="none" w:sz="0" w:space="0" w:color="auto"/>
        <w:left w:val="none" w:sz="0" w:space="0" w:color="auto"/>
        <w:bottom w:val="none" w:sz="0" w:space="0" w:color="auto"/>
        <w:right w:val="none" w:sz="0" w:space="0" w:color="auto"/>
      </w:divBdr>
      <w:divsChild>
        <w:div w:id="703673896">
          <w:marLeft w:val="0"/>
          <w:marRight w:val="0"/>
          <w:marTop w:val="0"/>
          <w:marBottom w:val="0"/>
          <w:divBdr>
            <w:top w:val="none" w:sz="0" w:space="0" w:color="auto"/>
            <w:left w:val="none" w:sz="0" w:space="0" w:color="auto"/>
            <w:bottom w:val="none" w:sz="0" w:space="0" w:color="auto"/>
            <w:right w:val="none" w:sz="0" w:space="0" w:color="auto"/>
          </w:divBdr>
          <w:divsChild>
            <w:div w:id="396899379">
              <w:marLeft w:val="0"/>
              <w:marRight w:val="0"/>
              <w:marTop w:val="0"/>
              <w:marBottom w:val="0"/>
              <w:divBdr>
                <w:top w:val="none" w:sz="0" w:space="0" w:color="auto"/>
                <w:left w:val="none" w:sz="0" w:space="0" w:color="auto"/>
                <w:bottom w:val="none" w:sz="0" w:space="0" w:color="auto"/>
                <w:right w:val="none" w:sz="0" w:space="0" w:color="auto"/>
              </w:divBdr>
              <w:divsChild>
                <w:div w:id="403458681">
                  <w:marLeft w:val="0"/>
                  <w:marRight w:val="0"/>
                  <w:marTop w:val="0"/>
                  <w:marBottom w:val="0"/>
                  <w:divBdr>
                    <w:top w:val="none" w:sz="0" w:space="0" w:color="auto"/>
                    <w:left w:val="none" w:sz="0" w:space="0" w:color="auto"/>
                    <w:bottom w:val="none" w:sz="0" w:space="0" w:color="auto"/>
                    <w:right w:val="none" w:sz="0" w:space="0" w:color="auto"/>
                  </w:divBdr>
                  <w:divsChild>
                    <w:div w:id="1538545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18827011">
      <w:bodyDiv w:val="1"/>
      <w:marLeft w:val="0"/>
      <w:marRight w:val="0"/>
      <w:marTop w:val="0"/>
      <w:marBottom w:val="0"/>
      <w:divBdr>
        <w:top w:val="none" w:sz="0" w:space="0" w:color="auto"/>
        <w:left w:val="none" w:sz="0" w:space="0" w:color="auto"/>
        <w:bottom w:val="none" w:sz="0" w:space="0" w:color="auto"/>
        <w:right w:val="none" w:sz="0" w:space="0" w:color="auto"/>
      </w:divBdr>
    </w:div>
    <w:div w:id="800347137">
      <w:bodyDiv w:val="1"/>
      <w:marLeft w:val="0"/>
      <w:marRight w:val="0"/>
      <w:marTop w:val="0"/>
      <w:marBottom w:val="0"/>
      <w:divBdr>
        <w:top w:val="none" w:sz="0" w:space="0" w:color="auto"/>
        <w:left w:val="none" w:sz="0" w:space="0" w:color="auto"/>
        <w:bottom w:val="none" w:sz="0" w:space="0" w:color="auto"/>
        <w:right w:val="none" w:sz="0" w:space="0" w:color="auto"/>
      </w:divBdr>
    </w:div>
    <w:div w:id="811600823">
      <w:bodyDiv w:val="1"/>
      <w:marLeft w:val="0"/>
      <w:marRight w:val="0"/>
      <w:marTop w:val="0"/>
      <w:marBottom w:val="0"/>
      <w:divBdr>
        <w:top w:val="none" w:sz="0" w:space="0" w:color="auto"/>
        <w:left w:val="none" w:sz="0" w:space="0" w:color="auto"/>
        <w:bottom w:val="none" w:sz="0" w:space="0" w:color="auto"/>
        <w:right w:val="none" w:sz="0" w:space="0" w:color="auto"/>
      </w:divBdr>
      <w:divsChild>
        <w:div w:id="1236207204">
          <w:marLeft w:val="0"/>
          <w:marRight w:val="0"/>
          <w:marTop w:val="0"/>
          <w:marBottom w:val="0"/>
          <w:divBdr>
            <w:top w:val="none" w:sz="0" w:space="0" w:color="auto"/>
            <w:left w:val="none" w:sz="0" w:space="0" w:color="auto"/>
            <w:bottom w:val="none" w:sz="0" w:space="0" w:color="auto"/>
            <w:right w:val="none" w:sz="0" w:space="0" w:color="auto"/>
          </w:divBdr>
          <w:divsChild>
            <w:div w:id="591547679">
              <w:marLeft w:val="0"/>
              <w:marRight w:val="0"/>
              <w:marTop w:val="0"/>
              <w:marBottom w:val="0"/>
              <w:divBdr>
                <w:top w:val="none" w:sz="0" w:space="0" w:color="auto"/>
                <w:left w:val="none" w:sz="0" w:space="0" w:color="auto"/>
                <w:bottom w:val="none" w:sz="0" w:space="0" w:color="auto"/>
                <w:right w:val="none" w:sz="0" w:space="0" w:color="auto"/>
              </w:divBdr>
              <w:divsChild>
                <w:div w:id="1192300856">
                  <w:marLeft w:val="0"/>
                  <w:marRight w:val="0"/>
                  <w:marTop w:val="0"/>
                  <w:marBottom w:val="0"/>
                  <w:divBdr>
                    <w:top w:val="none" w:sz="0" w:space="0" w:color="auto"/>
                    <w:left w:val="none" w:sz="0" w:space="0" w:color="auto"/>
                    <w:bottom w:val="none" w:sz="0" w:space="0" w:color="auto"/>
                    <w:right w:val="none" w:sz="0" w:space="0" w:color="auto"/>
                  </w:divBdr>
                  <w:divsChild>
                    <w:div w:id="2517418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874275879">
      <w:bodyDiv w:val="1"/>
      <w:marLeft w:val="0"/>
      <w:marRight w:val="0"/>
      <w:marTop w:val="0"/>
      <w:marBottom w:val="0"/>
      <w:divBdr>
        <w:top w:val="none" w:sz="0" w:space="0" w:color="auto"/>
        <w:left w:val="none" w:sz="0" w:space="0" w:color="auto"/>
        <w:bottom w:val="none" w:sz="0" w:space="0" w:color="auto"/>
        <w:right w:val="none" w:sz="0" w:space="0" w:color="auto"/>
      </w:divBdr>
      <w:divsChild>
        <w:div w:id="1845826753">
          <w:marLeft w:val="0"/>
          <w:marRight w:val="0"/>
          <w:marTop w:val="0"/>
          <w:marBottom w:val="0"/>
          <w:divBdr>
            <w:top w:val="none" w:sz="0" w:space="0" w:color="auto"/>
            <w:left w:val="none" w:sz="0" w:space="0" w:color="auto"/>
            <w:bottom w:val="none" w:sz="0" w:space="0" w:color="auto"/>
            <w:right w:val="none" w:sz="0" w:space="0" w:color="auto"/>
          </w:divBdr>
          <w:divsChild>
            <w:div w:id="1867936962">
              <w:marLeft w:val="0"/>
              <w:marRight w:val="0"/>
              <w:marTop w:val="0"/>
              <w:marBottom w:val="0"/>
              <w:divBdr>
                <w:top w:val="none" w:sz="0" w:space="0" w:color="auto"/>
                <w:left w:val="none" w:sz="0" w:space="0" w:color="auto"/>
                <w:bottom w:val="none" w:sz="0" w:space="0" w:color="auto"/>
                <w:right w:val="none" w:sz="0" w:space="0" w:color="auto"/>
              </w:divBdr>
              <w:divsChild>
                <w:div w:id="1036850734">
                  <w:marLeft w:val="0"/>
                  <w:marRight w:val="0"/>
                  <w:marTop w:val="0"/>
                  <w:marBottom w:val="0"/>
                  <w:divBdr>
                    <w:top w:val="none" w:sz="0" w:space="0" w:color="auto"/>
                    <w:left w:val="none" w:sz="0" w:space="0" w:color="auto"/>
                    <w:bottom w:val="none" w:sz="0" w:space="0" w:color="auto"/>
                    <w:right w:val="none" w:sz="0" w:space="0" w:color="auto"/>
                  </w:divBdr>
                  <w:divsChild>
                    <w:div w:id="920218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2472131">
      <w:bodyDiv w:val="1"/>
      <w:marLeft w:val="0"/>
      <w:marRight w:val="0"/>
      <w:marTop w:val="0"/>
      <w:marBottom w:val="0"/>
      <w:divBdr>
        <w:top w:val="none" w:sz="0" w:space="0" w:color="auto"/>
        <w:left w:val="none" w:sz="0" w:space="0" w:color="auto"/>
        <w:bottom w:val="none" w:sz="0" w:space="0" w:color="auto"/>
        <w:right w:val="none" w:sz="0" w:space="0" w:color="auto"/>
      </w:divBdr>
    </w:div>
    <w:div w:id="921990271">
      <w:bodyDiv w:val="1"/>
      <w:marLeft w:val="0"/>
      <w:marRight w:val="0"/>
      <w:marTop w:val="0"/>
      <w:marBottom w:val="0"/>
      <w:divBdr>
        <w:top w:val="none" w:sz="0" w:space="0" w:color="auto"/>
        <w:left w:val="none" w:sz="0" w:space="0" w:color="auto"/>
        <w:bottom w:val="none" w:sz="0" w:space="0" w:color="auto"/>
        <w:right w:val="none" w:sz="0" w:space="0" w:color="auto"/>
      </w:divBdr>
      <w:divsChild>
        <w:div w:id="529533544">
          <w:marLeft w:val="0"/>
          <w:marRight w:val="0"/>
          <w:marTop w:val="0"/>
          <w:marBottom w:val="0"/>
          <w:divBdr>
            <w:top w:val="none" w:sz="0" w:space="0" w:color="auto"/>
            <w:left w:val="none" w:sz="0" w:space="0" w:color="auto"/>
            <w:bottom w:val="none" w:sz="0" w:space="0" w:color="auto"/>
            <w:right w:val="none" w:sz="0" w:space="0" w:color="auto"/>
          </w:divBdr>
          <w:divsChild>
            <w:div w:id="923757209">
              <w:marLeft w:val="0"/>
              <w:marRight w:val="0"/>
              <w:marTop w:val="0"/>
              <w:marBottom w:val="0"/>
              <w:divBdr>
                <w:top w:val="none" w:sz="0" w:space="0" w:color="auto"/>
                <w:left w:val="none" w:sz="0" w:space="0" w:color="auto"/>
                <w:bottom w:val="none" w:sz="0" w:space="0" w:color="auto"/>
                <w:right w:val="none" w:sz="0" w:space="0" w:color="auto"/>
              </w:divBdr>
              <w:divsChild>
                <w:div w:id="781844575">
                  <w:marLeft w:val="0"/>
                  <w:marRight w:val="0"/>
                  <w:marTop w:val="0"/>
                  <w:marBottom w:val="0"/>
                  <w:divBdr>
                    <w:top w:val="none" w:sz="0" w:space="0" w:color="auto"/>
                    <w:left w:val="none" w:sz="0" w:space="0" w:color="auto"/>
                    <w:bottom w:val="none" w:sz="0" w:space="0" w:color="auto"/>
                    <w:right w:val="none" w:sz="0" w:space="0" w:color="auto"/>
                  </w:divBdr>
                  <w:divsChild>
                    <w:div w:id="16449192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46814071">
      <w:bodyDiv w:val="1"/>
      <w:marLeft w:val="0"/>
      <w:marRight w:val="0"/>
      <w:marTop w:val="0"/>
      <w:marBottom w:val="0"/>
      <w:divBdr>
        <w:top w:val="none" w:sz="0" w:space="0" w:color="auto"/>
        <w:left w:val="none" w:sz="0" w:space="0" w:color="auto"/>
        <w:bottom w:val="none" w:sz="0" w:space="0" w:color="auto"/>
        <w:right w:val="none" w:sz="0" w:space="0" w:color="auto"/>
      </w:divBdr>
    </w:div>
    <w:div w:id="964576544">
      <w:bodyDiv w:val="1"/>
      <w:marLeft w:val="0"/>
      <w:marRight w:val="0"/>
      <w:marTop w:val="0"/>
      <w:marBottom w:val="0"/>
      <w:divBdr>
        <w:top w:val="none" w:sz="0" w:space="0" w:color="auto"/>
        <w:left w:val="none" w:sz="0" w:space="0" w:color="auto"/>
        <w:bottom w:val="none" w:sz="0" w:space="0" w:color="auto"/>
        <w:right w:val="none" w:sz="0" w:space="0" w:color="auto"/>
      </w:divBdr>
    </w:div>
    <w:div w:id="1112362789">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144394839">
      <w:bodyDiv w:val="1"/>
      <w:marLeft w:val="0"/>
      <w:marRight w:val="0"/>
      <w:marTop w:val="0"/>
      <w:marBottom w:val="0"/>
      <w:divBdr>
        <w:top w:val="none" w:sz="0" w:space="0" w:color="auto"/>
        <w:left w:val="none" w:sz="0" w:space="0" w:color="auto"/>
        <w:bottom w:val="none" w:sz="0" w:space="0" w:color="auto"/>
        <w:right w:val="none" w:sz="0" w:space="0" w:color="auto"/>
      </w:divBdr>
    </w:div>
    <w:div w:id="1173572475">
      <w:bodyDiv w:val="1"/>
      <w:marLeft w:val="0"/>
      <w:marRight w:val="0"/>
      <w:marTop w:val="0"/>
      <w:marBottom w:val="0"/>
      <w:divBdr>
        <w:top w:val="none" w:sz="0" w:space="0" w:color="auto"/>
        <w:left w:val="none" w:sz="0" w:space="0" w:color="auto"/>
        <w:bottom w:val="none" w:sz="0" w:space="0" w:color="auto"/>
        <w:right w:val="none" w:sz="0" w:space="0" w:color="auto"/>
      </w:divBdr>
    </w:div>
    <w:div w:id="1176189260">
      <w:bodyDiv w:val="1"/>
      <w:marLeft w:val="0"/>
      <w:marRight w:val="0"/>
      <w:marTop w:val="0"/>
      <w:marBottom w:val="0"/>
      <w:divBdr>
        <w:top w:val="none" w:sz="0" w:space="0" w:color="auto"/>
        <w:left w:val="none" w:sz="0" w:space="0" w:color="auto"/>
        <w:bottom w:val="none" w:sz="0" w:space="0" w:color="auto"/>
        <w:right w:val="none" w:sz="0" w:space="0" w:color="auto"/>
      </w:divBdr>
      <w:divsChild>
        <w:div w:id="533545947">
          <w:marLeft w:val="0"/>
          <w:marRight w:val="0"/>
          <w:marTop w:val="0"/>
          <w:marBottom w:val="0"/>
          <w:divBdr>
            <w:top w:val="none" w:sz="0" w:space="0" w:color="auto"/>
            <w:left w:val="none" w:sz="0" w:space="0" w:color="auto"/>
            <w:bottom w:val="none" w:sz="0" w:space="0" w:color="auto"/>
            <w:right w:val="none" w:sz="0" w:space="0" w:color="auto"/>
          </w:divBdr>
          <w:divsChild>
            <w:div w:id="1508054158">
              <w:marLeft w:val="0"/>
              <w:marRight w:val="0"/>
              <w:marTop w:val="0"/>
              <w:marBottom w:val="0"/>
              <w:divBdr>
                <w:top w:val="none" w:sz="0" w:space="0" w:color="auto"/>
                <w:left w:val="none" w:sz="0" w:space="0" w:color="auto"/>
                <w:bottom w:val="none" w:sz="0" w:space="0" w:color="auto"/>
                <w:right w:val="none" w:sz="0" w:space="0" w:color="auto"/>
              </w:divBdr>
              <w:divsChild>
                <w:div w:id="387193960">
                  <w:marLeft w:val="0"/>
                  <w:marRight w:val="0"/>
                  <w:marTop w:val="0"/>
                  <w:marBottom w:val="0"/>
                  <w:divBdr>
                    <w:top w:val="none" w:sz="0" w:space="0" w:color="auto"/>
                    <w:left w:val="none" w:sz="0" w:space="0" w:color="auto"/>
                    <w:bottom w:val="none" w:sz="0" w:space="0" w:color="auto"/>
                    <w:right w:val="none" w:sz="0" w:space="0" w:color="auto"/>
                  </w:divBdr>
                  <w:divsChild>
                    <w:div w:id="19799925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90995768">
      <w:bodyDiv w:val="1"/>
      <w:marLeft w:val="0"/>
      <w:marRight w:val="0"/>
      <w:marTop w:val="0"/>
      <w:marBottom w:val="0"/>
      <w:divBdr>
        <w:top w:val="none" w:sz="0" w:space="0" w:color="auto"/>
        <w:left w:val="none" w:sz="0" w:space="0" w:color="auto"/>
        <w:bottom w:val="none" w:sz="0" w:space="0" w:color="auto"/>
        <w:right w:val="none" w:sz="0" w:space="0" w:color="auto"/>
      </w:divBdr>
    </w:div>
    <w:div w:id="1327517707">
      <w:bodyDiv w:val="1"/>
      <w:marLeft w:val="0"/>
      <w:marRight w:val="0"/>
      <w:marTop w:val="0"/>
      <w:marBottom w:val="0"/>
      <w:divBdr>
        <w:top w:val="none" w:sz="0" w:space="0" w:color="auto"/>
        <w:left w:val="none" w:sz="0" w:space="0" w:color="auto"/>
        <w:bottom w:val="none" w:sz="0" w:space="0" w:color="auto"/>
        <w:right w:val="none" w:sz="0" w:space="0" w:color="auto"/>
      </w:divBdr>
    </w:div>
    <w:div w:id="1332443597">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33207681">
      <w:bodyDiv w:val="1"/>
      <w:marLeft w:val="0"/>
      <w:marRight w:val="0"/>
      <w:marTop w:val="0"/>
      <w:marBottom w:val="0"/>
      <w:divBdr>
        <w:top w:val="none" w:sz="0" w:space="0" w:color="auto"/>
        <w:left w:val="none" w:sz="0" w:space="0" w:color="auto"/>
        <w:bottom w:val="none" w:sz="0" w:space="0" w:color="auto"/>
        <w:right w:val="none" w:sz="0" w:space="0" w:color="auto"/>
      </w:divBdr>
    </w:div>
    <w:div w:id="1436897526">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452437355">
      <w:bodyDiv w:val="1"/>
      <w:marLeft w:val="0"/>
      <w:marRight w:val="0"/>
      <w:marTop w:val="0"/>
      <w:marBottom w:val="0"/>
      <w:divBdr>
        <w:top w:val="none" w:sz="0" w:space="0" w:color="auto"/>
        <w:left w:val="none" w:sz="0" w:space="0" w:color="auto"/>
        <w:bottom w:val="none" w:sz="0" w:space="0" w:color="auto"/>
        <w:right w:val="none" w:sz="0" w:space="0" w:color="auto"/>
      </w:divBdr>
    </w:div>
    <w:div w:id="1456362962">
      <w:bodyDiv w:val="1"/>
      <w:marLeft w:val="0"/>
      <w:marRight w:val="0"/>
      <w:marTop w:val="0"/>
      <w:marBottom w:val="0"/>
      <w:divBdr>
        <w:top w:val="none" w:sz="0" w:space="0" w:color="auto"/>
        <w:left w:val="none" w:sz="0" w:space="0" w:color="auto"/>
        <w:bottom w:val="none" w:sz="0" w:space="0" w:color="auto"/>
        <w:right w:val="none" w:sz="0" w:space="0" w:color="auto"/>
      </w:divBdr>
    </w:div>
    <w:div w:id="1493717409">
      <w:bodyDiv w:val="1"/>
      <w:marLeft w:val="0"/>
      <w:marRight w:val="0"/>
      <w:marTop w:val="0"/>
      <w:marBottom w:val="0"/>
      <w:divBdr>
        <w:top w:val="none" w:sz="0" w:space="0" w:color="auto"/>
        <w:left w:val="none" w:sz="0" w:space="0" w:color="auto"/>
        <w:bottom w:val="none" w:sz="0" w:space="0" w:color="auto"/>
        <w:right w:val="none" w:sz="0" w:space="0" w:color="auto"/>
      </w:divBdr>
    </w:div>
    <w:div w:id="1550074127">
      <w:bodyDiv w:val="1"/>
      <w:marLeft w:val="0"/>
      <w:marRight w:val="0"/>
      <w:marTop w:val="0"/>
      <w:marBottom w:val="0"/>
      <w:divBdr>
        <w:top w:val="none" w:sz="0" w:space="0" w:color="auto"/>
        <w:left w:val="none" w:sz="0" w:space="0" w:color="auto"/>
        <w:bottom w:val="none" w:sz="0" w:space="0" w:color="auto"/>
        <w:right w:val="none" w:sz="0" w:space="0" w:color="auto"/>
      </w:divBdr>
    </w:div>
    <w:div w:id="1569876267">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608923689">
      <w:bodyDiv w:val="1"/>
      <w:marLeft w:val="0"/>
      <w:marRight w:val="0"/>
      <w:marTop w:val="0"/>
      <w:marBottom w:val="0"/>
      <w:divBdr>
        <w:top w:val="none" w:sz="0" w:space="0" w:color="auto"/>
        <w:left w:val="none" w:sz="0" w:space="0" w:color="auto"/>
        <w:bottom w:val="none" w:sz="0" w:space="0" w:color="auto"/>
        <w:right w:val="none" w:sz="0" w:space="0" w:color="auto"/>
      </w:divBdr>
      <w:divsChild>
        <w:div w:id="838885702">
          <w:marLeft w:val="0"/>
          <w:marRight w:val="0"/>
          <w:marTop w:val="0"/>
          <w:marBottom w:val="0"/>
          <w:divBdr>
            <w:top w:val="none" w:sz="0" w:space="0" w:color="auto"/>
            <w:left w:val="none" w:sz="0" w:space="0" w:color="auto"/>
            <w:bottom w:val="none" w:sz="0" w:space="0" w:color="auto"/>
            <w:right w:val="none" w:sz="0" w:space="0" w:color="auto"/>
          </w:divBdr>
          <w:divsChild>
            <w:div w:id="2125927073">
              <w:marLeft w:val="0"/>
              <w:marRight w:val="0"/>
              <w:marTop w:val="0"/>
              <w:marBottom w:val="0"/>
              <w:divBdr>
                <w:top w:val="none" w:sz="0" w:space="0" w:color="auto"/>
                <w:left w:val="none" w:sz="0" w:space="0" w:color="auto"/>
                <w:bottom w:val="none" w:sz="0" w:space="0" w:color="auto"/>
                <w:right w:val="none" w:sz="0" w:space="0" w:color="auto"/>
              </w:divBdr>
              <w:divsChild>
                <w:div w:id="1318071092">
                  <w:marLeft w:val="0"/>
                  <w:marRight w:val="0"/>
                  <w:marTop w:val="0"/>
                  <w:marBottom w:val="0"/>
                  <w:divBdr>
                    <w:top w:val="none" w:sz="0" w:space="0" w:color="auto"/>
                    <w:left w:val="none" w:sz="0" w:space="0" w:color="auto"/>
                    <w:bottom w:val="none" w:sz="0" w:space="0" w:color="auto"/>
                    <w:right w:val="none" w:sz="0" w:space="0" w:color="auto"/>
                  </w:divBdr>
                  <w:divsChild>
                    <w:div w:id="915628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23999712">
      <w:bodyDiv w:val="1"/>
      <w:marLeft w:val="0"/>
      <w:marRight w:val="0"/>
      <w:marTop w:val="0"/>
      <w:marBottom w:val="0"/>
      <w:divBdr>
        <w:top w:val="none" w:sz="0" w:space="0" w:color="auto"/>
        <w:left w:val="none" w:sz="0" w:space="0" w:color="auto"/>
        <w:bottom w:val="none" w:sz="0" w:space="0" w:color="auto"/>
        <w:right w:val="none" w:sz="0" w:space="0" w:color="auto"/>
      </w:divBdr>
    </w:div>
    <w:div w:id="1628394722">
      <w:bodyDiv w:val="1"/>
      <w:marLeft w:val="0"/>
      <w:marRight w:val="0"/>
      <w:marTop w:val="0"/>
      <w:marBottom w:val="0"/>
      <w:divBdr>
        <w:top w:val="none" w:sz="0" w:space="0" w:color="auto"/>
        <w:left w:val="none" w:sz="0" w:space="0" w:color="auto"/>
        <w:bottom w:val="none" w:sz="0" w:space="0" w:color="auto"/>
        <w:right w:val="none" w:sz="0" w:space="0" w:color="auto"/>
      </w:divBdr>
      <w:divsChild>
        <w:div w:id="1896046374">
          <w:marLeft w:val="0"/>
          <w:marRight w:val="0"/>
          <w:marTop w:val="0"/>
          <w:marBottom w:val="0"/>
          <w:divBdr>
            <w:top w:val="none" w:sz="0" w:space="0" w:color="auto"/>
            <w:left w:val="none" w:sz="0" w:space="0" w:color="auto"/>
            <w:bottom w:val="none" w:sz="0" w:space="0" w:color="auto"/>
            <w:right w:val="none" w:sz="0" w:space="0" w:color="auto"/>
          </w:divBdr>
          <w:divsChild>
            <w:div w:id="855769775">
              <w:marLeft w:val="0"/>
              <w:marRight w:val="0"/>
              <w:marTop w:val="0"/>
              <w:marBottom w:val="0"/>
              <w:divBdr>
                <w:top w:val="none" w:sz="0" w:space="0" w:color="auto"/>
                <w:left w:val="none" w:sz="0" w:space="0" w:color="auto"/>
                <w:bottom w:val="none" w:sz="0" w:space="0" w:color="auto"/>
                <w:right w:val="none" w:sz="0" w:space="0" w:color="auto"/>
              </w:divBdr>
              <w:divsChild>
                <w:div w:id="528299423">
                  <w:marLeft w:val="0"/>
                  <w:marRight w:val="0"/>
                  <w:marTop w:val="0"/>
                  <w:marBottom w:val="0"/>
                  <w:divBdr>
                    <w:top w:val="none" w:sz="0" w:space="0" w:color="auto"/>
                    <w:left w:val="none" w:sz="0" w:space="0" w:color="auto"/>
                    <w:bottom w:val="none" w:sz="0" w:space="0" w:color="auto"/>
                    <w:right w:val="none" w:sz="0" w:space="0" w:color="auto"/>
                  </w:divBdr>
                  <w:divsChild>
                    <w:div w:id="10466815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55375455">
      <w:bodyDiv w:val="1"/>
      <w:marLeft w:val="0"/>
      <w:marRight w:val="0"/>
      <w:marTop w:val="0"/>
      <w:marBottom w:val="0"/>
      <w:divBdr>
        <w:top w:val="none" w:sz="0" w:space="0" w:color="auto"/>
        <w:left w:val="none" w:sz="0" w:space="0" w:color="auto"/>
        <w:bottom w:val="none" w:sz="0" w:space="0" w:color="auto"/>
        <w:right w:val="none" w:sz="0" w:space="0" w:color="auto"/>
      </w:divBdr>
    </w:div>
    <w:div w:id="1688169382">
      <w:bodyDiv w:val="1"/>
      <w:marLeft w:val="0"/>
      <w:marRight w:val="0"/>
      <w:marTop w:val="0"/>
      <w:marBottom w:val="0"/>
      <w:divBdr>
        <w:top w:val="none" w:sz="0" w:space="0" w:color="auto"/>
        <w:left w:val="none" w:sz="0" w:space="0" w:color="auto"/>
        <w:bottom w:val="none" w:sz="0" w:space="0" w:color="auto"/>
        <w:right w:val="none" w:sz="0" w:space="0" w:color="auto"/>
      </w:divBdr>
    </w:div>
    <w:div w:id="1707410942">
      <w:bodyDiv w:val="1"/>
      <w:marLeft w:val="0"/>
      <w:marRight w:val="0"/>
      <w:marTop w:val="0"/>
      <w:marBottom w:val="0"/>
      <w:divBdr>
        <w:top w:val="none" w:sz="0" w:space="0" w:color="auto"/>
        <w:left w:val="none" w:sz="0" w:space="0" w:color="auto"/>
        <w:bottom w:val="none" w:sz="0" w:space="0" w:color="auto"/>
        <w:right w:val="none" w:sz="0" w:space="0" w:color="auto"/>
      </w:divBdr>
    </w:div>
    <w:div w:id="1711756954">
      <w:bodyDiv w:val="1"/>
      <w:marLeft w:val="0"/>
      <w:marRight w:val="0"/>
      <w:marTop w:val="0"/>
      <w:marBottom w:val="0"/>
      <w:divBdr>
        <w:top w:val="none" w:sz="0" w:space="0" w:color="auto"/>
        <w:left w:val="none" w:sz="0" w:space="0" w:color="auto"/>
        <w:bottom w:val="none" w:sz="0" w:space="0" w:color="auto"/>
        <w:right w:val="none" w:sz="0" w:space="0" w:color="auto"/>
      </w:divBdr>
      <w:divsChild>
        <w:div w:id="2005433489">
          <w:marLeft w:val="0"/>
          <w:marRight w:val="0"/>
          <w:marTop w:val="0"/>
          <w:marBottom w:val="0"/>
          <w:divBdr>
            <w:top w:val="none" w:sz="0" w:space="0" w:color="auto"/>
            <w:left w:val="none" w:sz="0" w:space="0" w:color="auto"/>
            <w:bottom w:val="none" w:sz="0" w:space="0" w:color="auto"/>
            <w:right w:val="none" w:sz="0" w:space="0" w:color="auto"/>
          </w:divBdr>
          <w:divsChild>
            <w:div w:id="1491944019">
              <w:marLeft w:val="0"/>
              <w:marRight w:val="0"/>
              <w:marTop w:val="0"/>
              <w:marBottom w:val="0"/>
              <w:divBdr>
                <w:top w:val="none" w:sz="0" w:space="0" w:color="auto"/>
                <w:left w:val="none" w:sz="0" w:space="0" w:color="auto"/>
                <w:bottom w:val="none" w:sz="0" w:space="0" w:color="auto"/>
                <w:right w:val="none" w:sz="0" w:space="0" w:color="auto"/>
              </w:divBdr>
              <w:divsChild>
                <w:div w:id="41447868">
                  <w:marLeft w:val="0"/>
                  <w:marRight w:val="0"/>
                  <w:marTop w:val="0"/>
                  <w:marBottom w:val="0"/>
                  <w:divBdr>
                    <w:top w:val="none" w:sz="0" w:space="0" w:color="auto"/>
                    <w:left w:val="none" w:sz="0" w:space="0" w:color="auto"/>
                    <w:bottom w:val="none" w:sz="0" w:space="0" w:color="auto"/>
                    <w:right w:val="none" w:sz="0" w:space="0" w:color="auto"/>
                  </w:divBdr>
                  <w:divsChild>
                    <w:div w:id="20215473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65298493">
      <w:bodyDiv w:val="1"/>
      <w:marLeft w:val="0"/>
      <w:marRight w:val="0"/>
      <w:marTop w:val="0"/>
      <w:marBottom w:val="0"/>
      <w:divBdr>
        <w:top w:val="none" w:sz="0" w:space="0" w:color="auto"/>
        <w:left w:val="none" w:sz="0" w:space="0" w:color="auto"/>
        <w:bottom w:val="none" w:sz="0" w:space="0" w:color="auto"/>
        <w:right w:val="none" w:sz="0" w:space="0" w:color="auto"/>
      </w:divBdr>
      <w:divsChild>
        <w:div w:id="743600742">
          <w:marLeft w:val="0"/>
          <w:marRight w:val="0"/>
          <w:marTop w:val="0"/>
          <w:marBottom w:val="0"/>
          <w:divBdr>
            <w:top w:val="none" w:sz="0" w:space="0" w:color="auto"/>
            <w:left w:val="none" w:sz="0" w:space="0" w:color="auto"/>
            <w:bottom w:val="none" w:sz="0" w:space="0" w:color="auto"/>
            <w:right w:val="none" w:sz="0" w:space="0" w:color="auto"/>
          </w:divBdr>
          <w:divsChild>
            <w:div w:id="993726916">
              <w:marLeft w:val="0"/>
              <w:marRight w:val="0"/>
              <w:marTop w:val="0"/>
              <w:marBottom w:val="0"/>
              <w:divBdr>
                <w:top w:val="none" w:sz="0" w:space="0" w:color="auto"/>
                <w:left w:val="none" w:sz="0" w:space="0" w:color="auto"/>
                <w:bottom w:val="none" w:sz="0" w:space="0" w:color="auto"/>
                <w:right w:val="none" w:sz="0" w:space="0" w:color="auto"/>
              </w:divBdr>
              <w:divsChild>
                <w:div w:id="867834356">
                  <w:marLeft w:val="0"/>
                  <w:marRight w:val="0"/>
                  <w:marTop w:val="0"/>
                  <w:marBottom w:val="0"/>
                  <w:divBdr>
                    <w:top w:val="none" w:sz="0" w:space="0" w:color="auto"/>
                    <w:left w:val="none" w:sz="0" w:space="0" w:color="auto"/>
                    <w:bottom w:val="none" w:sz="0" w:space="0" w:color="auto"/>
                    <w:right w:val="none" w:sz="0" w:space="0" w:color="auto"/>
                  </w:divBdr>
                  <w:divsChild>
                    <w:div w:id="1174759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71656755">
      <w:bodyDiv w:val="1"/>
      <w:marLeft w:val="0"/>
      <w:marRight w:val="0"/>
      <w:marTop w:val="0"/>
      <w:marBottom w:val="0"/>
      <w:divBdr>
        <w:top w:val="none" w:sz="0" w:space="0" w:color="auto"/>
        <w:left w:val="none" w:sz="0" w:space="0" w:color="auto"/>
        <w:bottom w:val="none" w:sz="0" w:space="0" w:color="auto"/>
        <w:right w:val="none" w:sz="0" w:space="0" w:color="auto"/>
      </w:divBdr>
    </w:div>
    <w:div w:id="1814253110">
      <w:bodyDiv w:val="1"/>
      <w:marLeft w:val="0"/>
      <w:marRight w:val="0"/>
      <w:marTop w:val="0"/>
      <w:marBottom w:val="0"/>
      <w:divBdr>
        <w:top w:val="none" w:sz="0" w:space="0" w:color="auto"/>
        <w:left w:val="none" w:sz="0" w:space="0" w:color="auto"/>
        <w:bottom w:val="none" w:sz="0" w:space="0" w:color="auto"/>
        <w:right w:val="none" w:sz="0" w:space="0" w:color="auto"/>
      </w:divBdr>
      <w:divsChild>
        <w:div w:id="1526405358">
          <w:marLeft w:val="0"/>
          <w:marRight w:val="0"/>
          <w:marTop w:val="0"/>
          <w:marBottom w:val="0"/>
          <w:divBdr>
            <w:top w:val="none" w:sz="0" w:space="0" w:color="auto"/>
            <w:left w:val="none" w:sz="0" w:space="0" w:color="auto"/>
            <w:bottom w:val="none" w:sz="0" w:space="0" w:color="auto"/>
            <w:right w:val="none" w:sz="0" w:space="0" w:color="auto"/>
          </w:divBdr>
          <w:divsChild>
            <w:div w:id="1497498780">
              <w:marLeft w:val="0"/>
              <w:marRight w:val="0"/>
              <w:marTop w:val="0"/>
              <w:marBottom w:val="0"/>
              <w:divBdr>
                <w:top w:val="none" w:sz="0" w:space="0" w:color="auto"/>
                <w:left w:val="none" w:sz="0" w:space="0" w:color="auto"/>
                <w:bottom w:val="none" w:sz="0" w:space="0" w:color="auto"/>
                <w:right w:val="none" w:sz="0" w:space="0" w:color="auto"/>
              </w:divBdr>
              <w:divsChild>
                <w:div w:id="477383147">
                  <w:marLeft w:val="0"/>
                  <w:marRight w:val="0"/>
                  <w:marTop w:val="0"/>
                  <w:marBottom w:val="0"/>
                  <w:divBdr>
                    <w:top w:val="none" w:sz="0" w:space="0" w:color="auto"/>
                    <w:left w:val="none" w:sz="0" w:space="0" w:color="auto"/>
                    <w:bottom w:val="none" w:sz="0" w:space="0" w:color="auto"/>
                    <w:right w:val="none" w:sz="0" w:space="0" w:color="auto"/>
                  </w:divBdr>
                  <w:divsChild>
                    <w:div w:id="642538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5483625">
      <w:bodyDiv w:val="1"/>
      <w:marLeft w:val="0"/>
      <w:marRight w:val="0"/>
      <w:marTop w:val="0"/>
      <w:marBottom w:val="0"/>
      <w:divBdr>
        <w:top w:val="none" w:sz="0" w:space="0" w:color="auto"/>
        <w:left w:val="none" w:sz="0" w:space="0" w:color="auto"/>
        <w:bottom w:val="none" w:sz="0" w:space="0" w:color="auto"/>
        <w:right w:val="none" w:sz="0" w:space="0" w:color="auto"/>
      </w:divBdr>
      <w:divsChild>
        <w:div w:id="2047871500">
          <w:marLeft w:val="0"/>
          <w:marRight w:val="0"/>
          <w:marTop w:val="0"/>
          <w:marBottom w:val="0"/>
          <w:divBdr>
            <w:top w:val="none" w:sz="0" w:space="0" w:color="auto"/>
            <w:left w:val="none" w:sz="0" w:space="0" w:color="auto"/>
            <w:bottom w:val="none" w:sz="0" w:space="0" w:color="auto"/>
            <w:right w:val="none" w:sz="0" w:space="0" w:color="auto"/>
          </w:divBdr>
          <w:divsChild>
            <w:div w:id="1189366932">
              <w:marLeft w:val="0"/>
              <w:marRight w:val="0"/>
              <w:marTop w:val="0"/>
              <w:marBottom w:val="0"/>
              <w:divBdr>
                <w:top w:val="none" w:sz="0" w:space="0" w:color="auto"/>
                <w:left w:val="none" w:sz="0" w:space="0" w:color="auto"/>
                <w:bottom w:val="none" w:sz="0" w:space="0" w:color="auto"/>
                <w:right w:val="none" w:sz="0" w:space="0" w:color="auto"/>
              </w:divBdr>
              <w:divsChild>
                <w:div w:id="1305962718">
                  <w:marLeft w:val="0"/>
                  <w:marRight w:val="0"/>
                  <w:marTop w:val="0"/>
                  <w:marBottom w:val="0"/>
                  <w:divBdr>
                    <w:top w:val="none" w:sz="0" w:space="0" w:color="auto"/>
                    <w:left w:val="none" w:sz="0" w:space="0" w:color="auto"/>
                    <w:bottom w:val="none" w:sz="0" w:space="0" w:color="auto"/>
                    <w:right w:val="none" w:sz="0" w:space="0" w:color="auto"/>
                  </w:divBdr>
                  <w:divsChild>
                    <w:div w:id="579365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1878540508">
      <w:bodyDiv w:val="1"/>
      <w:marLeft w:val="0"/>
      <w:marRight w:val="0"/>
      <w:marTop w:val="0"/>
      <w:marBottom w:val="0"/>
      <w:divBdr>
        <w:top w:val="none" w:sz="0" w:space="0" w:color="auto"/>
        <w:left w:val="none" w:sz="0" w:space="0" w:color="auto"/>
        <w:bottom w:val="none" w:sz="0" w:space="0" w:color="auto"/>
        <w:right w:val="none" w:sz="0" w:space="0" w:color="auto"/>
      </w:divBdr>
      <w:divsChild>
        <w:div w:id="1158425019">
          <w:marLeft w:val="0"/>
          <w:marRight w:val="0"/>
          <w:marTop w:val="0"/>
          <w:marBottom w:val="0"/>
          <w:divBdr>
            <w:top w:val="none" w:sz="0" w:space="0" w:color="auto"/>
            <w:left w:val="none" w:sz="0" w:space="0" w:color="auto"/>
            <w:bottom w:val="none" w:sz="0" w:space="0" w:color="auto"/>
            <w:right w:val="none" w:sz="0" w:space="0" w:color="auto"/>
          </w:divBdr>
          <w:divsChild>
            <w:div w:id="1131440767">
              <w:marLeft w:val="0"/>
              <w:marRight w:val="0"/>
              <w:marTop w:val="0"/>
              <w:marBottom w:val="0"/>
              <w:divBdr>
                <w:top w:val="none" w:sz="0" w:space="0" w:color="auto"/>
                <w:left w:val="none" w:sz="0" w:space="0" w:color="auto"/>
                <w:bottom w:val="none" w:sz="0" w:space="0" w:color="auto"/>
                <w:right w:val="none" w:sz="0" w:space="0" w:color="auto"/>
              </w:divBdr>
              <w:divsChild>
                <w:div w:id="1263031317">
                  <w:marLeft w:val="0"/>
                  <w:marRight w:val="0"/>
                  <w:marTop w:val="0"/>
                  <w:marBottom w:val="0"/>
                  <w:divBdr>
                    <w:top w:val="none" w:sz="0" w:space="0" w:color="auto"/>
                    <w:left w:val="none" w:sz="0" w:space="0" w:color="auto"/>
                    <w:bottom w:val="none" w:sz="0" w:space="0" w:color="auto"/>
                    <w:right w:val="none" w:sz="0" w:space="0" w:color="auto"/>
                  </w:divBdr>
                  <w:divsChild>
                    <w:div w:id="1952275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03834980">
      <w:bodyDiv w:val="1"/>
      <w:marLeft w:val="0"/>
      <w:marRight w:val="0"/>
      <w:marTop w:val="0"/>
      <w:marBottom w:val="0"/>
      <w:divBdr>
        <w:top w:val="none" w:sz="0" w:space="0" w:color="auto"/>
        <w:left w:val="none" w:sz="0" w:space="0" w:color="auto"/>
        <w:bottom w:val="none" w:sz="0" w:space="0" w:color="auto"/>
        <w:right w:val="none" w:sz="0" w:space="0" w:color="auto"/>
      </w:divBdr>
    </w:div>
    <w:div w:id="1917325873">
      <w:bodyDiv w:val="1"/>
      <w:marLeft w:val="0"/>
      <w:marRight w:val="0"/>
      <w:marTop w:val="0"/>
      <w:marBottom w:val="0"/>
      <w:divBdr>
        <w:top w:val="none" w:sz="0" w:space="0" w:color="auto"/>
        <w:left w:val="none" w:sz="0" w:space="0" w:color="auto"/>
        <w:bottom w:val="none" w:sz="0" w:space="0" w:color="auto"/>
        <w:right w:val="none" w:sz="0" w:space="0" w:color="auto"/>
      </w:divBdr>
      <w:divsChild>
        <w:div w:id="1484659303">
          <w:marLeft w:val="0"/>
          <w:marRight w:val="0"/>
          <w:marTop w:val="0"/>
          <w:marBottom w:val="0"/>
          <w:divBdr>
            <w:top w:val="none" w:sz="0" w:space="0" w:color="auto"/>
            <w:left w:val="none" w:sz="0" w:space="0" w:color="auto"/>
            <w:bottom w:val="none" w:sz="0" w:space="0" w:color="auto"/>
            <w:right w:val="none" w:sz="0" w:space="0" w:color="auto"/>
          </w:divBdr>
          <w:divsChild>
            <w:div w:id="527060513">
              <w:marLeft w:val="0"/>
              <w:marRight w:val="0"/>
              <w:marTop w:val="0"/>
              <w:marBottom w:val="0"/>
              <w:divBdr>
                <w:top w:val="none" w:sz="0" w:space="0" w:color="auto"/>
                <w:left w:val="none" w:sz="0" w:space="0" w:color="auto"/>
                <w:bottom w:val="none" w:sz="0" w:space="0" w:color="auto"/>
                <w:right w:val="none" w:sz="0" w:space="0" w:color="auto"/>
              </w:divBdr>
              <w:divsChild>
                <w:div w:id="93787121">
                  <w:marLeft w:val="0"/>
                  <w:marRight w:val="0"/>
                  <w:marTop w:val="0"/>
                  <w:marBottom w:val="0"/>
                  <w:divBdr>
                    <w:top w:val="none" w:sz="0" w:space="0" w:color="auto"/>
                    <w:left w:val="none" w:sz="0" w:space="0" w:color="auto"/>
                    <w:bottom w:val="none" w:sz="0" w:space="0" w:color="auto"/>
                    <w:right w:val="none" w:sz="0" w:space="0" w:color="auto"/>
                  </w:divBdr>
                  <w:divsChild>
                    <w:div w:id="17401283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7156417">
      <w:bodyDiv w:val="1"/>
      <w:marLeft w:val="0"/>
      <w:marRight w:val="0"/>
      <w:marTop w:val="0"/>
      <w:marBottom w:val="0"/>
      <w:divBdr>
        <w:top w:val="none" w:sz="0" w:space="0" w:color="auto"/>
        <w:left w:val="none" w:sz="0" w:space="0" w:color="auto"/>
        <w:bottom w:val="none" w:sz="0" w:space="0" w:color="auto"/>
        <w:right w:val="none" w:sz="0" w:space="0" w:color="auto"/>
      </w:divBdr>
    </w:div>
    <w:div w:id="1955206829">
      <w:bodyDiv w:val="1"/>
      <w:marLeft w:val="0"/>
      <w:marRight w:val="0"/>
      <w:marTop w:val="0"/>
      <w:marBottom w:val="0"/>
      <w:divBdr>
        <w:top w:val="none" w:sz="0" w:space="0" w:color="auto"/>
        <w:left w:val="none" w:sz="0" w:space="0" w:color="auto"/>
        <w:bottom w:val="none" w:sz="0" w:space="0" w:color="auto"/>
        <w:right w:val="none" w:sz="0" w:space="0" w:color="auto"/>
      </w:divBdr>
      <w:divsChild>
        <w:div w:id="1692994570">
          <w:marLeft w:val="0"/>
          <w:marRight w:val="0"/>
          <w:marTop w:val="0"/>
          <w:marBottom w:val="0"/>
          <w:divBdr>
            <w:top w:val="none" w:sz="0" w:space="0" w:color="auto"/>
            <w:left w:val="none" w:sz="0" w:space="0" w:color="auto"/>
            <w:bottom w:val="none" w:sz="0" w:space="0" w:color="auto"/>
            <w:right w:val="none" w:sz="0" w:space="0" w:color="auto"/>
          </w:divBdr>
          <w:divsChild>
            <w:div w:id="777213844">
              <w:marLeft w:val="0"/>
              <w:marRight w:val="0"/>
              <w:marTop w:val="0"/>
              <w:marBottom w:val="0"/>
              <w:divBdr>
                <w:top w:val="none" w:sz="0" w:space="0" w:color="auto"/>
                <w:left w:val="none" w:sz="0" w:space="0" w:color="auto"/>
                <w:bottom w:val="none" w:sz="0" w:space="0" w:color="auto"/>
                <w:right w:val="none" w:sz="0" w:space="0" w:color="auto"/>
              </w:divBdr>
              <w:divsChild>
                <w:div w:id="1066682237">
                  <w:marLeft w:val="0"/>
                  <w:marRight w:val="0"/>
                  <w:marTop w:val="0"/>
                  <w:marBottom w:val="0"/>
                  <w:divBdr>
                    <w:top w:val="none" w:sz="0" w:space="0" w:color="auto"/>
                    <w:left w:val="none" w:sz="0" w:space="0" w:color="auto"/>
                    <w:bottom w:val="none" w:sz="0" w:space="0" w:color="auto"/>
                    <w:right w:val="none" w:sz="0" w:space="0" w:color="auto"/>
                  </w:divBdr>
                  <w:divsChild>
                    <w:div w:id="475099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65497143">
      <w:bodyDiv w:val="1"/>
      <w:marLeft w:val="0"/>
      <w:marRight w:val="0"/>
      <w:marTop w:val="0"/>
      <w:marBottom w:val="0"/>
      <w:divBdr>
        <w:top w:val="none" w:sz="0" w:space="0" w:color="auto"/>
        <w:left w:val="none" w:sz="0" w:space="0" w:color="auto"/>
        <w:bottom w:val="none" w:sz="0" w:space="0" w:color="auto"/>
        <w:right w:val="none" w:sz="0" w:space="0" w:color="auto"/>
      </w:divBdr>
      <w:divsChild>
        <w:div w:id="1000355026">
          <w:marLeft w:val="0"/>
          <w:marRight w:val="0"/>
          <w:marTop w:val="0"/>
          <w:marBottom w:val="0"/>
          <w:divBdr>
            <w:top w:val="none" w:sz="0" w:space="0" w:color="auto"/>
            <w:left w:val="none" w:sz="0" w:space="0" w:color="auto"/>
            <w:bottom w:val="none" w:sz="0" w:space="0" w:color="auto"/>
            <w:right w:val="none" w:sz="0" w:space="0" w:color="auto"/>
          </w:divBdr>
          <w:divsChild>
            <w:div w:id="2088917146">
              <w:marLeft w:val="0"/>
              <w:marRight w:val="0"/>
              <w:marTop w:val="0"/>
              <w:marBottom w:val="0"/>
              <w:divBdr>
                <w:top w:val="none" w:sz="0" w:space="0" w:color="auto"/>
                <w:left w:val="none" w:sz="0" w:space="0" w:color="auto"/>
                <w:bottom w:val="none" w:sz="0" w:space="0" w:color="auto"/>
                <w:right w:val="none" w:sz="0" w:space="0" w:color="auto"/>
              </w:divBdr>
              <w:divsChild>
                <w:div w:id="1355229207">
                  <w:marLeft w:val="0"/>
                  <w:marRight w:val="0"/>
                  <w:marTop w:val="0"/>
                  <w:marBottom w:val="0"/>
                  <w:divBdr>
                    <w:top w:val="none" w:sz="0" w:space="0" w:color="auto"/>
                    <w:left w:val="none" w:sz="0" w:space="0" w:color="auto"/>
                    <w:bottom w:val="none" w:sz="0" w:space="0" w:color="auto"/>
                    <w:right w:val="none" w:sz="0" w:space="0" w:color="auto"/>
                  </w:divBdr>
                  <w:divsChild>
                    <w:div w:id="80882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78871465">
      <w:bodyDiv w:val="1"/>
      <w:marLeft w:val="0"/>
      <w:marRight w:val="0"/>
      <w:marTop w:val="0"/>
      <w:marBottom w:val="0"/>
      <w:divBdr>
        <w:top w:val="none" w:sz="0" w:space="0" w:color="auto"/>
        <w:left w:val="none" w:sz="0" w:space="0" w:color="auto"/>
        <w:bottom w:val="none" w:sz="0" w:space="0" w:color="auto"/>
        <w:right w:val="none" w:sz="0" w:space="0" w:color="auto"/>
      </w:divBdr>
      <w:divsChild>
        <w:div w:id="24329730">
          <w:marLeft w:val="0"/>
          <w:marRight w:val="0"/>
          <w:marTop w:val="0"/>
          <w:marBottom w:val="0"/>
          <w:divBdr>
            <w:top w:val="none" w:sz="0" w:space="0" w:color="auto"/>
            <w:left w:val="none" w:sz="0" w:space="0" w:color="auto"/>
            <w:bottom w:val="none" w:sz="0" w:space="0" w:color="auto"/>
            <w:right w:val="none" w:sz="0" w:space="0" w:color="auto"/>
          </w:divBdr>
          <w:divsChild>
            <w:div w:id="907961144">
              <w:marLeft w:val="0"/>
              <w:marRight w:val="0"/>
              <w:marTop w:val="0"/>
              <w:marBottom w:val="0"/>
              <w:divBdr>
                <w:top w:val="none" w:sz="0" w:space="0" w:color="auto"/>
                <w:left w:val="none" w:sz="0" w:space="0" w:color="auto"/>
                <w:bottom w:val="none" w:sz="0" w:space="0" w:color="auto"/>
                <w:right w:val="none" w:sz="0" w:space="0" w:color="auto"/>
              </w:divBdr>
              <w:divsChild>
                <w:div w:id="561722530">
                  <w:marLeft w:val="0"/>
                  <w:marRight w:val="0"/>
                  <w:marTop w:val="0"/>
                  <w:marBottom w:val="0"/>
                  <w:divBdr>
                    <w:top w:val="none" w:sz="0" w:space="0" w:color="auto"/>
                    <w:left w:val="none" w:sz="0" w:space="0" w:color="auto"/>
                    <w:bottom w:val="none" w:sz="0" w:space="0" w:color="auto"/>
                    <w:right w:val="none" w:sz="0" w:space="0" w:color="auto"/>
                  </w:divBdr>
                  <w:divsChild>
                    <w:div w:id="17543496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81835792">
      <w:bodyDiv w:val="1"/>
      <w:marLeft w:val="0"/>
      <w:marRight w:val="0"/>
      <w:marTop w:val="0"/>
      <w:marBottom w:val="0"/>
      <w:divBdr>
        <w:top w:val="none" w:sz="0" w:space="0" w:color="auto"/>
        <w:left w:val="none" w:sz="0" w:space="0" w:color="auto"/>
        <w:bottom w:val="none" w:sz="0" w:space="0" w:color="auto"/>
        <w:right w:val="none" w:sz="0" w:space="0" w:color="auto"/>
      </w:divBdr>
      <w:divsChild>
        <w:div w:id="378549748">
          <w:marLeft w:val="0"/>
          <w:marRight w:val="0"/>
          <w:marTop w:val="0"/>
          <w:marBottom w:val="0"/>
          <w:divBdr>
            <w:top w:val="none" w:sz="0" w:space="0" w:color="auto"/>
            <w:left w:val="none" w:sz="0" w:space="0" w:color="auto"/>
            <w:bottom w:val="none" w:sz="0" w:space="0" w:color="auto"/>
            <w:right w:val="none" w:sz="0" w:space="0" w:color="auto"/>
          </w:divBdr>
          <w:divsChild>
            <w:div w:id="616301802">
              <w:marLeft w:val="0"/>
              <w:marRight w:val="0"/>
              <w:marTop w:val="0"/>
              <w:marBottom w:val="0"/>
              <w:divBdr>
                <w:top w:val="none" w:sz="0" w:space="0" w:color="auto"/>
                <w:left w:val="none" w:sz="0" w:space="0" w:color="auto"/>
                <w:bottom w:val="none" w:sz="0" w:space="0" w:color="auto"/>
                <w:right w:val="none" w:sz="0" w:space="0" w:color="auto"/>
              </w:divBdr>
              <w:divsChild>
                <w:div w:id="1411536066">
                  <w:marLeft w:val="0"/>
                  <w:marRight w:val="0"/>
                  <w:marTop w:val="0"/>
                  <w:marBottom w:val="0"/>
                  <w:divBdr>
                    <w:top w:val="none" w:sz="0" w:space="0" w:color="auto"/>
                    <w:left w:val="none" w:sz="0" w:space="0" w:color="auto"/>
                    <w:bottom w:val="none" w:sz="0" w:space="0" w:color="auto"/>
                    <w:right w:val="none" w:sz="0" w:space="0" w:color="auto"/>
                  </w:divBdr>
                  <w:divsChild>
                    <w:div w:id="1571191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30060085">
      <w:bodyDiv w:val="1"/>
      <w:marLeft w:val="0"/>
      <w:marRight w:val="0"/>
      <w:marTop w:val="0"/>
      <w:marBottom w:val="0"/>
      <w:divBdr>
        <w:top w:val="none" w:sz="0" w:space="0" w:color="auto"/>
        <w:left w:val="none" w:sz="0" w:space="0" w:color="auto"/>
        <w:bottom w:val="none" w:sz="0" w:space="0" w:color="auto"/>
        <w:right w:val="none" w:sz="0" w:space="0" w:color="auto"/>
      </w:divBdr>
      <w:divsChild>
        <w:div w:id="1955093160">
          <w:marLeft w:val="0"/>
          <w:marRight w:val="0"/>
          <w:marTop w:val="0"/>
          <w:marBottom w:val="0"/>
          <w:divBdr>
            <w:top w:val="none" w:sz="0" w:space="0" w:color="auto"/>
            <w:left w:val="none" w:sz="0" w:space="0" w:color="auto"/>
            <w:bottom w:val="none" w:sz="0" w:space="0" w:color="auto"/>
            <w:right w:val="none" w:sz="0" w:space="0" w:color="auto"/>
          </w:divBdr>
          <w:divsChild>
            <w:div w:id="343633514">
              <w:marLeft w:val="0"/>
              <w:marRight w:val="0"/>
              <w:marTop w:val="0"/>
              <w:marBottom w:val="0"/>
              <w:divBdr>
                <w:top w:val="none" w:sz="0" w:space="0" w:color="auto"/>
                <w:left w:val="none" w:sz="0" w:space="0" w:color="auto"/>
                <w:bottom w:val="none" w:sz="0" w:space="0" w:color="auto"/>
                <w:right w:val="none" w:sz="0" w:space="0" w:color="auto"/>
              </w:divBdr>
              <w:divsChild>
                <w:div w:id="1827282666">
                  <w:marLeft w:val="0"/>
                  <w:marRight w:val="0"/>
                  <w:marTop w:val="0"/>
                  <w:marBottom w:val="0"/>
                  <w:divBdr>
                    <w:top w:val="none" w:sz="0" w:space="0" w:color="auto"/>
                    <w:left w:val="none" w:sz="0" w:space="0" w:color="auto"/>
                    <w:bottom w:val="none" w:sz="0" w:space="0" w:color="auto"/>
                    <w:right w:val="none" w:sz="0" w:space="0" w:color="auto"/>
                  </w:divBdr>
                  <w:divsChild>
                    <w:div w:id="1377700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060393540">
      <w:bodyDiv w:val="1"/>
      <w:marLeft w:val="0"/>
      <w:marRight w:val="0"/>
      <w:marTop w:val="0"/>
      <w:marBottom w:val="0"/>
      <w:divBdr>
        <w:top w:val="none" w:sz="0" w:space="0" w:color="auto"/>
        <w:left w:val="none" w:sz="0" w:space="0" w:color="auto"/>
        <w:bottom w:val="none" w:sz="0" w:space="0" w:color="auto"/>
        <w:right w:val="none" w:sz="0" w:space="0" w:color="auto"/>
      </w:divBdr>
    </w:div>
    <w:div w:id="2074307881">
      <w:bodyDiv w:val="1"/>
      <w:marLeft w:val="0"/>
      <w:marRight w:val="0"/>
      <w:marTop w:val="0"/>
      <w:marBottom w:val="0"/>
      <w:divBdr>
        <w:top w:val="none" w:sz="0" w:space="0" w:color="auto"/>
        <w:left w:val="none" w:sz="0" w:space="0" w:color="auto"/>
        <w:bottom w:val="none" w:sz="0" w:space="0" w:color="auto"/>
        <w:right w:val="none" w:sz="0" w:space="0" w:color="auto"/>
      </w:divBdr>
    </w:div>
    <w:div w:id="2100710937">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382542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mailto:secretariat@minfin.am" TargetMode="Externa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C9DAD8B-A173-4846-AD5E-332A8C0A6B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1815</TotalTime>
  <Pages>55</Pages>
  <Words>19292</Words>
  <Characters>109966</Characters>
  <Application>Microsoft Office Word</Application>
  <DocSecurity>0</DocSecurity>
  <Lines>916</Lines>
  <Paragraphs>257</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129001</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HP</cp:lastModifiedBy>
  <cp:revision>712</cp:revision>
  <cp:lastPrinted>2018-02-16T07:12:00Z</cp:lastPrinted>
  <dcterms:created xsi:type="dcterms:W3CDTF">2019-10-28T07:04:00Z</dcterms:created>
  <dcterms:modified xsi:type="dcterms:W3CDTF">2019-12-09T09:21:00Z</dcterms:modified>
</cp:coreProperties>
</file>